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827A4D" w14:textId="77777777" w:rsidR="00EE4D57" w:rsidRDefault="00EE4D57" w:rsidP="007F31CF">
      <w:pPr>
        <w:pStyle w:val="BodyTextIndent"/>
        <w:widowControl w:val="0"/>
        <w:spacing w:line="240" w:lineRule="auto"/>
        <w:ind w:firstLine="0"/>
        <w:jc w:val="center"/>
        <w:rPr>
          <w:rFonts w:ascii="GHEA Grapalat" w:hAnsi="GHEA Grapalat"/>
          <w:i w:val="0"/>
          <w:sz w:val="24"/>
          <w:szCs w:val="24"/>
        </w:rPr>
      </w:pPr>
    </w:p>
    <w:p w14:paraId="7DE17529" w14:textId="77777777" w:rsidR="004D5EF6" w:rsidRPr="009044F1" w:rsidRDefault="004D5EF6" w:rsidP="004D5EF6">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4D58A007" w14:textId="77777777" w:rsidR="004D5EF6" w:rsidRPr="00BA7128" w:rsidRDefault="004D5EF6" w:rsidP="004D5EF6">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Pr>
          <w:rStyle w:val="FootnoteReference"/>
          <w:rFonts w:ascii="GHEA Grapalat" w:hAnsi="GHEA Grapalat"/>
          <w:i w:val="0"/>
          <w:sz w:val="24"/>
          <w:szCs w:val="24"/>
        </w:rPr>
        <w:footnoteReference w:customMarkFollows="1" w:id="1"/>
        <w:t>*</w:t>
      </w:r>
    </w:p>
    <w:p w14:paraId="5C000961" w14:textId="77777777" w:rsidR="004D5EF6" w:rsidRPr="009044F1" w:rsidRDefault="004D5EF6" w:rsidP="004D5EF6">
      <w:pPr>
        <w:pStyle w:val="BodyTextIndent"/>
        <w:widowControl w:val="0"/>
        <w:spacing w:line="240" w:lineRule="auto"/>
        <w:ind w:firstLine="0"/>
        <w:jc w:val="center"/>
        <w:rPr>
          <w:rFonts w:ascii="GHEA Grapalat" w:hAnsi="GHEA Grapalat"/>
          <w:i w:val="0"/>
          <w:sz w:val="24"/>
          <w:szCs w:val="24"/>
        </w:rPr>
      </w:pPr>
    </w:p>
    <w:p w14:paraId="0874AA1B" w14:textId="3B26431B" w:rsidR="004D5EF6" w:rsidRPr="00705FC8" w:rsidRDefault="004D5EF6" w:rsidP="004D5EF6">
      <w:pPr>
        <w:pStyle w:val="BodyTextIndent"/>
        <w:widowControl w:val="0"/>
        <w:spacing w:line="240" w:lineRule="auto"/>
        <w:ind w:firstLine="0"/>
        <w:jc w:val="center"/>
        <w:rPr>
          <w:rFonts w:ascii="GHEA Grapalat" w:hAnsi="GHEA Grapalat"/>
          <w:i w:val="0"/>
          <w:iCs/>
          <w:sz w:val="24"/>
          <w:szCs w:val="24"/>
        </w:rPr>
      </w:pPr>
      <w:r w:rsidRPr="00705FC8">
        <w:rPr>
          <w:rFonts w:ascii="GHEA Grapalat" w:hAnsi="GHEA Grapalat"/>
          <w:i w:val="0"/>
          <w:iCs/>
          <w:sz w:val="24"/>
          <w:szCs w:val="24"/>
        </w:rPr>
        <w:t>Настоящий текст объявления утвержден Решением Оценочной Комиссии от "</w:t>
      </w:r>
      <w:r>
        <w:rPr>
          <w:rFonts w:ascii="GHEA Grapalat" w:hAnsi="GHEA Grapalat"/>
          <w:i w:val="0"/>
          <w:iCs/>
          <w:sz w:val="24"/>
          <w:szCs w:val="24"/>
          <w:lang w:val="hy-AM"/>
        </w:rPr>
        <w:t>3</w:t>
      </w:r>
      <w:r w:rsidRPr="00705FC8">
        <w:rPr>
          <w:rFonts w:ascii="GHEA Grapalat" w:hAnsi="GHEA Grapalat"/>
          <w:i w:val="0"/>
          <w:iCs/>
          <w:sz w:val="24"/>
          <w:szCs w:val="24"/>
        </w:rPr>
        <w:t>" "</w:t>
      </w:r>
      <w:r>
        <w:rPr>
          <w:rFonts w:ascii="GHEA Grapalat" w:hAnsi="GHEA Grapalat"/>
          <w:i w:val="0"/>
          <w:iCs/>
          <w:sz w:val="24"/>
          <w:szCs w:val="24"/>
          <w:lang w:val="hy-AM"/>
        </w:rPr>
        <w:t>12</w:t>
      </w:r>
      <w:r w:rsidRPr="00705FC8">
        <w:rPr>
          <w:rFonts w:ascii="GHEA Grapalat" w:hAnsi="GHEA Grapalat"/>
          <w:i w:val="0"/>
          <w:iCs/>
          <w:sz w:val="24"/>
          <w:szCs w:val="24"/>
        </w:rPr>
        <w:t>" 202</w:t>
      </w:r>
      <w:r>
        <w:rPr>
          <w:rFonts w:ascii="GHEA Grapalat" w:hAnsi="GHEA Grapalat"/>
          <w:i w:val="0"/>
          <w:iCs/>
          <w:sz w:val="24"/>
          <w:szCs w:val="24"/>
          <w:lang w:val="hy-AM"/>
        </w:rPr>
        <w:t>5</w:t>
      </w:r>
      <w:r w:rsidRPr="00705FC8">
        <w:rPr>
          <w:rFonts w:ascii="GHEA Grapalat" w:hAnsi="GHEA Grapalat"/>
          <w:i w:val="0"/>
          <w:iCs/>
          <w:sz w:val="24"/>
          <w:szCs w:val="24"/>
        </w:rPr>
        <w:t xml:space="preserve"> года "2" </w:t>
      </w:r>
    </w:p>
    <w:p w14:paraId="7EAE7571" w14:textId="7E0D5DB9" w:rsidR="004D5EF6" w:rsidRPr="004D5EF6" w:rsidRDefault="004D5EF6" w:rsidP="004D5EF6">
      <w:pPr>
        <w:pStyle w:val="BodyTextIndent"/>
        <w:widowControl w:val="0"/>
        <w:spacing w:line="240" w:lineRule="auto"/>
        <w:ind w:firstLine="0"/>
        <w:jc w:val="center"/>
        <w:rPr>
          <w:rFonts w:ascii="GHEA Grapalat" w:hAnsi="GHEA Grapalat"/>
          <w:i w:val="0"/>
          <w:iCs/>
          <w:sz w:val="24"/>
          <w:szCs w:val="24"/>
          <w:lang w:val="hy-AM"/>
        </w:rPr>
      </w:pPr>
      <w:r w:rsidRPr="00705FC8">
        <w:rPr>
          <w:rFonts w:ascii="GHEA Grapalat" w:hAnsi="GHEA Grapalat"/>
          <w:i w:val="0"/>
          <w:iCs/>
          <w:sz w:val="24"/>
          <w:szCs w:val="24"/>
        </w:rPr>
        <w:t>Код процедуры EQ-BMTsDzB-2</w:t>
      </w:r>
      <w:r>
        <w:rPr>
          <w:rFonts w:ascii="GHEA Grapalat" w:hAnsi="GHEA Grapalat"/>
          <w:i w:val="0"/>
          <w:iCs/>
          <w:sz w:val="24"/>
          <w:szCs w:val="24"/>
          <w:lang w:val="hy-AM"/>
        </w:rPr>
        <w:t>6</w:t>
      </w:r>
      <w:r w:rsidRPr="00705FC8">
        <w:rPr>
          <w:rFonts w:ascii="GHEA Grapalat" w:hAnsi="GHEA Grapalat"/>
          <w:i w:val="0"/>
          <w:iCs/>
          <w:sz w:val="24"/>
          <w:szCs w:val="24"/>
        </w:rPr>
        <w:t>/</w:t>
      </w:r>
      <w:r>
        <w:rPr>
          <w:rFonts w:ascii="GHEA Grapalat" w:hAnsi="GHEA Grapalat"/>
          <w:i w:val="0"/>
          <w:iCs/>
          <w:sz w:val="24"/>
          <w:szCs w:val="24"/>
          <w:lang w:val="hy-AM"/>
        </w:rPr>
        <w:t>2</w:t>
      </w:r>
    </w:p>
    <w:p w14:paraId="05DC73A1" w14:textId="77777777" w:rsidR="004D5EF6" w:rsidRDefault="004D5EF6" w:rsidP="004D5EF6">
      <w:pPr>
        <w:pStyle w:val="BodyTextIndent"/>
        <w:widowControl w:val="0"/>
        <w:spacing w:line="240" w:lineRule="auto"/>
        <w:ind w:firstLine="0"/>
        <w:jc w:val="center"/>
        <w:rPr>
          <w:rFonts w:ascii="GHEA Grapalat" w:hAnsi="GHEA Grapalat"/>
          <w:i w:val="0"/>
          <w:iCs/>
          <w:sz w:val="24"/>
          <w:szCs w:val="24"/>
          <w:lang w:val="hy-AM"/>
        </w:rPr>
      </w:pPr>
    </w:p>
    <w:p w14:paraId="754C9976" w14:textId="77777777" w:rsidR="004D5EF6" w:rsidRPr="00EE1607" w:rsidRDefault="004D5EF6" w:rsidP="004D5EF6">
      <w:pPr>
        <w:pStyle w:val="BodyTextIndent"/>
        <w:widowControl w:val="0"/>
        <w:spacing w:line="240" w:lineRule="auto"/>
        <w:ind w:firstLine="0"/>
        <w:jc w:val="center"/>
        <w:rPr>
          <w:rFonts w:ascii="GHEA Grapalat" w:hAnsi="GHEA Grapalat"/>
          <w:b/>
          <w:bCs/>
          <w:i w:val="0"/>
          <w:iCs/>
          <w:sz w:val="24"/>
          <w:szCs w:val="24"/>
          <w:lang w:val="hy-AM"/>
        </w:rPr>
      </w:pPr>
      <w:r w:rsidRPr="00EE1607">
        <w:rPr>
          <w:rFonts w:ascii="GHEA Grapalat" w:hAnsi="GHEA Grapalat"/>
          <w:b/>
          <w:bCs/>
          <w:i w:val="0"/>
          <w:iCs/>
          <w:sz w:val="24"/>
          <w:szCs w:val="24"/>
          <w:lang w:val="hy-AM"/>
        </w:rPr>
        <w:t>Процедура закупки организована с применением пункта 2 части 6 статьи 15 Закона</w:t>
      </w:r>
    </w:p>
    <w:p w14:paraId="16A849FE" w14:textId="77777777" w:rsidR="004D5EF6" w:rsidRPr="00705FC8" w:rsidRDefault="004D5EF6" w:rsidP="004D5EF6">
      <w:pPr>
        <w:pStyle w:val="BodyTextIndent"/>
        <w:widowControl w:val="0"/>
        <w:spacing w:line="240" w:lineRule="auto"/>
        <w:rPr>
          <w:rFonts w:ascii="GHEA Grapalat" w:hAnsi="GHEA Grapalat"/>
          <w:i w:val="0"/>
          <w:iCs/>
          <w:sz w:val="24"/>
          <w:szCs w:val="24"/>
        </w:rPr>
      </w:pPr>
    </w:p>
    <w:p w14:paraId="512B4E25" w14:textId="77777777" w:rsidR="004D5EF6" w:rsidRPr="00705FC8" w:rsidRDefault="004D5EF6" w:rsidP="004D5EF6">
      <w:pPr>
        <w:pStyle w:val="BodyTextIndent"/>
        <w:widowControl w:val="0"/>
        <w:spacing w:line="240" w:lineRule="auto"/>
        <w:ind w:firstLine="562"/>
        <w:rPr>
          <w:rFonts w:ascii="GHEA Grapalat" w:hAnsi="GHEA Grapalat"/>
          <w:i w:val="0"/>
          <w:iCs/>
          <w:sz w:val="24"/>
          <w:szCs w:val="24"/>
        </w:rPr>
      </w:pPr>
      <w:r w:rsidRPr="00705FC8">
        <w:rPr>
          <w:rFonts w:ascii="GHEA Grapalat" w:hAnsi="GHEA Grapalat"/>
          <w:i w:val="0"/>
          <w:iCs/>
          <w:sz w:val="24"/>
          <w:szCs w:val="24"/>
        </w:rPr>
        <w:t>Заказчик мэрия г.Еревана находящийся по адресу: РА, г.Ереван, ул. Аргишти 1 объявляет открытый конкурс, который проводится одним этапом, посредством системы электронных закупок Armeps (</w:t>
      </w:r>
      <w:hyperlink r:id="rId7">
        <w:r w:rsidRPr="00705FC8">
          <w:rPr>
            <w:rFonts w:ascii="GHEA Grapalat" w:hAnsi="GHEA Grapalat"/>
            <w:i w:val="0"/>
            <w:iCs/>
            <w:sz w:val="24"/>
            <w:szCs w:val="24"/>
            <w:u w:val="single"/>
          </w:rPr>
          <w:t>www.armeps.am</w:t>
        </w:r>
      </w:hyperlink>
      <w:r w:rsidRPr="00705FC8">
        <w:rPr>
          <w:rFonts w:ascii="GHEA Grapalat" w:hAnsi="GHEA Grapalat"/>
          <w:i w:val="0"/>
          <w:iCs/>
          <w:sz w:val="24"/>
          <w:szCs w:val="24"/>
        </w:rPr>
        <w:t>).</w:t>
      </w:r>
    </w:p>
    <w:p w14:paraId="0561B61D" w14:textId="77777777" w:rsidR="004D5EF6" w:rsidRPr="00705FC8" w:rsidRDefault="004D5EF6" w:rsidP="004D5EF6">
      <w:pPr>
        <w:pStyle w:val="BodyTextIndent"/>
        <w:widowControl w:val="0"/>
        <w:spacing w:line="240" w:lineRule="auto"/>
        <w:ind w:firstLine="562"/>
        <w:rPr>
          <w:rFonts w:ascii="GHEA Grapalat" w:hAnsi="GHEA Grapalat"/>
          <w:i w:val="0"/>
          <w:iCs/>
          <w:sz w:val="24"/>
          <w:szCs w:val="24"/>
        </w:rPr>
      </w:pPr>
      <w:r w:rsidRPr="00705FC8">
        <w:rPr>
          <w:rFonts w:ascii="GHEA Grapalat" w:hAnsi="GHEA Grapalat"/>
          <w:i w:val="0"/>
          <w:iCs/>
          <w:sz w:val="24"/>
          <w:szCs w:val="24"/>
        </w:rPr>
        <w:t>Участнику, отобранному по итогам открытого конкурса, в установленном</w:t>
      </w:r>
      <w:r w:rsidRPr="00705FC8">
        <w:rPr>
          <w:rFonts w:ascii="Calibri" w:hAnsi="Calibri" w:cs="Calibri"/>
          <w:i w:val="0"/>
          <w:iCs/>
          <w:sz w:val="24"/>
          <w:szCs w:val="24"/>
        </w:rPr>
        <w:t> </w:t>
      </w:r>
      <w:r w:rsidRPr="00705FC8">
        <w:rPr>
          <w:rFonts w:ascii="GHEA Grapalat" w:hAnsi="GHEA Grapalat" w:cs="GHEA Grapalat"/>
          <w:i w:val="0"/>
          <w:iCs/>
          <w:sz w:val="24"/>
          <w:szCs w:val="24"/>
        </w:rPr>
        <w:t>порядке</w:t>
      </w:r>
      <w:r w:rsidRPr="00705FC8">
        <w:rPr>
          <w:rFonts w:ascii="GHEA Grapalat" w:hAnsi="GHEA Grapalat"/>
          <w:i w:val="0"/>
          <w:iCs/>
          <w:sz w:val="24"/>
          <w:szCs w:val="24"/>
        </w:rPr>
        <w:t xml:space="preserve"> </w:t>
      </w:r>
      <w:r w:rsidRPr="00705FC8">
        <w:rPr>
          <w:rFonts w:ascii="GHEA Grapalat" w:hAnsi="GHEA Grapalat" w:cs="GHEA Grapalat"/>
          <w:i w:val="0"/>
          <w:iCs/>
          <w:sz w:val="24"/>
          <w:szCs w:val="24"/>
        </w:rPr>
        <w:t>будет</w:t>
      </w:r>
      <w:r w:rsidRPr="00705FC8">
        <w:rPr>
          <w:rFonts w:ascii="GHEA Grapalat" w:hAnsi="GHEA Grapalat"/>
          <w:i w:val="0"/>
          <w:iCs/>
          <w:sz w:val="24"/>
          <w:szCs w:val="24"/>
        </w:rPr>
        <w:t xml:space="preserve"> </w:t>
      </w:r>
      <w:r w:rsidRPr="00705FC8">
        <w:rPr>
          <w:rFonts w:ascii="GHEA Grapalat" w:hAnsi="GHEA Grapalat" w:cs="GHEA Grapalat"/>
          <w:i w:val="0"/>
          <w:iCs/>
          <w:sz w:val="24"/>
          <w:szCs w:val="24"/>
        </w:rPr>
        <w:t>предложено</w:t>
      </w:r>
      <w:r w:rsidRPr="00705FC8">
        <w:rPr>
          <w:rFonts w:ascii="GHEA Grapalat" w:hAnsi="GHEA Grapalat"/>
          <w:i w:val="0"/>
          <w:iCs/>
          <w:sz w:val="24"/>
          <w:szCs w:val="24"/>
        </w:rPr>
        <w:t xml:space="preserve"> </w:t>
      </w:r>
      <w:r w:rsidRPr="00705FC8">
        <w:rPr>
          <w:rFonts w:ascii="GHEA Grapalat" w:hAnsi="GHEA Grapalat" w:cs="GHEA Grapalat"/>
          <w:i w:val="0"/>
          <w:iCs/>
          <w:sz w:val="24"/>
          <w:szCs w:val="24"/>
        </w:rPr>
        <w:t>заключить</w:t>
      </w:r>
      <w:r w:rsidRPr="00705FC8">
        <w:rPr>
          <w:rFonts w:ascii="GHEA Grapalat" w:hAnsi="GHEA Grapalat"/>
          <w:i w:val="0"/>
          <w:iCs/>
          <w:sz w:val="24"/>
          <w:szCs w:val="24"/>
        </w:rPr>
        <w:t xml:space="preserve"> </w:t>
      </w:r>
      <w:r w:rsidRPr="00705FC8">
        <w:rPr>
          <w:rFonts w:ascii="GHEA Grapalat" w:hAnsi="GHEA Grapalat" w:cs="GHEA Grapalat"/>
          <w:i w:val="0"/>
          <w:iCs/>
          <w:sz w:val="24"/>
          <w:szCs w:val="24"/>
        </w:rPr>
        <w:t>договор</w:t>
      </w:r>
      <w:r w:rsidRPr="00705FC8">
        <w:rPr>
          <w:rFonts w:ascii="GHEA Grapalat" w:hAnsi="GHEA Grapalat"/>
          <w:i w:val="0"/>
          <w:iCs/>
          <w:sz w:val="24"/>
          <w:szCs w:val="24"/>
        </w:rPr>
        <w:t xml:space="preserve"> </w:t>
      </w:r>
      <w:r w:rsidRPr="00705FC8">
        <w:rPr>
          <w:rFonts w:ascii="GHEA Grapalat" w:hAnsi="GHEA Grapalat" w:cs="GHEA Grapalat"/>
          <w:i w:val="0"/>
          <w:iCs/>
          <w:sz w:val="24"/>
          <w:szCs w:val="24"/>
        </w:rPr>
        <w:t>на</w:t>
      </w:r>
      <w:r w:rsidRPr="00705FC8">
        <w:rPr>
          <w:rFonts w:ascii="GHEA Grapalat" w:hAnsi="GHEA Grapalat"/>
          <w:i w:val="0"/>
          <w:iCs/>
          <w:sz w:val="24"/>
          <w:szCs w:val="24"/>
        </w:rPr>
        <w:t xml:space="preserve"> </w:t>
      </w:r>
      <w:r w:rsidRPr="00EE1607">
        <w:rPr>
          <w:rFonts w:ascii="GHEA Grapalat" w:hAnsi="GHEA Grapalat"/>
          <w:i w:val="0"/>
          <w:iCs/>
          <w:sz w:val="24"/>
          <w:szCs w:val="24"/>
        </w:rPr>
        <w:t>предоставления услуг по проведению дорожных разметок в городе Ереван</w:t>
      </w:r>
      <w:r w:rsidRPr="00705FC8">
        <w:rPr>
          <w:rFonts w:ascii="GHEA Grapalat" w:hAnsi="GHEA Grapalat"/>
          <w:i w:val="0"/>
          <w:iCs/>
          <w:sz w:val="24"/>
          <w:szCs w:val="24"/>
        </w:rPr>
        <w:t xml:space="preserve"> (далее — договор).</w:t>
      </w:r>
    </w:p>
    <w:p w14:paraId="7FC34DE5" w14:textId="77777777" w:rsidR="005E24DA" w:rsidRPr="009044F1" w:rsidRDefault="005E24DA" w:rsidP="007F31CF">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14:paraId="02905423" w14:textId="77777777" w:rsidR="005E24DA" w:rsidRDefault="005E24DA" w:rsidP="007F31CF">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75F8859F" w14:textId="77777777" w:rsidR="005E24DA" w:rsidRPr="003F762C" w:rsidRDefault="005E24DA" w:rsidP="007F31CF">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14:paraId="5A2B2CD5" w14:textId="77777777" w:rsidR="005E24DA" w:rsidRPr="009044F1" w:rsidRDefault="005E24DA" w:rsidP="007F31CF">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В отношении 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процедуры</w:t>
      </w:r>
      <w:r w:rsidRPr="009044F1">
        <w:rPr>
          <w:rFonts w:ascii="GHEA Grapalat" w:hAnsi="GHEA Grapalat"/>
          <w:i w:val="0"/>
          <w:sz w:val="24"/>
          <w:szCs w:val="24"/>
        </w:rPr>
        <w:t xml:space="preserve"> применяются положения Соглашения Всемирной торговой организации по правительственным закупкам.</w:t>
      </w:r>
      <w:r w:rsidRPr="009044F1">
        <w:rPr>
          <w:rStyle w:val="FootnoteReference"/>
          <w:rFonts w:ascii="GHEA Grapalat" w:hAnsi="GHEA Grapalat"/>
          <w:i w:val="0"/>
          <w:sz w:val="24"/>
          <w:szCs w:val="24"/>
        </w:rPr>
        <w:footnoteReference w:id="2"/>
      </w:r>
    </w:p>
    <w:p w14:paraId="4563D2E7" w14:textId="77777777" w:rsidR="005E24DA" w:rsidRPr="00D5443D" w:rsidRDefault="005E24DA" w:rsidP="007F31CF">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219EB47F" w14:textId="4F4C1CBD" w:rsidR="005E24DA" w:rsidRPr="00C07F24" w:rsidRDefault="005E24DA" w:rsidP="007F31CF">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Заявки на </w:t>
      </w:r>
      <w:r>
        <w:rPr>
          <w:rFonts w:ascii="GHEA Grapalat" w:hAnsi="GHEA Grapalat"/>
          <w:i w:val="0"/>
          <w:sz w:val="24"/>
          <w:szCs w:val="24"/>
        </w:rPr>
        <w:t>настоящую процедуру</w:t>
      </w:r>
      <w:r w:rsidRPr="009044F1">
        <w:rPr>
          <w:rFonts w:ascii="GHEA Grapalat" w:hAnsi="GHEA Grapalat"/>
          <w:i w:val="0"/>
          <w:sz w:val="24"/>
          <w:szCs w:val="24"/>
        </w:rPr>
        <w:t xml:space="preserve"> необходимо подать в электронной форме, посредством системы электронных закупок Armeps (</w:t>
      </w:r>
      <w:hyperlink r:id="rId8">
        <w:r w:rsidRPr="009044F1">
          <w:rPr>
            <w:rFonts w:ascii="GHEA Grapalat" w:hAnsi="GHEA Grapalat"/>
            <w:i w:val="0"/>
            <w:sz w:val="24"/>
            <w:szCs w:val="24"/>
          </w:rPr>
          <w:t>www.armeps.am</w:t>
        </w:r>
      </w:hyperlink>
      <w:r>
        <w:rPr>
          <w:rFonts w:ascii="GHEA Grapalat" w:hAnsi="GHEA Grapalat"/>
          <w:i w:val="0"/>
          <w:sz w:val="24"/>
          <w:szCs w:val="24"/>
        </w:rPr>
        <w:t xml:space="preserve">), до </w:t>
      </w:r>
      <w:r w:rsidR="007A52A9">
        <w:rPr>
          <w:rFonts w:ascii="GHEA Grapalat" w:hAnsi="GHEA Grapalat"/>
          <w:i w:val="0"/>
          <w:sz w:val="24"/>
          <w:szCs w:val="24"/>
          <w:lang w:val="hy-AM"/>
        </w:rPr>
        <w:t xml:space="preserve">2026 </w:t>
      </w:r>
      <w:r w:rsidR="007A52A9">
        <w:rPr>
          <w:rFonts w:ascii="GHEA Grapalat" w:hAnsi="GHEA Grapalat"/>
          <w:i w:val="0"/>
          <w:sz w:val="24"/>
          <w:szCs w:val="24"/>
        </w:rPr>
        <w:t>г. 8-го января 11:00</w:t>
      </w:r>
      <w:r w:rsidRPr="009044F1">
        <w:rPr>
          <w:rFonts w:ascii="GHEA Grapalat" w:hAnsi="GHEA Grapalat"/>
          <w:i w:val="0"/>
          <w:sz w:val="24"/>
          <w:szCs w:val="24"/>
        </w:rPr>
        <w:t xml:space="preserve"> часов</w:t>
      </w:r>
      <w:r w:rsidRPr="002166CE">
        <w:rPr>
          <w:rFonts w:ascii="GHEA Grapalat" w:hAnsi="GHEA Grapalat"/>
          <w:i w:val="0"/>
          <w:sz w:val="24"/>
          <w:szCs w:val="24"/>
        </w:rPr>
        <w:t xml:space="preserve"> </w:t>
      </w:r>
      <w:r w:rsidRPr="009044F1">
        <w:rPr>
          <w:rFonts w:ascii="GHEA Grapalat" w:hAnsi="GHEA Grapalat"/>
          <w:i w:val="0"/>
          <w:sz w:val="24"/>
          <w:szCs w:val="24"/>
        </w:rPr>
        <w:t>дня с даты опубликования настоящего объявления.</w:t>
      </w:r>
    </w:p>
    <w:p w14:paraId="607F380A" w14:textId="77777777" w:rsidR="005E24DA" w:rsidRPr="001B32D9" w:rsidRDefault="005E24DA" w:rsidP="007F31CF">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Кроме армянского языка заявки могут быть поданы также н</w:t>
      </w:r>
      <w:r>
        <w:rPr>
          <w:rFonts w:ascii="GHEA Grapalat" w:hAnsi="GHEA Grapalat"/>
          <w:i w:val="0"/>
          <w:sz w:val="24"/>
          <w:szCs w:val="24"/>
        </w:rPr>
        <w:t>а английском или русском языке.</w:t>
      </w:r>
    </w:p>
    <w:p w14:paraId="0B95B18D" w14:textId="4F2B4189" w:rsidR="005E24DA" w:rsidRPr="001B32D9" w:rsidRDefault="005E24DA" w:rsidP="007F31CF">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lastRenderedPageBreak/>
        <w:t xml:space="preserve">Вскрытие заявок будет проводиться в электронной форме, посредством системы электронных закупок Armeps, в </w:t>
      </w:r>
      <w:r w:rsidR="007A52A9">
        <w:rPr>
          <w:rFonts w:ascii="GHEA Grapalat" w:hAnsi="GHEA Grapalat"/>
          <w:i w:val="0"/>
          <w:sz w:val="24"/>
          <w:szCs w:val="24"/>
          <w:lang w:val="hy-AM"/>
        </w:rPr>
        <w:t xml:space="preserve">2026 </w:t>
      </w:r>
      <w:r w:rsidR="007A52A9">
        <w:rPr>
          <w:rFonts w:ascii="GHEA Grapalat" w:hAnsi="GHEA Grapalat"/>
          <w:i w:val="0"/>
          <w:sz w:val="24"/>
          <w:szCs w:val="24"/>
        </w:rPr>
        <w:t>г. 8-го января 11:00</w:t>
      </w:r>
      <w:r w:rsidR="007A52A9" w:rsidRPr="009044F1">
        <w:rPr>
          <w:rFonts w:ascii="GHEA Grapalat" w:hAnsi="GHEA Grapalat"/>
          <w:i w:val="0"/>
          <w:sz w:val="24"/>
          <w:szCs w:val="24"/>
        </w:rPr>
        <w:t xml:space="preserve"> часов</w:t>
      </w:r>
      <w:r w:rsidRPr="009044F1">
        <w:rPr>
          <w:rFonts w:ascii="GHEA Grapalat" w:hAnsi="GHEA Grapalat"/>
          <w:i w:val="0"/>
          <w:sz w:val="24"/>
          <w:szCs w:val="24"/>
        </w:rPr>
        <w:t xml:space="preserve"> день со дня опубл</w:t>
      </w:r>
      <w:r>
        <w:rPr>
          <w:rFonts w:ascii="GHEA Grapalat" w:hAnsi="GHEA Grapalat"/>
          <w:i w:val="0"/>
          <w:sz w:val="24"/>
          <w:szCs w:val="24"/>
        </w:rPr>
        <w:t>икования настоящего объявления.</w:t>
      </w:r>
    </w:p>
    <w:p w14:paraId="2F05564A" w14:textId="77777777" w:rsidR="007A52A9" w:rsidRPr="001B32D9" w:rsidRDefault="007A52A9" w:rsidP="007A52A9">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7ACC1EE9" w14:textId="77777777" w:rsidR="007A52A9" w:rsidRPr="001D5D55" w:rsidRDefault="007A52A9" w:rsidP="007A52A9">
      <w:pPr>
        <w:pStyle w:val="BodyTextIndent"/>
        <w:spacing w:line="240" w:lineRule="auto"/>
        <w:ind w:firstLine="567"/>
        <w:rPr>
          <w:rFonts w:ascii="GHEA Grapalat" w:hAnsi="GHEA Grapalat"/>
          <w:i w:val="0"/>
          <w:iCs/>
          <w:sz w:val="24"/>
          <w:szCs w:val="24"/>
        </w:rPr>
      </w:pPr>
      <w:r w:rsidRPr="001D5D55">
        <w:rPr>
          <w:rFonts w:ascii="GHEA Grapalat" w:hAnsi="GHEA Grapalat"/>
          <w:i w:val="0"/>
          <w:iCs/>
          <w:sz w:val="24"/>
          <w:szCs w:val="24"/>
        </w:rPr>
        <w:t>Для получения дополнительной информации, связанной с настоящим объявлением, можно обратиться к секретарю Оценочной комиссии Г. Мурадян</w:t>
      </w:r>
      <w:hyperlink r:id="rId9" w:history="1"/>
      <w:r w:rsidRPr="001D5D55">
        <w:rPr>
          <w:rFonts w:ascii="GHEA Grapalat" w:hAnsi="GHEA Grapalat"/>
          <w:i w:val="0"/>
          <w:iCs/>
          <w:sz w:val="24"/>
          <w:szCs w:val="24"/>
        </w:rPr>
        <w:t>у.</w:t>
      </w:r>
    </w:p>
    <w:p w14:paraId="03CABC2C" w14:textId="77777777" w:rsidR="007A52A9" w:rsidRPr="001E0322" w:rsidRDefault="007A52A9" w:rsidP="007A52A9">
      <w:pPr>
        <w:pStyle w:val="BodyTextIndent"/>
        <w:spacing w:line="240" w:lineRule="auto"/>
        <w:ind w:firstLine="0"/>
        <w:rPr>
          <w:rFonts w:ascii="GHEA Grapalat" w:hAnsi="GHEA Grapalat"/>
          <w:i w:val="0"/>
          <w:sz w:val="24"/>
          <w:szCs w:val="24"/>
        </w:rPr>
      </w:pPr>
    </w:p>
    <w:p w14:paraId="13A18A47" w14:textId="77777777" w:rsidR="007A52A9" w:rsidRPr="00634B20" w:rsidRDefault="007A52A9" w:rsidP="007A52A9">
      <w:pPr>
        <w:pStyle w:val="FootnoteText"/>
        <w:tabs>
          <w:tab w:val="left" w:pos="1350"/>
        </w:tabs>
        <w:ind w:firstLine="90"/>
        <w:jc w:val="both"/>
        <w:rPr>
          <w:rFonts w:ascii="GHEA Grapalat" w:hAnsi="GHEA Grapalat"/>
          <w:sz w:val="24"/>
          <w:szCs w:val="24"/>
          <w:lang w:val="hy-AM"/>
        </w:rPr>
      </w:pPr>
      <w:r w:rsidRPr="001E0322">
        <w:rPr>
          <w:rFonts w:ascii="GHEA Grapalat" w:hAnsi="GHEA Grapalat"/>
          <w:sz w:val="24"/>
          <w:szCs w:val="24"/>
        </w:rPr>
        <w:t>Телефон` 011514</w:t>
      </w:r>
      <w:r>
        <w:rPr>
          <w:rFonts w:ascii="GHEA Grapalat" w:hAnsi="GHEA Grapalat"/>
          <w:sz w:val="24"/>
          <w:szCs w:val="24"/>
        </w:rPr>
        <w:t>373</w:t>
      </w:r>
    </w:p>
    <w:p w14:paraId="3742724D" w14:textId="77777777" w:rsidR="007A52A9" w:rsidRPr="001E0322" w:rsidRDefault="007A52A9" w:rsidP="007A52A9">
      <w:pPr>
        <w:pStyle w:val="FootnoteText"/>
        <w:tabs>
          <w:tab w:val="left" w:pos="1350"/>
        </w:tabs>
        <w:ind w:firstLine="90"/>
        <w:jc w:val="both"/>
        <w:rPr>
          <w:rFonts w:ascii="GHEA Grapalat" w:hAnsi="GHEA Grapalat"/>
          <w:sz w:val="24"/>
          <w:szCs w:val="24"/>
        </w:rPr>
      </w:pPr>
      <w:r w:rsidRPr="001E0322">
        <w:rPr>
          <w:rFonts w:ascii="GHEA Grapalat" w:hAnsi="GHEA Grapalat"/>
          <w:sz w:val="24"/>
          <w:szCs w:val="24"/>
        </w:rPr>
        <w:t xml:space="preserve">Электронная почта` </w:t>
      </w:r>
      <w:hyperlink r:id="rId10" w:history="1">
        <w:r>
          <w:rPr>
            <w:rStyle w:val="Hyperlink"/>
            <w:rFonts w:ascii="GHEA Grapalat" w:hAnsi="GHEA Grapalat"/>
            <w:sz w:val="24"/>
            <w:szCs w:val="24"/>
            <w:lang w:val="en-US"/>
          </w:rPr>
          <w:t>gor</w:t>
        </w:r>
        <w:r w:rsidRPr="00AC4245">
          <w:rPr>
            <w:rStyle w:val="Hyperlink"/>
            <w:rFonts w:ascii="GHEA Grapalat" w:hAnsi="GHEA Grapalat"/>
            <w:sz w:val="24"/>
            <w:szCs w:val="24"/>
          </w:rPr>
          <w:t>.</w:t>
        </w:r>
        <w:r>
          <w:rPr>
            <w:rStyle w:val="Hyperlink"/>
            <w:rFonts w:ascii="GHEA Grapalat" w:hAnsi="GHEA Grapalat"/>
            <w:sz w:val="24"/>
            <w:szCs w:val="24"/>
            <w:lang w:val="en-US"/>
          </w:rPr>
          <w:t>muradyan</w:t>
        </w:r>
        <w:r w:rsidRPr="00D23AE7">
          <w:rPr>
            <w:rStyle w:val="Hyperlink"/>
            <w:rFonts w:ascii="GHEA Grapalat" w:hAnsi="GHEA Grapalat"/>
            <w:sz w:val="24"/>
            <w:szCs w:val="24"/>
          </w:rPr>
          <w:t>@yerevan.am</w:t>
        </w:r>
      </w:hyperlink>
    </w:p>
    <w:p w14:paraId="0B27C9C5" w14:textId="77777777" w:rsidR="007A52A9" w:rsidRPr="00462876" w:rsidRDefault="007A52A9" w:rsidP="007A52A9">
      <w:pPr>
        <w:pStyle w:val="FootnoteText"/>
        <w:tabs>
          <w:tab w:val="left" w:pos="360"/>
          <w:tab w:val="left" w:pos="450"/>
          <w:tab w:val="left" w:pos="1350"/>
        </w:tabs>
        <w:ind w:left="-630" w:firstLine="450"/>
        <w:jc w:val="both"/>
        <w:rPr>
          <w:rFonts w:ascii="GHEA Grapalat" w:hAnsi="GHEA Grapalat"/>
          <w:sz w:val="24"/>
          <w:szCs w:val="24"/>
        </w:rPr>
      </w:pPr>
      <w:r>
        <w:rPr>
          <w:rFonts w:ascii="GHEA Grapalat" w:hAnsi="GHEA Grapalat"/>
          <w:sz w:val="24"/>
          <w:szCs w:val="24"/>
          <w:lang w:val="hy-AM"/>
        </w:rPr>
        <w:t xml:space="preserve">     </w:t>
      </w:r>
      <w:r w:rsidRPr="001E0322">
        <w:rPr>
          <w:rFonts w:ascii="GHEA Grapalat" w:hAnsi="GHEA Grapalat"/>
          <w:sz w:val="24"/>
          <w:szCs w:val="24"/>
        </w:rPr>
        <w:t>Заказчик`  Мэрия  г.Еревана</w:t>
      </w:r>
    </w:p>
    <w:p w14:paraId="775B5F51" w14:textId="479B61D7" w:rsidR="005E24DA" w:rsidRPr="00D5443D" w:rsidRDefault="005E24DA" w:rsidP="007F31CF">
      <w:pPr>
        <w:pStyle w:val="BodyTextIndent"/>
        <w:widowControl w:val="0"/>
        <w:spacing w:line="240" w:lineRule="auto"/>
        <w:ind w:left="3969" w:firstLine="0"/>
        <w:rPr>
          <w:rFonts w:ascii="GHEA Grapalat" w:hAnsi="GHEA Grapalat"/>
          <w:i w:val="0"/>
          <w:sz w:val="16"/>
          <w:szCs w:val="16"/>
        </w:rPr>
      </w:pPr>
      <w:r>
        <w:rPr>
          <w:rFonts w:ascii="GHEA Grapalat" w:hAnsi="GHEA Grapalat" w:cs="Sylfaen"/>
          <w:b/>
        </w:rPr>
        <w:br w:type="page"/>
      </w:r>
    </w:p>
    <w:p w14:paraId="0764A13D" w14:textId="77777777" w:rsidR="005E24DA" w:rsidRPr="009044F1" w:rsidRDefault="005E24DA" w:rsidP="007F31CF">
      <w:pPr>
        <w:pStyle w:val="BodyText"/>
        <w:widowControl w:val="0"/>
        <w:spacing w:after="0"/>
        <w:ind w:right="-7" w:firstLine="567"/>
        <w:jc w:val="center"/>
        <w:rPr>
          <w:rFonts w:ascii="GHEA Grapalat" w:hAnsi="GHEA Grapalat"/>
        </w:rPr>
      </w:pPr>
    </w:p>
    <w:p w14:paraId="3A8A498C" w14:textId="77777777" w:rsidR="005E24DA" w:rsidRPr="003A1EBB" w:rsidRDefault="005E24DA" w:rsidP="007F31CF">
      <w:pPr>
        <w:pStyle w:val="BodyText"/>
        <w:widowControl w:val="0"/>
        <w:spacing w:after="0"/>
        <w:ind w:right="-7" w:firstLine="567"/>
        <w:jc w:val="center"/>
        <w:rPr>
          <w:rFonts w:ascii="GHEA Grapalat" w:hAnsi="GHEA Grapalat"/>
        </w:rPr>
      </w:pPr>
    </w:p>
    <w:p w14:paraId="66345606" w14:textId="77777777" w:rsidR="005E24DA" w:rsidRPr="003A1EBB" w:rsidRDefault="005E24DA" w:rsidP="007F31CF">
      <w:pPr>
        <w:pStyle w:val="BodyText"/>
        <w:widowControl w:val="0"/>
        <w:spacing w:after="0"/>
        <w:ind w:right="-7" w:firstLine="567"/>
        <w:jc w:val="center"/>
        <w:rPr>
          <w:rFonts w:ascii="GHEA Grapalat" w:hAnsi="GHEA Grapalat"/>
        </w:rPr>
      </w:pPr>
    </w:p>
    <w:p w14:paraId="4054D97F" w14:textId="77777777" w:rsidR="00C66D0E" w:rsidRPr="00AF1417" w:rsidRDefault="00C66D0E" w:rsidP="00C66D0E">
      <w:pPr>
        <w:pStyle w:val="BodyText"/>
        <w:widowControl w:val="0"/>
        <w:spacing w:after="160"/>
        <w:ind w:right="-7" w:firstLine="567"/>
        <w:jc w:val="right"/>
        <w:rPr>
          <w:rFonts w:ascii="GHEA Grapalat" w:hAnsi="GHEA Grapalat" w:cs="Sylfaen"/>
        </w:rPr>
      </w:pPr>
      <w:r>
        <w:rPr>
          <w:rFonts w:ascii="GHEA Grapalat" w:hAnsi="GHEA Grapalat"/>
          <w:i/>
        </w:rPr>
        <w:t>"</w:t>
      </w:r>
      <w:r w:rsidRPr="001F53F6">
        <w:rPr>
          <w:rFonts w:ascii="GHEA Grapalat" w:hAnsi="GHEA Grapalat"/>
        </w:rPr>
        <w:t xml:space="preserve"> </w:t>
      </w:r>
      <w:r w:rsidRPr="00AF1417">
        <w:rPr>
          <w:rFonts w:ascii="GHEA Grapalat" w:hAnsi="GHEA Grapalat"/>
        </w:rPr>
        <w:t>Утверждено</w:t>
      </w:r>
    </w:p>
    <w:p w14:paraId="1228C118" w14:textId="0B36B7B6" w:rsidR="00C66D0E" w:rsidRPr="00AD29CE" w:rsidRDefault="00C66D0E" w:rsidP="00C66D0E">
      <w:pPr>
        <w:pStyle w:val="BodyText"/>
        <w:widowControl w:val="0"/>
        <w:spacing w:after="160"/>
        <w:ind w:right="-7" w:firstLine="567"/>
        <w:jc w:val="right"/>
        <w:rPr>
          <w:rFonts w:ascii="GHEA Grapalat" w:hAnsi="GHEA Grapalat"/>
          <w:i/>
        </w:rPr>
      </w:pPr>
      <w:r w:rsidRPr="00AF1417">
        <w:rPr>
          <w:rFonts w:ascii="GHEA Grapalat" w:hAnsi="GHEA Grapalat"/>
        </w:rPr>
        <w:t xml:space="preserve">Решением Оценочной комиссии открытого конкурса </w:t>
      </w:r>
      <w:r w:rsidRPr="00AF1417">
        <w:rPr>
          <w:rFonts w:ascii="GHEA Grapalat" w:hAnsi="GHEA Grapalat" w:cs="Sylfaen"/>
        </w:rPr>
        <w:br/>
      </w:r>
      <w:r w:rsidRPr="00AF1417">
        <w:rPr>
          <w:rFonts w:ascii="GHEA Grapalat" w:hAnsi="GHEA Grapalat"/>
        </w:rPr>
        <w:t xml:space="preserve">под кодом </w:t>
      </w:r>
      <w:r>
        <w:rPr>
          <w:rFonts w:ascii="GHEA Grapalat" w:hAnsi="GHEA Grapalat"/>
          <w:lang w:val="en-US"/>
        </w:rPr>
        <w:t>EQ</w:t>
      </w:r>
      <w:r w:rsidRPr="00E16EDF">
        <w:rPr>
          <w:rFonts w:ascii="GHEA Grapalat" w:hAnsi="GHEA Grapalat"/>
        </w:rPr>
        <w:t>-</w:t>
      </w:r>
      <w:r>
        <w:rPr>
          <w:rFonts w:ascii="GHEA Grapalat" w:hAnsi="GHEA Grapalat"/>
          <w:lang w:val="en-US"/>
        </w:rPr>
        <w:t>BMTsDzB</w:t>
      </w:r>
      <w:r w:rsidRPr="00E16EDF">
        <w:rPr>
          <w:rFonts w:ascii="GHEA Grapalat" w:hAnsi="GHEA Grapalat"/>
        </w:rPr>
        <w:t xml:space="preserve"> </w:t>
      </w:r>
      <w:r>
        <w:rPr>
          <w:rFonts w:ascii="GHEA Grapalat" w:hAnsi="GHEA Grapalat"/>
        </w:rPr>
        <w:t>26/2</w:t>
      </w:r>
      <w:r w:rsidRPr="00AF1417">
        <w:rPr>
          <w:rFonts w:ascii="GHEA Grapalat" w:hAnsi="GHEA Grapalat" w:cs="Sylfaen"/>
        </w:rPr>
        <w:br/>
      </w:r>
      <w:r>
        <w:rPr>
          <w:rFonts w:ascii="GHEA Grapalat" w:hAnsi="GHEA Grapalat"/>
        </w:rPr>
        <w:t xml:space="preserve">№ </w:t>
      </w:r>
      <w:r w:rsidRPr="001007B0">
        <w:rPr>
          <w:rFonts w:ascii="GHEA Grapalat" w:hAnsi="GHEA Grapalat"/>
        </w:rPr>
        <w:t>3</w:t>
      </w:r>
      <w:r>
        <w:rPr>
          <w:rFonts w:ascii="GHEA Grapalat" w:hAnsi="GHEA Grapalat"/>
        </w:rPr>
        <w:t xml:space="preserve">  от 03</w:t>
      </w:r>
      <w:r w:rsidRPr="00F52AF3">
        <w:rPr>
          <w:rFonts w:ascii="GHEA Grapalat" w:hAnsi="GHEA Grapalat"/>
        </w:rPr>
        <w:t>.</w:t>
      </w:r>
      <w:r>
        <w:rPr>
          <w:rFonts w:ascii="GHEA Grapalat" w:hAnsi="GHEA Grapalat"/>
        </w:rPr>
        <w:t>12</w:t>
      </w:r>
      <w:r w:rsidRPr="00F52AF3">
        <w:rPr>
          <w:rFonts w:ascii="GHEA Grapalat" w:hAnsi="GHEA Grapalat"/>
        </w:rPr>
        <w:t>.202</w:t>
      </w:r>
      <w:r>
        <w:rPr>
          <w:rFonts w:ascii="GHEA Grapalat" w:hAnsi="GHEA Grapalat"/>
        </w:rPr>
        <w:t>5</w:t>
      </w:r>
      <w:r w:rsidRPr="00F52AF3">
        <w:rPr>
          <w:rFonts w:ascii="GHEA Grapalat" w:hAnsi="GHEA Grapalat"/>
        </w:rPr>
        <w:t>г.</w:t>
      </w:r>
    </w:p>
    <w:p w14:paraId="40847509" w14:textId="77777777" w:rsidR="00C66D0E" w:rsidRPr="00AD29CE" w:rsidRDefault="00C66D0E" w:rsidP="00C66D0E">
      <w:pPr>
        <w:pStyle w:val="BodyText"/>
        <w:widowControl w:val="0"/>
        <w:spacing w:after="160" w:line="360" w:lineRule="auto"/>
        <w:ind w:right="-7" w:firstLine="567"/>
        <w:jc w:val="center"/>
        <w:rPr>
          <w:rFonts w:ascii="GHEA Grapalat" w:hAnsi="GHEA Grapalat"/>
        </w:rPr>
      </w:pPr>
    </w:p>
    <w:p w14:paraId="348AA067" w14:textId="77777777" w:rsidR="00C66D0E" w:rsidRPr="00AD29CE" w:rsidRDefault="00C66D0E" w:rsidP="00C66D0E">
      <w:pPr>
        <w:pStyle w:val="BodyText"/>
        <w:widowControl w:val="0"/>
        <w:spacing w:after="160" w:line="360" w:lineRule="auto"/>
        <w:ind w:right="-7" w:firstLine="567"/>
        <w:jc w:val="center"/>
        <w:rPr>
          <w:rFonts w:ascii="GHEA Grapalat" w:hAnsi="GHEA Grapalat"/>
        </w:rPr>
      </w:pPr>
    </w:p>
    <w:p w14:paraId="453869DB" w14:textId="77777777" w:rsidR="00C66D0E" w:rsidRPr="00AD29CE" w:rsidRDefault="00C66D0E" w:rsidP="00C66D0E">
      <w:pPr>
        <w:pStyle w:val="BodyText"/>
        <w:widowControl w:val="0"/>
        <w:spacing w:after="160" w:line="360" w:lineRule="auto"/>
        <w:ind w:right="-7" w:firstLine="567"/>
        <w:jc w:val="center"/>
        <w:rPr>
          <w:rFonts w:ascii="GHEA Grapalat" w:hAnsi="GHEA Grapalat"/>
        </w:rPr>
      </w:pPr>
      <w:r w:rsidRPr="00462876">
        <w:rPr>
          <w:rFonts w:ascii="GHEA Grapalat" w:hAnsi="GHEA Grapalat"/>
        </w:rPr>
        <w:t>мэри</w:t>
      </w:r>
      <w:r>
        <w:rPr>
          <w:rFonts w:ascii="GHEA Grapalat" w:hAnsi="GHEA Grapalat"/>
        </w:rPr>
        <w:t>и</w:t>
      </w:r>
      <w:r w:rsidRPr="00462876">
        <w:rPr>
          <w:rFonts w:ascii="GHEA Grapalat" w:hAnsi="GHEA Grapalat"/>
        </w:rPr>
        <w:t xml:space="preserve"> г.Еревана</w:t>
      </w:r>
    </w:p>
    <w:p w14:paraId="2041D99E" w14:textId="77777777" w:rsidR="00C66D0E" w:rsidRPr="00AD29CE" w:rsidRDefault="00C66D0E" w:rsidP="00C66D0E">
      <w:pPr>
        <w:pStyle w:val="BodyText"/>
        <w:widowControl w:val="0"/>
        <w:spacing w:after="160" w:line="360" w:lineRule="auto"/>
        <w:ind w:right="-7" w:firstLine="567"/>
        <w:jc w:val="center"/>
        <w:rPr>
          <w:rFonts w:ascii="GHEA Grapalat" w:hAnsi="GHEA Grapalat"/>
        </w:rPr>
      </w:pPr>
    </w:p>
    <w:p w14:paraId="19463AD2" w14:textId="77777777" w:rsidR="00C66D0E" w:rsidRPr="00AD29CE" w:rsidRDefault="00C66D0E" w:rsidP="00C66D0E">
      <w:pPr>
        <w:pStyle w:val="BodyText"/>
        <w:widowControl w:val="0"/>
        <w:spacing w:after="160" w:line="360" w:lineRule="auto"/>
        <w:ind w:right="-7" w:firstLine="567"/>
        <w:jc w:val="center"/>
        <w:rPr>
          <w:rFonts w:ascii="GHEA Grapalat" w:hAnsi="GHEA Grapalat"/>
        </w:rPr>
      </w:pPr>
    </w:p>
    <w:p w14:paraId="364B5B83" w14:textId="77777777" w:rsidR="00C66D0E" w:rsidRPr="00AD29CE" w:rsidRDefault="00C66D0E" w:rsidP="00C66D0E">
      <w:pPr>
        <w:pStyle w:val="BodyText"/>
        <w:widowControl w:val="0"/>
        <w:spacing w:after="160" w:line="360" w:lineRule="auto"/>
        <w:ind w:right="-7" w:firstLine="567"/>
        <w:jc w:val="center"/>
        <w:rPr>
          <w:rFonts w:ascii="GHEA Grapalat" w:hAnsi="GHEA Grapalat" w:cs="Sylfaen"/>
        </w:rPr>
      </w:pPr>
      <w:r>
        <w:rPr>
          <w:rFonts w:ascii="GHEA Grapalat" w:hAnsi="GHEA Grapalat"/>
        </w:rPr>
        <w:t>ПРИГЛАШЕНИ</w:t>
      </w:r>
      <w:r w:rsidRPr="00AD29CE">
        <w:rPr>
          <w:rFonts w:ascii="GHEA Grapalat" w:hAnsi="GHEA Grapalat"/>
        </w:rPr>
        <w:t>Е</w:t>
      </w:r>
    </w:p>
    <w:p w14:paraId="04028689" w14:textId="77777777" w:rsidR="00C66D0E" w:rsidRPr="00AD29CE" w:rsidRDefault="00C66D0E" w:rsidP="00C66D0E">
      <w:pPr>
        <w:pStyle w:val="BodyText"/>
        <w:widowControl w:val="0"/>
        <w:spacing w:after="160" w:line="360" w:lineRule="auto"/>
        <w:ind w:right="-7" w:firstLine="567"/>
        <w:jc w:val="center"/>
        <w:rPr>
          <w:rFonts w:ascii="GHEA Grapalat" w:hAnsi="GHEA Grapalat" w:cs="Sylfaen"/>
        </w:rPr>
      </w:pPr>
    </w:p>
    <w:p w14:paraId="6FEFF65B" w14:textId="77777777" w:rsidR="00C66D0E" w:rsidRPr="00AD29CE" w:rsidRDefault="00C66D0E" w:rsidP="00C66D0E">
      <w:pPr>
        <w:pStyle w:val="BodyText"/>
        <w:widowControl w:val="0"/>
        <w:spacing w:after="160" w:line="360" w:lineRule="auto"/>
        <w:ind w:right="-7" w:firstLine="567"/>
        <w:jc w:val="center"/>
        <w:rPr>
          <w:rFonts w:ascii="GHEA Grapalat" w:hAnsi="GHEA Grapalat" w:cs="Sylfaen"/>
        </w:rPr>
      </w:pPr>
    </w:p>
    <w:p w14:paraId="63CAF0ED" w14:textId="77777777" w:rsidR="00C66D0E" w:rsidRPr="00F52AF3" w:rsidRDefault="00C66D0E" w:rsidP="00C66D0E">
      <w:pPr>
        <w:pStyle w:val="BodyText"/>
        <w:widowControl w:val="0"/>
        <w:spacing w:after="160" w:line="360" w:lineRule="auto"/>
        <w:ind w:right="-7"/>
        <w:jc w:val="center"/>
        <w:rPr>
          <w:rFonts w:ascii="GHEA Grapalat" w:hAnsi="GHEA Grapalat"/>
        </w:rPr>
      </w:pPr>
      <w:r w:rsidRPr="00AD29CE">
        <w:rPr>
          <w:rFonts w:ascii="GHEA Grapalat" w:hAnsi="GHEA Grapalat"/>
        </w:rPr>
        <w:t xml:space="preserve">НА ОТКРЫТЫЙ КОНКУРС, ОБЪЯВЛЕННЫЙ С ЦЕЛЬЮ </w:t>
      </w:r>
      <w:r>
        <w:rPr>
          <w:rFonts w:ascii="GHEA Grapalat" w:hAnsi="GHEA Grapalat"/>
        </w:rPr>
        <w:t xml:space="preserve">ПРИОБРЕТЕНИЯ УСЛУГ  </w:t>
      </w:r>
      <w:r w:rsidRPr="00F52AF3">
        <w:rPr>
          <w:rFonts w:ascii="GHEA Grapalat" w:eastAsiaTheme="minorEastAsia" w:hAnsi="GHEA Grapalat" w:cstheme="minorBidi"/>
        </w:rPr>
        <w:t>ПО ПРОВЕДЕНИЮ ДОРОЖНЫХ РАЗМЕТОК В ГОРОДЕ ЕРЕВАН</w:t>
      </w:r>
    </w:p>
    <w:p w14:paraId="3673AF8D" w14:textId="77777777" w:rsidR="005E24DA" w:rsidRPr="009044F1" w:rsidRDefault="005E24DA" w:rsidP="007F31CF">
      <w:pPr>
        <w:pStyle w:val="BodyText"/>
        <w:widowControl w:val="0"/>
        <w:spacing w:after="0"/>
        <w:ind w:right="-7" w:firstLine="567"/>
        <w:jc w:val="center"/>
        <w:rPr>
          <w:rFonts w:ascii="GHEA Grapalat" w:hAnsi="GHEA Grapalat"/>
        </w:rPr>
      </w:pPr>
    </w:p>
    <w:p w14:paraId="0F2297E1" w14:textId="77777777" w:rsidR="005E24DA" w:rsidRPr="009044F1" w:rsidRDefault="005E24DA" w:rsidP="007F31CF">
      <w:pPr>
        <w:pStyle w:val="BodyText"/>
        <w:widowControl w:val="0"/>
        <w:spacing w:after="0"/>
        <w:ind w:right="-7" w:firstLine="567"/>
        <w:jc w:val="center"/>
        <w:rPr>
          <w:rFonts w:ascii="GHEA Grapalat" w:hAnsi="GHEA Grapalat"/>
        </w:rPr>
      </w:pPr>
    </w:p>
    <w:p w14:paraId="3D295C8B" w14:textId="77777777" w:rsidR="005E24DA" w:rsidRDefault="005E24DA" w:rsidP="007F31CF">
      <w:pPr>
        <w:rPr>
          <w:rFonts w:ascii="GHEA Grapalat" w:hAnsi="GHEA Grapalat"/>
        </w:rPr>
      </w:pPr>
      <w:r>
        <w:rPr>
          <w:rFonts w:ascii="GHEA Grapalat" w:hAnsi="GHEA Grapalat"/>
        </w:rPr>
        <w:br w:type="page"/>
      </w:r>
    </w:p>
    <w:p w14:paraId="76D0171C" w14:textId="77777777" w:rsidR="005E24DA" w:rsidRPr="009044F1" w:rsidRDefault="005E24DA" w:rsidP="007F31CF">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28138C7A" w14:textId="77777777" w:rsidR="005E24DA" w:rsidRPr="005F25EF" w:rsidRDefault="005E24DA" w:rsidP="007F31CF">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1100EF2D" w14:textId="77777777" w:rsidR="005E24DA" w:rsidRPr="00F40235" w:rsidRDefault="005E24DA" w:rsidP="007F31CF">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6BE4566E" w14:textId="77777777" w:rsidR="005E24DA" w:rsidRPr="00D3436F" w:rsidRDefault="005E24DA" w:rsidP="007F31CF">
      <w:pPr>
        <w:widowControl w:val="0"/>
        <w:ind w:firstLine="567"/>
        <w:jc w:val="both"/>
        <w:rPr>
          <w:rFonts w:ascii="GHEA Grapalat" w:hAnsi="GHEA Grapalat"/>
          <w:i/>
          <w:lang w:val="hy-AM"/>
        </w:rPr>
      </w:pPr>
    </w:p>
    <w:p w14:paraId="31D4A5EF" w14:textId="77777777" w:rsidR="005E24DA" w:rsidRPr="009044F1" w:rsidRDefault="005E24DA" w:rsidP="007F31CF">
      <w:pPr>
        <w:widowControl w:val="0"/>
        <w:ind w:firstLine="567"/>
        <w:jc w:val="both"/>
        <w:rPr>
          <w:rFonts w:ascii="GHEA Grapalat" w:hAnsi="GHEA Grapalat"/>
          <w:i/>
        </w:rPr>
      </w:pPr>
      <w:r w:rsidRPr="009044F1">
        <w:rPr>
          <w:rFonts w:ascii="GHEA Grapalat" w:hAnsi="GHEA Grapalat"/>
          <w:i/>
        </w:rPr>
        <w:t>Одновременно:</w:t>
      </w:r>
    </w:p>
    <w:p w14:paraId="45EE91EC" w14:textId="77777777" w:rsidR="005E24DA" w:rsidRPr="00506832" w:rsidRDefault="005E24DA" w:rsidP="007F31CF">
      <w:pPr>
        <w:jc w:val="both"/>
        <w:rPr>
          <w:rFonts w:ascii="GHEA Grapalat" w:hAnsi="GHEA Grapalat"/>
          <w:i/>
        </w:rPr>
      </w:pPr>
      <w:r w:rsidRPr="009044F1">
        <w:rPr>
          <w:rFonts w:ascii="GHEA Grapalat" w:hAnsi="GHEA Grapalat"/>
          <w:i/>
        </w:rPr>
        <w:t>-</w:t>
      </w:r>
      <w:r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Pr>
          <w:rFonts w:ascii="GHEA Grapalat" w:hAnsi="GHEA Grapalat"/>
          <w:i/>
        </w:rPr>
        <w:t xml:space="preserve">следовать  </w:t>
      </w:r>
      <w:hyperlink w:history="1">
        <w:r w:rsidRPr="00A4566B">
          <w:rPr>
            <w:rFonts w:ascii="GHEA Grapalat" w:hAnsi="GHEA Grapalat"/>
            <w:i/>
          </w:rPr>
          <w:t>руководству по закупкам, осуществляемым в электронной форме</w:t>
        </w:r>
      </w:hyperlink>
      <w:r w:rsidRPr="00192A1C">
        <w:rPr>
          <w:rFonts w:ascii="GHEA Grapalat" w:hAnsi="GHEA Grapalat"/>
          <w:i/>
        </w:rPr>
        <w:t xml:space="preserve"> подраздела «Руководящие указания, руководств</w:t>
      </w:r>
      <w:r w:rsidRPr="00D3436F">
        <w:rPr>
          <w:rFonts w:ascii="GHEA Grapalat" w:hAnsi="GHEA Grapalat"/>
          <w:i/>
        </w:rPr>
        <w:t>а</w:t>
      </w:r>
      <w:r w:rsidRPr="00192A1C">
        <w:rPr>
          <w:rFonts w:ascii="GHEA Grapalat" w:hAnsi="GHEA Grapalat"/>
          <w:i/>
        </w:rPr>
        <w:t xml:space="preserve">» раздела «Законодательство» официального бюллетеня о закупках, действующего по адресу </w:t>
      </w:r>
      <w:hyperlink r:id="rId11" w:history="1">
        <w:r w:rsidRPr="00506832">
          <w:rPr>
            <w:rStyle w:val="Hyperlink"/>
            <w:rFonts w:ascii="GHEA Grapalat" w:hAnsi="GHEA Grapalat"/>
            <w:i/>
          </w:rPr>
          <w:t>www.procurement.am</w:t>
        </w:r>
      </w:hyperlink>
      <w:r w:rsidRPr="00192A1C">
        <w:rPr>
          <w:rFonts w:ascii="GHEA Grapalat" w:hAnsi="GHEA Grapalat"/>
          <w:i/>
        </w:rPr>
        <w:t>.</w:t>
      </w:r>
    </w:p>
    <w:p w14:paraId="6C60EB3D" w14:textId="77777777" w:rsidR="005E24DA" w:rsidRDefault="005E24DA" w:rsidP="007F31CF">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12" w:history="1">
        <w:r w:rsidRPr="00506832">
          <w:rPr>
            <w:rStyle w:val="Hyperlink"/>
            <w:rFonts w:ascii="Sylfaen" w:hAnsi="Sylfaen"/>
            <w:lang w:val="hy-AM"/>
          </w:rPr>
          <w:t>http://gnumner.am/hy/page/ughecuycner_dzernarkner</w:t>
        </w:r>
      </w:hyperlink>
    </w:p>
    <w:p w14:paraId="5D2D8190" w14:textId="77777777" w:rsidR="005E24DA" w:rsidRDefault="005E24DA" w:rsidP="007F31CF">
      <w:pPr>
        <w:jc w:val="both"/>
        <w:rPr>
          <w:rFonts w:ascii="GHEA Grapalat" w:hAnsi="GHEA Grapalat"/>
          <w:i/>
        </w:rPr>
      </w:pPr>
      <w:r w:rsidRPr="009044F1">
        <w:rPr>
          <w:rFonts w:ascii="GHEA Grapalat" w:hAnsi="GHEA Grapalat"/>
        </w:rPr>
        <w:t>-</w:t>
      </w:r>
      <w:r w:rsidRPr="001D209D">
        <w:rPr>
          <w:rFonts w:ascii="GHEA Grapalat" w:hAnsi="GHEA Grapalat"/>
        </w:rPr>
        <w:tab/>
      </w:r>
      <w:r w:rsidRPr="00177FCE">
        <w:rPr>
          <w:rFonts w:ascii="GHEA Grapalat" w:hAnsi="GHEA Grapalat"/>
          <w:i/>
        </w:rPr>
        <w:t>при возникновении вопросов и проблем, связанных с системой,</w:t>
      </w:r>
      <w:r>
        <w:rPr>
          <w:rFonts w:ascii="Sylfaen" w:hAnsi="Sylfaen"/>
          <w:lang w:val="hy-AM"/>
        </w:rPr>
        <w:t xml:space="preserve"> </w:t>
      </w:r>
      <w:r>
        <w:rPr>
          <w:rFonts w:ascii="GHEA Grapalat" w:hAnsi="GHEA Grapalat"/>
          <w:i/>
        </w:rPr>
        <w:t>Вы можете</w:t>
      </w:r>
      <w:r>
        <w:rPr>
          <w:rFonts w:ascii="Sylfaen" w:hAnsi="Sylfaen"/>
          <w:lang w:val="hy-AM"/>
        </w:rPr>
        <w:t xml:space="preserve"> </w:t>
      </w:r>
      <w:r>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DB4A0A">
        <w:rPr>
          <w:rFonts w:ascii="GHEA Grapalat" w:hAnsi="GHEA Grapalat"/>
          <w:i/>
          <w:sz w:val="22"/>
          <w:szCs w:val="22"/>
          <w:lang w:val="af-ZA"/>
        </w:rPr>
        <w:t>800-600  (111)</w:t>
      </w:r>
      <w:r>
        <w:rPr>
          <w:rFonts w:ascii="GHEA Grapalat" w:hAnsi="GHEA Grapalat"/>
          <w:i/>
        </w:rPr>
        <w:t>):</w:t>
      </w:r>
    </w:p>
    <w:p w14:paraId="35D05BA3" w14:textId="77777777" w:rsidR="005E24DA" w:rsidRDefault="005E24DA" w:rsidP="007F31CF">
      <w:pPr>
        <w:ind w:firstLine="708"/>
        <w:jc w:val="both"/>
        <w:rPr>
          <w:rFonts w:ascii="GHEA Grapalat" w:hAnsi="GHEA Grapalat"/>
          <w:i/>
        </w:rPr>
      </w:pPr>
      <w:r w:rsidRPr="00214DC7">
        <w:rPr>
          <w:rFonts w:ascii="GHEA Grapalat" w:hAnsi="GHEA Grapalat"/>
          <w:i/>
        </w:rPr>
        <w:t>Регистрация в системе, а также подача заявки-бесплатно.</w:t>
      </w:r>
    </w:p>
    <w:p w14:paraId="44926B1C" w14:textId="77777777" w:rsidR="003C3018" w:rsidRDefault="003C3018" w:rsidP="007F31CF">
      <w:pPr>
        <w:ind w:firstLine="708"/>
        <w:jc w:val="both"/>
        <w:rPr>
          <w:rFonts w:ascii="GHEA Grapalat" w:hAnsi="GHEA Grapalat"/>
          <w:i/>
        </w:rPr>
      </w:pPr>
    </w:p>
    <w:p w14:paraId="3CAB2762" w14:textId="77777777" w:rsidR="003C3018" w:rsidRDefault="003C3018" w:rsidP="007F31CF">
      <w:pPr>
        <w:ind w:firstLine="708"/>
        <w:jc w:val="both"/>
        <w:rPr>
          <w:rFonts w:ascii="GHEA Grapalat" w:hAnsi="GHEA Grapalat"/>
          <w:i/>
        </w:rPr>
      </w:pPr>
    </w:p>
    <w:p w14:paraId="219B64FC" w14:textId="77777777" w:rsidR="003C3018" w:rsidRDefault="003C3018" w:rsidP="007F31CF">
      <w:pPr>
        <w:ind w:firstLine="708"/>
        <w:jc w:val="both"/>
        <w:rPr>
          <w:rFonts w:ascii="GHEA Grapalat" w:hAnsi="GHEA Grapalat"/>
          <w:i/>
        </w:rPr>
      </w:pPr>
    </w:p>
    <w:p w14:paraId="330D6967" w14:textId="77777777" w:rsidR="003C3018" w:rsidRDefault="003C3018" w:rsidP="007F31CF">
      <w:pPr>
        <w:ind w:firstLine="708"/>
        <w:jc w:val="both"/>
        <w:rPr>
          <w:rFonts w:ascii="GHEA Grapalat" w:hAnsi="GHEA Grapalat"/>
          <w:i/>
        </w:rPr>
      </w:pPr>
    </w:p>
    <w:p w14:paraId="793177CD" w14:textId="77777777" w:rsidR="003C3018" w:rsidRDefault="003C3018" w:rsidP="007F31CF">
      <w:pPr>
        <w:ind w:firstLine="708"/>
        <w:jc w:val="both"/>
        <w:rPr>
          <w:rFonts w:ascii="GHEA Grapalat" w:hAnsi="GHEA Grapalat"/>
          <w:i/>
        </w:rPr>
      </w:pPr>
    </w:p>
    <w:p w14:paraId="6D887FE7" w14:textId="77777777" w:rsidR="003C3018" w:rsidRDefault="003C3018" w:rsidP="007F31CF">
      <w:pPr>
        <w:ind w:firstLine="708"/>
        <w:jc w:val="both"/>
        <w:rPr>
          <w:rFonts w:ascii="GHEA Grapalat" w:hAnsi="GHEA Grapalat"/>
          <w:i/>
        </w:rPr>
      </w:pPr>
    </w:p>
    <w:p w14:paraId="109038BE" w14:textId="77777777" w:rsidR="003C3018" w:rsidRDefault="003C3018" w:rsidP="007F31CF">
      <w:pPr>
        <w:ind w:firstLine="708"/>
        <w:jc w:val="both"/>
        <w:rPr>
          <w:rFonts w:ascii="GHEA Grapalat" w:hAnsi="GHEA Grapalat"/>
          <w:i/>
        </w:rPr>
      </w:pPr>
    </w:p>
    <w:p w14:paraId="5656A982" w14:textId="77777777" w:rsidR="003C3018" w:rsidRDefault="003C3018" w:rsidP="007F31CF">
      <w:pPr>
        <w:ind w:firstLine="708"/>
        <w:jc w:val="both"/>
        <w:rPr>
          <w:rFonts w:ascii="GHEA Grapalat" w:hAnsi="GHEA Grapalat"/>
          <w:i/>
        </w:rPr>
      </w:pPr>
    </w:p>
    <w:p w14:paraId="225520A5" w14:textId="77777777" w:rsidR="003C3018" w:rsidRDefault="003C3018" w:rsidP="007F31CF">
      <w:pPr>
        <w:ind w:firstLine="708"/>
        <w:jc w:val="both"/>
        <w:rPr>
          <w:rFonts w:ascii="GHEA Grapalat" w:hAnsi="GHEA Grapalat"/>
          <w:i/>
        </w:rPr>
      </w:pPr>
    </w:p>
    <w:p w14:paraId="37D47FF1" w14:textId="77777777" w:rsidR="003C3018" w:rsidRDefault="003C3018" w:rsidP="007F31CF">
      <w:pPr>
        <w:ind w:firstLine="708"/>
        <w:jc w:val="both"/>
        <w:rPr>
          <w:rFonts w:ascii="GHEA Grapalat" w:hAnsi="GHEA Grapalat"/>
          <w:i/>
        </w:rPr>
      </w:pPr>
    </w:p>
    <w:p w14:paraId="39E51798" w14:textId="77777777" w:rsidR="003C3018" w:rsidRDefault="003C3018" w:rsidP="007F31CF">
      <w:pPr>
        <w:ind w:firstLine="708"/>
        <w:jc w:val="both"/>
        <w:rPr>
          <w:rFonts w:ascii="GHEA Grapalat" w:hAnsi="GHEA Grapalat"/>
          <w:i/>
        </w:rPr>
      </w:pPr>
    </w:p>
    <w:p w14:paraId="00CC1C9C" w14:textId="77777777" w:rsidR="003C3018" w:rsidRDefault="003C3018" w:rsidP="007F31CF">
      <w:pPr>
        <w:ind w:firstLine="708"/>
        <w:jc w:val="both"/>
        <w:rPr>
          <w:rFonts w:ascii="GHEA Grapalat" w:hAnsi="GHEA Grapalat"/>
          <w:i/>
        </w:rPr>
      </w:pPr>
    </w:p>
    <w:p w14:paraId="048A20B6" w14:textId="77777777" w:rsidR="003C3018" w:rsidRDefault="003C3018" w:rsidP="007F31CF">
      <w:pPr>
        <w:ind w:firstLine="708"/>
        <w:jc w:val="both"/>
        <w:rPr>
          <w:rFonts w:ascii="GHEA Grapalat" w:hAnsi="GHEA Grapalat"/>
          <w:i/>
        </w:rPr>
      </w:pPr>
    </w:p>
    <w:p w14:paraId="4F329AAA" w14:textId="77777777" w:rsidR="003C3018" w:rsidRDefault="003C3018" w:rsidP="007F31CF">
      <w:pPr>
        <w:ind w:firstLine="708"/>
        <w:jc w:val="both"/>
        <w:rPr>
          <w:rFonts w:ascii="GHEA Grapalat" w:hAnsi="GHEA Grapalat"/>
          <w:i/>
        </w:rPr>
      </w:pPr>
    </w:p>
    <w:p w14:paraId="1B0AD685" w14:textId="77777777" w:rsidR="003C3018" w:rsidRDefault="003C3018" w:rsidP="007F31CF">
      <w:pPr>
        <w:ind w:firstLine="708"/>
        <w:jc w:val="both"/>
        <w:rPr>
          <w:rFonts w:ascii="GHEA Grapalat" w:hAnsi="GHEA Grapalat"/>
          <w:i/>
        </w:rPr>
      </w:pPr>
    </w:p>
    <w:p w14:paraId="36EF77F1" w14:textId="77777777" w:rsidR="003C3018" w:rsidRDefault="003C3018" w:rsidP="007F31CF">
      <w:pPr>
        <w:ind w:firstLine="708"/>
        <w:jc w:val="both"/>
        <w:rPr>
          <w:rFonts w:ascii="GHEA Grapalat" w:hAnsi="GHEA Grapalat"/>
          <w:i/>
        </w:rPr>
      </w:pPr>
    </w:p>
    <w:p w14:paraId="72C8C207" w14:textId="77777777" w:rsidR="003C3018" w:rsidRDefault="003C3018" w:rsidP="007F31CF">
      <w:pPr>
        <w:ind w:firstLine="708"/>
        <w:jc w:val="both"/>
        <w:rPr>
          <w:rFonts w:ascii="GHEA Grapalat" w:hAnsi="GHEA Grapalat"/>
          <w:i/>
        </w:rPr>
      </w:pPr>
    </w:p>
    <w:p w14:paraId="195385A8" w14:textId="77777777" w:rsidR="003C3018" w:rsidRDefault="003C3018" w:rsidP="007F31CF">
      <w:pPr>
        <w:ind w:firstLine="708"/>
        <w:jc w:val="both"/>
        <w:rPr>
          <w:rFonts w:ascii="GHEA Grapalat" w:hAnsi="GHEA Grapalat"/>
          <w:i/>
        </w:rPr>
      </w:pPr>
    </w:p>
    <w:p w14:paraId="60961AFD" w14:textId="77777777" w:rsidR="003C3018" w:rsidRDefault="003C3018" w:rsidP="007F31CF">
      <w:pPr>
        <w:ind w:firstLine="708"/>
        <w:jc w:val="both"/>
        <w:rPr>
          <w:rFonts w:ascii="GHEA Grapalat" w:hAnsi="GHEA Grapalat"/>
          <w:i/>
        </w:rPr>
      </w:pPr>
    </w:p>
    <w:p w14:paraId="1467A39A" w14:textId="77777777" w:rsidR="003C3018" w:rsidRDefault="003C3018" w:rsidP="007F31CF">
      <w:pPr>
        <w:ind w:firstLine="708"/>
        <w:jc w:val="both"/>
        <w:rPr>
          <w:rFonts w:ascii="GHEA Grapalat" w:hAnsi="GHEA Grapalat"/>
          <w:i/>
        </w:rPr>
      </w:pPr>
    </w:p>
    <w:p w14:paraId="705B98DD" w14:textId="77777777" w:rsidR="003C3018" w:rsidRDefault="003C3018" w:rsidP="007F31CF">
      <w:pPr>
        <w:ind w:firstLine="708"/>
        <w:jc w:val="both"/>
        <w:rPr>
          <w:rFonts w:ascii="GHEA Grapalat" w:hAnsi="GHEA Grapalat"/>
          <w:i/>
        </w:rPr>
      </w:pPr>
    </w:p>
    <w:p w14:paraId="15584C64" w14:textId="77777777" w:rsidR="005E24DA" w:rsidRPr="009044F1" w:rsidRDefault="005E24DA" w:rsidP="007F31CF">
      <w:pPr>
        <w:widowControl w:val="0"/>
        <w:ind w:firstLine="567"/>
        <w:jc w:val="both"/>
        <w:rPr>
          <w:rFonts w:ascii="GHEA Grapalat" w:hAnsi="GHEA Grapalat"/>
          <w:i/>
        </w:rPr>
      </w:pPr>
    </w:p>
    <w:p w14:paraId="77775970" w14:textId="77777777" w:rsidR="005E24DA" w:rsidRPr="009044F1" w:rsidDel="006C1541" w:rsidRDefault="005E24DA" w:rsidP="007F31CF">
      <w:pPr>
        <w:widowControl w:val="0"/>
        <w:ind w:firstLine="567"/>
        <w:jc w:val="center"/>
        <w:rPr>
          <w:del w:id="0" w:author="Inesa Kocharyan" w:date="2025-03-19T12:30:00Z"/>
          <w:rFonts w:ascii="GHEA Grapalat" w:hAnsi="GHEA Grapalat" w:cs="Sylfaen"/>
          <w:b/>
        </w:rPr>
      </w:pPr>
      <w:del w:id="1" w:author="Inesa Kocharyan" w:date="2025-03-19T12:30:00Z">
        <w:r w:rsidRPr="009044F1" w:rsidDel="006C1541">
          <w:rPr>
            <w:rFonts w:ascii="GHEA Grapalat" w:hAnsi="GHEA Grapalat"/>
          </w:rPr>
          <w:br w:type="page"/>
        </w:r>
      </w:del>
    </w:p>
    <w:p w14:paraId="38AF17F9" w14:textId="77777777" w:rsidR="005E24DA" w:rsidRPr="009044F1" w:rsidRDefault="005E24DA" w:rsidP="007F31CF">
      <w:pPr>
        <w:widowControl w:val="0"/>
        <w:ind w:firstLine="567"/>
        <w:jc w:val="center"/>
        <w:rPr>
          <w:rFonts w:ascii="GHEA Grapalat" w:hAnsi="GHEA Grapalat"/>
          <w:b/>
        </w:rPr>
      </w:pPr>
      <w:r>
        <w:rPr>
          <w:rFonts w:ascii="GHEA Grapalat" w:hAnsi="GHEA Grapalat"/>
          <w:b/>
        </w:rPr>
        <w:t>С</w:t>
      </w:r>
      <w:r w:rsidRPr="009044F1">
        <w:rPr>
          <w:rFonts w:ascii="GHEA Grapalat" w:hAnsi="GHEA Grapalat"/>
          <w:b/>
        </w:rPr>
        <w:t>ОДЕРЖАНИЕ</w:t>
      </w:r>
    </w:p>
    <w:p w14:paraId="30376FB8" w14:textId="77777777" w:rsidR="005E24DA" w:rsidRPr="009044F1" w:rsidRDefault="005E24DA" w:rsidP="007F31CF">
      <w:pPr>
        <w:widowControl w:val="0"/>
        <w:ind w:firstLine="567"/>
        <w:jc w:val="center"/>
        <w:rPr>
          <w:rFonts w:ascii="GHEA Grapalat" w:hAnsi="GHEA Grapalat"/>
          <w:i/>
        </w:rPr>
      </w:pPr>
    </w:p>
    <w:p w14:paraId="7099232B" w14:textId="77777777" w:rsidR="003C3018" w:rsidRPr="001007B0" w:rsidRDefault="003C3018" w:rsidP="003C3018">
      <w:pPr>
        <w:widowControl w:val="0"/>
        <w:ind w:firstLine="567"/>
        <w:jc w:val="center"/>
        <w:rPr>
          <w:rFonts w:ascii="GHEA Grapalat" w:hAnsi="GHEA Grapalat"/>
        </w:rPr>
      </w:pPr>
      <w:r>
        <w:rPr>
          <w:rFonts w:ascii="GHEA Grapalat" w:hAnsi="GHEA Grapalat"/>
          <w:b/>
        </w:rPr>
        <w:t xml:space="preserve">ПРИОБРЕТЕНИЯ УСЛУГ  </w:t>
      </w:r>
      <w:r w:rsidRPr="00F52AF3">
        <w:rPr>
          <w:rFonts w:ascii="GHEA Grapalat" w:hAnsi="GHEA Grapalat"/>
          <w:b/>
        </w:rPr>
        <w:t>ПО ПРОВЕДЕНИЮ ДОРОЖНЫХ РАЗМЕТОК В ГОРОДЕ ЕРЕВАН</w:t>
      </w:r>
      <w:r w:rsidRPr="001007B0">
        <w:rPr>
          <w:rFonts w:ascii="GHEA Grapalat" w:hAnsi="GHEA Grapalat"/>
          <w:b/>
        </w:rPr>
        <w:t xml:space="preserve"> ДЛЯ НУЖД МЭРИИ Г.ЕРЕВАН</w:t>
      </w:r>
    </w:p>
    <w:p w14:paraId="5F2FFBB0" w14:textId="77777777" w:rsidR="005E24DA" w:rsidRPr="003A1EBB" w:rsidRDefault="005E24DA" w:rsidP="007F31CF">
      <w:pPr>
        <w:widowControl w:val="0"/>
        <w:ind w:firstLine="567"/>
        <w:jc w:val="center"/>
        <w:rPr>
          <w:rFonts w:ascii="GHEA Grapalat" w:hAnsi="GHEA Grapalat"/>
        </w:rPr>
      </w:pPr>
    </w:p>
    <w:p w14:paraId="4ED76B79" w14:textId="77777777" w:rsidR="005E24DA" w:rsidRPr="009044F1" w:rsidRDefault="005E24DA" w:rsidP="007F31CF">
      <w:pPr>
        <w:widowControl w:val="0"/>
        <w:jc w:val="center"/>
        <w:rPr>
          <w:rFonts w:ascii="GHEA Grapalat" w:hAnsi="GHEA Grapalat"/>
          <w:i/>
        </w:rPr>
      </w:pPr>
      <w:r w:rsidRPr="009044F1">
        <w:rPr>
          <w:rFonts w:ascii="GHEA Grapalat" w:hAnsi="GHEA Grapalat"/>
          <w:b/>
        </w:rPr>
        <w:t xml:space="preserve">ПРИГЛАШЕНИЯ НА ОТКРЫТЫЙ КОНКУРС, </w:t>
      </w:r>
      <w:r w:rsidRPr="005C1BF7">
        <w:rPr>
          <w:rFonts w:ascii="GHEA Grapalat" w:hAnsi="GHEA Grapalat"/>
          <w:b/>
        </w:rPr>
        <w:br/>
      </w:r>
      <w:r w:rsidRPr="009044F1">
        <w:rPr>
          <w:rFonts w:ascii="GHEA Grapalat" w:hAnsi="GHEA Grapalat"/>
          <w:b/>
        </w:rPr>
        <w:t>ОБЪЯВЛЕННЫЙ С ЦЕЛЬЮ ПРИОБРЕТЕНИЯ</w:t>
      </w:r>
    </w:p>
    <w:p w14:paraId="3942E74F" w14:textId="77777777" w:rsidR="005E24DA" w:rsidRPr="009044F1" w:rsidRDefault="005E24DA" w:rsidP="007F31CF">
      <w:pPr>
        <w:widowControl w:val="0"/>
        <w:jc w:val="center"/>
        <w:rPr>
          <w:rFonts w:ascii="GHEA Grapalat" w:hAnsi="GHEA Grapalat" w:cs="Sylfaen"/>
          <w:b/>
        </w:rPr>
      </w:pPr>
    </w:p>
    <w:p w14:paraId="56B0A02F" w14:textId="77777777" w:rsidR="005E24DA" w:rsidRPr="008842CE" w:rsidRDefault="005E24DA" w:rsidP="007F31CF">
      <w:pPr>
        <w:widowControl w:val="0"/>
        <w:jc w:val="center"/>
        <w:rPr>
          <w:rFonts w:ascii="GHEA Grapalat" w:hAnsi="GHEA Grapalat"/>
          <w:b/>
        </w:rPr>
      </w:pPr>
      <w:r w:rsidRPr="009044F1">
        <w:rPr>
          <w:rFonts w:ascii="GHEA Grapalat" w:hAnsi="GHEA Grapalat"/>
          <w:b/>
        </w:rPr>
        <w:t>ЧАСТЬ I.</w:t>
      </w:r>
    </w:p>
    <w:p w14:paraId="50FE06C9" w14:textId="77777777" w:rsidR="005E24DA" w:rsidRPr="008842CE" w:rsidRDefault="005E24DA" w:rsidP="007F31CF">
      <w:pPr>
        <w:widowControl w:val="0"/>
        <w:jc w:val="center"/>
        <w:rPr>
          <w:rFonts w:ascii="GHEA Grapalat" w:hAnsi="GHEA Grapalat"/>
        </w:rPr>
      </w:pPr>
    </w:p>
    <w:p w14:paraId="3C573372" w14:textId="77777777" w:rsidR="005E24DA" w:rsidRPr="009044F1" w:rsidRDefault="005E24DA" w:rsidP="007F31CF">
      <w:pPr>
        <w:widowControl w:val="0"/>
        <w:tabs>
          <w:tab w:val="left" w:pos="1134"/>
        </w:tabs>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14:paraId="785D81DD" w14:textId="77777777" w:rsidR="005E24DA" w:rsidRPr="009044F1" w:rsidRDefault="005E24DA" w:rsidP="007F31CF">
      <w:pPr>
        <w:widowControl w:val="0"/>
        <w:tabs>
          <w:tab w:val="left" w:pos="1134"/>
        </w:tabs>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14:paraId="364BF93E" w14:textId="77777777" w:rsidR="005E24DA" w:rsidRPr="00543BAE" w:rsidRDefault="005E24DA" w:rsidP="007F31CF">
      <w:pPr>
        <w:widowControl w:val="0"/>
        <w:tabs>
          <w:tab w:val="left" w:pos="1134"/>
        </w:tabs>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14:paraId="1BA5800A" w14:textId="77777777" w:rsidR="005E24DA" w:rsidRPr="009044F1" w:rsidRDefault="005E24DA" w:rsidP="007F31CF">
      <w:pPr>
        <w:widowControl w:val="0"/>
        <w:tabs>
          <w:tab w:val="left" w:pos="1134"/>
        </w:tabs>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14:paraId="372DC22C" w14:textId="77777777" w:rsidR="005E24DA" w:rsidRPr="009044F1" w:rsidRDefault="005E24DA" w:rsidP="007F31CF">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14:paraId="717ED0D9" w14:textId="77777777" w:rsidR="005E24DA" w:rsidRPr="009044F1" w:rsidRDefault="005E24DA" w:rsidP="007F31CF">
      <w:pPr>
        <w:widowControl w:val="0"/>
        <w:tabs>
          <w:tab w:val="left" w:pos="1134"/>
        </w:tabs>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14:paraId="291EFDE2" w14:textId="77777777" w:rsidR="005E24DA" w:rsidRPr="009044F1" w:rsidRDefault="005E24DA" w:rsidP="007F31CF">
      <w:pPr>
        <w:widowControl w:val="0"/>
        <w:tabs>
          <w:tab w:val="left" w:pos="1134"/>
        </w:tabs>
        <w:ind w:left="1134" w:hanging="567"/>
        <w:jc w:val="both"/>
        <w:rPr>
          <w:rFonts w:ascii="GHEA Grapalat" w:hAnsi="GHEA Grapalat"/>
        </w:rPr>
      </w:pPr>
      <w:r w:rsidRPr="009044F1">
        <w:rPr>
          <w:rFonts w:ascii="GHEA Grapalat" w:hAnsi="GHEA Grapalat"/>
        </w:rPr>
        <w:t>7.</w:t>
      </w:r>
      <w:r w:rsidRPr="003A1EBB">
        <w:rPr>
          <w:rFonts w:ascii="GHEA Grapalat" w:hAnsi="GHEA Grapalat"/>
        </w:rPr>
        <w:tab/>
      </w:r>
      <w:r w:rsidRPr="009044F1">
        <w:rPr>
          <w:rFonts w:ascii="GHEA Grapalat" w:hAnsi="GHEA Grapalat"/>
        </w:rPr>
        <w:t>Обеспечение заявки</w:t>
      </w:r>
      <w:r w:rsidRPr="009044F1">
        <w:rPr>
          <w:rStyle w:val="FootnoteReference"/>
          <w:rFonts w:ascii="GHEA Grapalat" w:hAnsi="GHEA Grapalat"/>
        </w:rPr>
        <w:footnoteReference w:id="3"/>
      </w:r>
      <w:r w:rsidRPr="009044F1">
        <w:rPr>
          <w:rFonts w:ascii="GHEA Grapalat" w:hAnsi="GHEA Grapalat"/>
        </w:rPr>
        <w:t xml:space="preserve"> </w:t>
      </w:r>
    </w:p>
    <w:p w14:paraId="24FE940E" w14:textId="77777777" w:rsidR="005E24DA" w:rsidRPr="008842CE" w:rsidRDefault="005E24DA" w:rsidP="007F31CF">
      <w:pPr>
        <w:widowControl w:val="0"/>
        <w:tabs>
          <w:tab w:val="left" w:pos="1134"/>
        </w:tabs>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14:paraId="5582A577" w14:textId="77777777" w:rsidR="005E24DA" w:rsidRPr="003A1EBB" w:rsidRDefault="005E24DA" w:rsidP="007F31CF">
      <w:pPr>
        <w:widowControl w:val="0"/>
        <w:tabs>
          <w:tab w:val="left" w:pos="1134"/>
        </w:tabs>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14:paraId="1012B1E8" w14:textId="77777777" w:rsidR="005E24DA" w:rsidRPr="009044F1" w:rsidRDefault="005E24DA" w:rsidP="007F31CF">
      <w:pPr>
        <w:widowControl w:val="0"/>
        <w:tabs>
          <w:tab w:val="left" w:pos="1134"/>
        </w:tabs>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14:paraId="383FC56F" w14:textId="77777777" w:rsidR="005E24DA" w:rsidRPr="003A1EBB" w:rsidRDefault="005E24DA" w:rsidP="007F31CF">
      <w:pPr>
        <w:widowControl w:val="0"/>
        <w:tabs>
          <w:tab w:val="left" w:pos="1134"/>
        </w:tabs>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14:paraId="0185F6FD" w14:textId="77777777" w:rsidR="005E24DA" w:rsidRPr="00543BAE" w:rsidRDefault="005E24DA" w:rsidP="007F31CF">
      <w:pPr>
        <w:widowControl w:val="0"/>
        <w:tabs>
          <w:tab w:val="left" w:pos="1134"/>
        </w:tabs>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14:paraId="0B60FC37" w14:textId="77777777" w:rsidR="005E24DA" w:rsidRDefault="005E24DA" w:rsidP="007F31CF">
      <w:pPr>
        <w:widowControl w:val="0"/>
        <w:jc w:val="center"/>
        <w:rPr>
          <w:rFonts w:ascii="GHEA Grapalat" w:hAnsi="GHEA Grapalat"/>
          <w:b/>
        </w:rPr>
      </w:pPr>
    </w:p>
    <w:p w14:paraId="22B87538" w14:textId="77777777" w:rsidR="005E24DA" w:rsidRDefault="005E24DA" w:rsidP="007F31CF">
      <w:pPr>
        <w:widowControl w:val="0"/>
        <w:jc w:val="center"/>
        <w:rPr>
          <w:rFonts w:ascii="GHEA Grapalat" w:hAnsi="GHEA Grapalat"/>
          <w:b/>
        </w:rPr>
      </w:pPr>
    </w:p>
    <w:p w14:paraId="19759CE8" w14:textId="77777777" w:rsidR="005E24DA" w:rsidRPr="00374F4A" w:rsidRDefault="005E24DA" w:rsidP="007F31CF">
      <w:pPr>
        <w:widowControl w:val="0"/>
        <w:jc w:val="center"/>
        <w:rPr>
          <w:rFonts w:ascii="GHEA Grapalat" w:hAnsi="GHEA Grapalat"/>
          <w:b/>
        </w:rPr>
      </w:pPr>
      <w:r>
        <w:rPr>
          <w:rFonts w:ascii="GHEA Grapalat" w:hAnsi="GHEA Grapalat"/>
          <w:b/>
        </w:rPr>
        <w:t xml:space="preserve">ЧАСТЬ II. </w:t>
      </w:r>
    </w:p>
    <w:p w14:paraId="50112AE9" w14:textId="77777777" w:rsidR="005E24DA" w:rsidRPr="00374F4A" w:rsidRDefault="005E24DA" w:rsidP="007F31CF">
      <w:pPr>
        <w:widowControl w:val="0"/>
        <w:jc w:val="center"/>
        <w:rPr>
          <w:rFonts w:ascii="GHEA Grapalat" w:hAnsi="GHEA Grapalat"/>
          <w:b/>
        </w:rPr>
      </w:pPr>
    </w:p>
    <w:p w14:paraId="3DA81ECC" w14:textId="77777777" w:rsidR="005E24DA" w:rsidRDefault="005E24DA" w:rsidP="007F31CF">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НА ОТКРЫТЫЙ КОНКУРС</w:t>
      </w:r>
    </w:p>
    <w:p w14:paraId="75B25AB6" w14:textId="77777777" w:rsidR="005E24DA" w:rsidRPr="008842CE" w:rsidRDefault="005E24DA" w:rsidP="007F31CF">
      <w:pPr>
        <w:widowControl w:val="0"/>
        <w:jc w:val="center"/>
        <w:rPr>
          <w:rFonts w:ascii="GHEA Grapalat" w:hAnsi="GHEA Grapalat"/>
          <w:b/>
        </w:rPr>
      </w:pPr>
    </w:p>
    <w:p w14:paraId="564EF9D1" w14:textId="77777777" w:rsidR="005E24DA" w:rsidRPr="003A1EBB" w:rsidRDefault="005E24DA" w:rsidP="007F31CF">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14:paraId="2ED2B0F3" w14:textId="77777777" w:rsidR="005E24DA" w:rsidRPr="003A1EBB" w:rsidRDefault="005E24DA" w:rsidP="007F31CF">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63DB34F0" w14:textId="77777777" w:rsidR="005E24DA" w:rsidRPr="00625529" w:rsidRDefault="005E24DA" w:rsidP="007F31CF">
      <w:pPr>
        <w:widowControl w:val="0"/>
        <w:tabs>
          <w:tab w:val="left" w:pos="1134"/>
        </w:tabs>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14:paraId="6B8AD325" w14:textId="77777777" w:rsidR="005E24DA" w:rsidRDefault="005E24DA" w:rsidP="007F31CF">
      <w:pPr>
        <w:rPr>
          <w:rFonts w:ascii="GHEA Grapalat" w:hAnsi="GHEA Grapalat"/>
          <w:spacing w:val="-6"/>
        </w:rPr>
      </w:pPr>
      <w:r>
        <w:rPr>
          <w:rFonts w:ascii="GHEA Grapalat" w:hAnsi="GHEA Grapalat"/>
          <w:spacing w:val="-6"/>
        </w:rPr>
        <w:br w:type="page"/>
      </w:r>
    </w:p>
    <w:p w14:paraId="47D32B3A" w14:textId="60F66BCA" w:rsidR="005E24DA" w:rsidRPr="006D2DF7" w:rsidRDefault="005E24DA" w:rsidP="007F31CF">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3C3018">
        <w:rPr>
          <w:rFonts w:ascii="GHEA Grapalat" w:hAnsi="GHEA Grapalat"/>
          <w:spacing w:val="-6"/>
        </w:rPr>
        <w:t>EQ-BMTsDzB-26/2</w:t>
      </w:r>
      <w:r>
        <w:rPr>
          <w:rFonts w:ascii="GHEA Grapalat" w:hAnsi="GHEA Grapalat"/>
          <w:spacing w:val="-6"/>
        </w:rPr>
        <w:t xml:space="preserve"> </w:t>
      </w:r>
      <w:r w:rsidRPr="006D2DF7">
        <w:rPr>
          <w:rFonts w:ascii="GHEA Grapalat" w:hAnsi="GHEA Grapalat"/>
          <w:spacing w:val="-6"/>
        </w:rPr>
        <w:t>(далее — процедура).</w:t>
      </w:r>
    </w:p>
    <w:p w14:paraId="0B2E226C" w14:textId="77777777" w:rsidR="005E24DA" w:rsidRPr="000B2CFA" w:rsidRDefault="005E24DA" w:rsidP="007F31CF">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03EB2E41" w14:textId="77777777" w:rsidR="005E24DA" w:rsidRPr="009044F1" w:rsidRDefault="005E24DA" w:rsidP="007F31CF">
      <w:pPr>
        <w:widowControl w:val="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705A1CBF" w14:textId="77777777" w:rsidR="005E24DA" w:rsidRPr="009044F1" w:rsidRDefault="005E24DA" w:rsidP="007F31CF">
      <w:pPr>
        <w:pStyle w:val="BodyTextIndent2"/>
        <w:widowControl w:val="0"/>
        <w:spacing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4C0DC0E0" w14:textId="77777777" w:rsidR="005E24DA" w:rsidRPr="009044F1" w:rsidRDefault="005E24DA" w:rsidP="007F31CF">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6AD2405" w14:textId="52426019" w:rsidR="005E24DA" w:rsidRPr="009044F1" w:rsidRDefault="005E24DA" w:rsidP="003C301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hyperlink r:id="rId13" w:history="1">
        <w:r w:rsidR="003C3018" w:rsidRPr="00EE1607">
          <w:rPr>
            <w:rFonts w:ascii="GHEA Grapalat" w:hAnsi="GHEA Grapalat"/>
            <w:sz w:val="24"/>
            <w:szCs w:val="24"/>
          </w:rPr>
          <w:t>gor.muradyan @yerevan.am</w:t>
        </w:r>
      </w:hyperlink>
      <w:r w:rsidRPr="009044F1">
        <w:rPr>
          <w:rFonts w:ascii="GHEA Grapalat" w:hAnsi="GHEA Grapalat"/>
          <w:sz w:val="24"/>
          <w:szCs w:val="24"/>
        </w:rPr>
        <w:t>".</w:t>
      </w:r>
    </w:p>
    <w:p w14:paraId="7B4BBB10" w14:textId="77777777" w:rsidR="005E24DA" w:rsidRPr="009044F1" w:rsidRDefault="005E24DA" w:rsidP="007F31CF">
      <w:pPr>
        <w:widowControl w:val="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2354608E" w14:textId="77777777" w:rsidR="005E24DA" w:rsidRPr="009044F1" w:rsidRDefault="005E24DA" w:rsidP="007F31CF">
      <w:pPr>
        <w:widowControl w:val="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14:paraId="046627FE" w14:textId="5C7285CD" w:rsidR="00873A45" w:rsidRPr="00BF69B2" w:rsidRDefault="005E24DA" w:rsidP="00873A45">
      <w:pPr>
        <w:pStyle w:val="BodyText"/>
        <w:widowControl w:val="0"/>
        <w:spacing w:after="160"/>
        <w:ind w:right="-7"/>
        <w:jc w:val="both"/>
        <w:rPr>
          <w:rFonts w:ascii="GHEA Grapalat" w:hAnsi="GHEA Grapalat"/>
          <w:i/>
        </w:rPr>
      </w:pPr>
      <w:r w:rsidRPr="009044F1">
        <w:rPr>
          <w:rFonts w:ascii="GHEA Grapalat" w:hAnsi="GHEA Grapalat"/>
        </w:rPr>
        <w:t>1.1</w:t>
      </w:r>
      <w:r w:rsidRPr="008E6E51">
        <w:rPr>
          <w:rFonts w:ascii="GHEA Grapalat" w:hAnsi="GHEA Grapalat"/>
        </w:rPr>
        <w:t>.</w:t>
      </w:r>
      <w:r w:rsidRPr="00090699">
        <w:rPr>
          <w:rFonts w:ascii="GHEA Grapalat" w:hAnsi="GHEA Grapalat"/>
        </w:rPr>
        <w:tab/>
      </w:r>
      <w:r w:rsidR="00873A45" w:rsidRPr="00BF69B2">
        <w:rPr>
          <w:rFonts w:ascii="GHEA Grapalat" w:hAnsi="GHEA Grapalat"/>
        </w:rPr>
        <w:t xml:space="preserve">Предметом закупки является </w:t>
      </w:r>
      <w:r w:rsidR="00873A45">
        <w:rPr>
          <w:rFonts w:ascii="GHEA Grapalat" w:hAnsi="GHEA Grapalat"/>
        </w:rPr>
        <w:t xml:space="preserve">приобретения услуг  </w:t>
      </w:r>
      <w:r w:rsidR="00873A45" w:rsidRPr="00F52AF3">
        <w:rPr>
          <w:rFonts w:ascii="GHEA Grapalat" w:eastAsiaTheme="minorEastAsia" w:hAnsi="GHEA Grapalat" w:cstheme="minorBidi"/>
        </w:rPr>
        <w:t xml:space="preserve">по проведению дорожных разметок в городе </w:t>
      </w:r>
      <w:r w:rsidR="00873A45">
        <w:rPr>
          <w:rFonts w:ascii="GHEA Grapalat" w:eastAsiaTheme="minorEastAsia" w:hAnsi="GHEA Grapalat" w:cstheme="minorBidi"/>
        </w:rPr>
        <w:t>Е</w:t>
      </w:r>
      <w:r w:rsidR="00873A45" w:rsidRPr="00F52AF3">
        <w:rPr>
          <w:rFonts w:ascii="GHEA Grapalat" w:eastAsiaTheme="minorEastAsia" w:hAnsi="GHEA Grapalat" w:cstheme="minorBidi"/>
        </w:rPr>
        <w:t>реван</w:t>
      </w:r>
      <w:r w:rsidR="00873A45" w:rsidRPr="00D927A8">
        <w:rPr>
          <w:rFonts w:ascii="GHEA Grapalat" w:eastAsiaTheme="minorEastAsia" w:hAnsi="GHEA Grapalat" w:cstheme="minorBidi"/>
        </w:rPr>
        <w:t xml:space="preserve"> </w:t>
      </w:r>
      <w:r w:rsidR="00873A45" w:rsidRPr="00BF69B2">
        <w:rPr>
          <w:rFonts w:ascii="GHEA Grapalat" w:hAnsi="GHEA Grapalat"/>
        </w:rPr>
        <w:t xml:space="preserve">(далее — также услуга) для нужд "мэрии г.Еревана", которые сгруппированы в </w:t>
      </w:r>
      <w:r w:rsidR="00873A45" w:rsidRPr="00873A45">
        <w:rPr>
          <w:rFonts w:ascii="GHEA Grapalat" w:hAnsi="GHEA Grapalat"/>
        </w:rPr>
        <w:t>3</w:t>
      </w:r>
      <w:r w:rsidR="00873A45" w:rsidRPr="00BF69B2">
        <w:rPr>
          <w:rFonts w:ascii="GHEA Grapalat" w:hAnsi="GHEA Grapalat"/>
        </w:rPr>
        <w:t xml:space="preserve"> (</w:t>
      </w:r>
      <w:r w:rsidR="00873A45">
        <w:rPr>
          <w:rFonts w:ascii="GHEA Grapalat" w:hAnsi="GHEA Grapalat"/>
        </w:rPr>
        <w:t>три</w:t>
      </w:r>
      <w:r w:rsidR="00873A45" w:rsidRPr="00BF69B2">
        <w:rPr>
          <w:rFonts w:ascii="GHEA Grapalat" w:hAnsi="GHEA Grapalat"/>
        </w:rPr>
        <w:t>)" лот</w:t>
      </w:r>
      <w:r w:rsidR="00873A45">
        <w:rPr>
          <w:rFonts w:ascii="GHEA Grapalat" w:hAnsi="GHEA Grapalat"/>
        </w:rPr>
        <w:t>а</w:t>
      </w:r>
      <w:r w:rsidR="00873A45" w:rsidRPr="00BF69B2">
        <w:rPr>
          <w:rFonts w:ascii="GHEA Grapalat" w:hAnsi="GHEA Grapalat"/>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5E24DA" w:rsidRPr="009044F1" w14:paraId="61BAB0AB" w14:textId="77777777" w:rsidTr="00963FC1">
        <w:trPr>
          <w:trHeight w:val="736"/>
          <w:jc w:val="center"/>
        </w:trPr>
        <w:tc>
          <w:tcPr>
            <w:tcW w:w="2917" w:type="dxa"/>
            <w:gridSpan w:val="2"/>
            <w:vAlign w:val="center"/>
          </w:tcPr>
          <w:p w14:paraId="2E29D40C" w14:textId="77777777" w:rsidR="005E24DA" w:rsidRPr="001A6383" w:rsidRDefault="005E24DA" w:rsidP="007F31CF">
            <w:pPr>
              <w:pStyle w:val="BodyTextIndent2"/>
              <w:widowControl w:val="0"/>
              <w:spacing w:line="240" w:lineRule="auto"/>
              <w:ind w:firstLine="0"/>
              <w:jc w:val="center"/>
              <w:rPr>
                <w:rFonts w:ascii="GHEA Grapalat" w:hAnsi="GHEA Grapalat"/>
                <w:b/>
                <w:i/>
              </w:rPr>
            </w:pPr>
          </w:p>
          <w:p w14:paraId="15B8ADCC" w14:textId="77777777" w:rsidR="005E24DA" w:rsidRPr="001A6383" w:rsidRDefault="005E24DA" w:rsidP="007F31CF">
            <w:pPr>
              <w:pStyle w:val="BodyTextIndent2"/>
              <w:widowControl w:val="0"/>
              <w:spacing w:line="240" w:lineRule="auto"/>
              <w:ind w:firstLine="0"/>
              <w:jc w:val="center"/>
              <w:rPr>
                <w:rFonts w:ascii="GHEA Grapalat" w:hAnsi="GHEA Grapalat"/>
                <w:b/>
                <w:bCs/>
                <w:i/>
                <w:iCs/>
              </w:rPr>
            </w:pPr>
            <w:r w:rsidRPr="001A6383">
              <w:rPr>
                <w:rFonts w:ascii="GHEA Grapalat" w:hAnsi="GHEA Grapalat"/>
                <w:b/>
                <w:i/>
              </w:rPr>
              <w:t>Лотов</w:t>
            </w:r>
          </w:p>
        </w:tc>
        <w:tc>
          <w:tcPr>
            <w:tcW w:w="6317" w:type="dxa"/>
            <w:vMerge w:val="restart"/>
            <w:vAlign w:val="center"/>
          </w:tcPr>
          <w:p w14:paraId="68F031FD" w14:textId="77777777" w:rsidR="005E24DA" w:rsidRPr="009044F1" w:rsidRDefault="005E24DA" w:rsidP="007F31CF">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5E24DA" w:rsidRPr="009044F1" w14:paraId="79881EA3" w14:textId="77777777" w:rsidTr="00963FC1">
        <w:trPr>
          <w:jc w:val="center"/>
          <w:ins w:id="3" w:author="Vardan" w:date="2022-05-29T21:53:00Z"/>
        </w:trPr>
        <w:tc>
          <w:tcPr>
            <w:tcW w:w="1035" w:type="dxa"/>
            <w:vAlign w:val="center"/>
          </w:tcPr>
          <w:p w14:paraId="52187054" w14:textId="77777777" w:rsidR="005E24DA" w:rsidRPr="006E79F9" w:rsidRDefault="005E24DA" w:rsidP="007F31CF">
            <w:pPr>
              <w:pStyle w:val="BodyTextIndent2"/>
              <w:widowControl w:val="0"/>
              <w:spacing w:line="240" w:lineRule="auto"/>
              <w:ind w:firstLine="0"/>
              <w:jc w:val="center"/>
              <w:rPr>
                <w:ins w:id="4" w:author="Vardan" w:date="2022-05-29T21:53:00Z"/>
                <w:rFonts w:ascii="GHEA Grapalat" w:hAnsi="GHEA Grapalat"/>
                <w:b/>
                <w:lang w:val="en-US"/>
              </w:rPr>
            </w:pPr>
            <w:r w:rsidRPr="001A6383">
              <w:rPr>
                <w:rFonts w:ascii="GHEA Grapalat" w:hAnsi="GHEA Grapalat"/>
                <w:b/>
                <w:i/>
              </w:rPr>
              <w:t>Номера</w:t>
            </w:r>
            <w:r>
              <w:rPr>
                <w:rFonts w:ascii="GHEA Grapalat" w:hAnsi="GHEA Grapalat"/>
                <w:b/>
                <w:i/>
                <w:lang w:val="en-US"/>
              </w:rPr>
              <w:t xml:space="preserve"> </w:t>
            </w:r>
          </w:p>
        </w:tc>
        <w:tc>
          <w:tcPr>
            <w:tcW w:w="1882" w:type="dxa"/>
            <w:vAlign w:val="center"/>
          </w:tcPr>
          <w:p w14:paraId="0E9A290D" w14:textId="77777777" w:rsidR="005E24DA" w:rsidRPr="001A6383" w:rsidRDefault="005E24DA" w:rsidP="007F31CF">
            <w:pPr>
              <w:pStyle w:val="BodyTextIndent2"/>
              <w:widowControl w:val="0"/>
              <w:spacing w:line="240" w:lineRule="auto"/>
              <w:ind w:firstLine="0"/>
              <w:jc w:val="center"/>
              <w:rPr>
                <w:ins w:id="5" w:author="Vardan" w:date="2022-05-29T21:53:00Z"/>
                <w:rFonts w:ascii="GHEA Grapalat" w:hAnsi="GHEA Grapalat"/>
                <w:b/>
              </w:rPr>
            </w:pPr>
            <w:r w:rsidRPr="001A6383">
              <w:rPr>
                <w:rFonts w:ascii="GHEA Grapalat" w:hAnsi="GHEA Grapalat"/>
                <w:b/>
                <w:i/>
              </w:rPr>
              <w:t>Цена закупки</w:t>
            </w:r>
          </w:p>
        </w:tc>
        <w:tc>
          <w:tcPr>
            <w:tcW w:w="6317" w:type="dxa"/>
            <w:vMerge/>
            <w:vAlign w:val="center"/>
          </w:tcPr>
          <w:p w14:paraId="4B2585BA" w14:textId="77777777" w:rsidR="005E24DA" w:rsidRPr="009044F1" w:rsidRDefault="005E24DA" w:rsidP="007F31CF">
            <w:pPr>
              <w:pStyle w:val="BodyTextIndent2"/>
              <w:widowControl w:val="0"/>
              <w:spacing w:line="240" w:lineRule="auto"/>
              <w:ind w:firstLine="0"/>
              <w:rPr>
                <w:ins w:id="6" w:author="Vardan" w:date="2022-05-29T21:53:00Z"/>
                <w:rFonts w:ascii="GHEA Grapalat" w:hAnsi="GHEA Grapalat"/>
                <w:sz w:val="24"/>
                <w:szCs w:val="24"/>
                <w:u w:val="single"/>
              </w:rPr>
            </w:pPr>
          </w:p>
        </w:tc>
      </w:tr>
      <w:tr w:rsidR="005E24DA" w:rsidRPr="009044F1" w14:paraId="6BDB12EB" w14:textId="77777777" w:rsidTr="00963FC1">
        <w:trPr>
          <w:jc w:val="center"/>
        </w:trPr>
        <w:tc>
          <w:tcPr>
            <w:tcW w:w="1035" w:type="dxa"/>
            <w:vAlign w:val="center"/>
          </w:tcPr>
          <w:p w14:paraId="760C4CE5" w14:textId="77777777" w:rsidR="005E24DA" w:rsidRPr="009044F1" w:rsidRDefault="005E24DA" w:rsidP="007F31CF">
            <w:pPr>
              <w:pStyle w:val="BodyTextIndent2"/>
              <w:widowControl w:val="0"/>
              <w:spacing w:line="240" w:lineRule="auto"/>
              <w:ind w:firstLine="0"/>
              <w:jc w:val="center"/>
              <w:rPr>
                <w:rFonts w:ascii="GHEA Grapalat" w:hAnsi="GHEA Grapalat"/>
                <w:sz w:val="24"/>
                <w:szCs w:val="24"/>
              </w:rPr>
            </w:pPr>
            <w:r w:rsidRPr="009044F1">
              <w:rPr>
                <w:rFonts w:ascii="GHEA Grapalat" w:hAnsi="GHEA Grapalat"/>
                <w:sz w:val="24"/>
                <w:szCs w:val="24"/>
              </w:rPr>
              <w:t>1</w:t>
            </w:r>
          </w:p>
        </w:tc>
        <w:tc>
          <w:tcPr>
            <w:tcW w:w="1882" w:type="dxa"/>
            <w:vAlign w:val="center"/>
          </w:tcPr>
          <w:p w14:paraId="50EEECCB" w14:textId="2E6490E9" w:rsidR="005E24DA" w:rsidRPr="009044F1" w:rsidRDefault="00873A45" w:rsidP="007F31CF">
            <w:pPr>
              <w:pStyle w:val="BodyTextIndent2"/>
              <w:widowControl w:val="0"/>
              <w:spacing w:line="240" w:lineRule="auto"/>
              <w:ind w:firstLine="0"/>
              <w:jc w:val="center"/>
              <w:rPr>
                <w:rFonts w:ascii="GHEA Grapalat" w:hAnsi="GHEA Grapalat"/>
                <w:sz w:val="24"/>
                <w:szCs w:val="24"/>
              </w:rPr>
            </w:pPr>
            <w:r w:rsidRPr="004404BD">
              <w:rPr>
                <w:rFonts w:ascii="GHEA Grapalat" w:hAnsi="GHEA Grapalat" w:cs="Calibri"/>
              </w:rPr>
              <w:t>365 400 000</w:t>
            </w:r>
          </w:p>
        </w:tc>
        <w:tc>
          <w:tcPr>
            <w:tcW w:w="6317" w:type="dxa"/>
            <w:vAlign w:val="center"/>
          </w:tcPr>
          <w:p w14:paraId="78FF0E78" w14:textId="777D66C4" w:rsidR="005E24DA" w:rsidRPr="009044F1" w:rsidRDefault="00873A45" w:rsidP="007F31CF">
            <w:pPr>
              <w:pStyle w:val="BodyTextIndent2"/>
              <w:widowControl w:val="0"/>
              <w:spacing w:line="240" w:lineRule="auto"/>
              <w:ind w:firstLine="0"/>
              <w:rPr>
                <w:rFonts w:ascii="GHEA Grapalat" w:hAnsi="GHEA Grapalat"/>
                <w:sz w:val="24"/>
                <w:szCs w:val="24"/>
                <w:u w:val="single"/>
                <w:vertAlign w:val="subscript"/>
              </w:rPr>
            </w:pPr>
            <w:r w:rsidRPr="004404BD">
              <w:rPr>
                <w:rFonts w:ascii="GHEA Grapalat" w:hAnsi="GHEA Grapalat" w:cs="Arial"/>
                <w:lang w:val="hy-AM"/>
              </w:rPr>
              <w:t>Услуги разметки</w:t>
            </w:r>
          </w:p>
        </w:tc>
      </w:tr>
      <w:tr w:rsidR="005E24DA" w:rsidRPr="009044F1" w14:paraId="6A229339" w14:textId="77777777" w:rsidTr="00963FC1">
        <w:trPr>
          <w:jc w:val="center"/>
        </w:trPr>
        <w:tc>
          <w:tcPr>
            <w:tcW w:w="1035" w:type="dxa"/>
            <w:vAlign w:val="center"/>
          </w:tcPr>
          <w:p w14:paraId="4E71AEFE" w14:textId="77777777" w:rsidR="005E24DA" w:rsidRPr="009044F1" w:rsidRDefault="005E24DA" w:rsidP="007F31CF">
            <w:pPr>
              <w:pStyle w:val="BodyTextIndent2"/>
              <w:widowControl w:val="0"/>
              <w:spacing w:line="240" w:lineRule="auto"/>
              <w:ind w:firstLine="0"/>
              <w:jc w:val="center"/>
              <w:rPr>
                <w:rFonts w:ascii="GHEA Grapalat" w:hAnsi="GHEA Grapalat"/>
                <w:sz w:val="24"/>
                <w:szCs w:val="24"/>
              </w:rPr>
            </w:pPr>
            <w:r w:rsidRPr="009044F1">
              <w:rPr>
                <w:rFonts w:ascii="GHEA Grapalat" w:hAnsi="GHEA Grapalat"/>
                <w:sz w:val="24"/>
                <w:szCs w:val="24"/>
              </w:rPr>
              <w:t>2</w:t>
            </w:r>
          </w:p>
        </w:tc>
        <w:tc>
          <w:tcPr>
            <w:tcW w:w="1882" w:type="dxa"/>
            <w:vAlign w:val="center"/>
          </w:tcPr>
          <w:p w14:paraId="7A531638" w14:textId="3F604AEF" w:rsidR="005E24DA" w:rsidRPr="009044F1" w:rsidRDefault="00873A45" w:rsidP="007F31CF">
            <w:pPr>
              <w:pStyle w:val="BodyTextIndent2"/>
              <w:widowControl w:val="0"/>
              <w:spacing w:line="240" w:lineRule="auto"/>
              <w:ind w:firstLine="0"/>
              <w:jc w:val="center"/>
              <w:rPr>
                <w:rFonts w:ascii="GHEA Grapalat" w:hAnsi="GHEA Grapalat"/>
                <w:sz w:val="24"/>
                <w:szCs w:val="24"/>
              </w:rPr>
            </w:pPr>
            <w:r w:rsidRPr="004404BD">
              <w:rPr>
                <w:rFonts w:ascii="GHEA Grapalat" w:hAnsi="GHEA Grapalat"/>
                <w:lang w:val="hy-AM"/>
              </w:rPr>
              <w:t>50 000 000</w:t>
            </w:r>
          </w:p>
        </w:tc>
        <w:tc>
          <w:tcPr>
            <w:tcW w:w="6317" w:type="dxa"/>
            <w:vAlign w:val="center"/>
          </w:tcPr>
          <w:p w14:paraId="60885B47" w14:textId="53E48903" w:rsidR="005E24DA" w:rsidRPr="009044F1" w:rsidRDefault="00873A45" w:rsidP="007F31CF">
            <w:pPr>
              <w:pStyle w:val="BodyTextIndent2"/>
              <w:widowControl w:val="0"/>
              <w:spacing w:line="240" w:lineRule="auto"/>
              <w:ind w:firstLine="0"/>
              <w:rPr>
                <w:rFonts w:ascii="GHEA Grapalat" w:hAnsi="GHEA Grapalat"/>
                <w:sz w:val="24"/>
                <w:szCs w:val="24"/>
              </w:rPr>
            </w:pPr>
            <w:r w:rsidRPr="004404BD">
              <w:rPr>
                <w:rFonts w:ascii="GHEA Grapalat" w:hAnsi="GHEA Grapalat"/>
              </w:rPr>
              <w:t>Услуги маркировки холодным и термопластичным</w:t>
            </w:r>
          </w:p>
        </w:tc>
      </w:tr>
      <w:tr w:rsidR="005E24DA" w:rsidRPr="009044F1" w14:paraId="09A8556E" w14:textId="77777777" w:rsidTr="00963FC1">
        <w:trPr>
          <w:jc w:val="center"/>
        </w:trPr>
        <w:tc>
          <w:tcPr>
            <w:tcW w:w="1035" w:type="dxa"/>
            <w:vAlign w:val="center"/>
          </w:tcPr>
          <w:p w14:paraId="4B76E924" w14:textId="33932DD3" w:rsidR="005E24DA" w:rsidRPr="009044F1" w:rsidRDefault="00873A45" w:rsidP="007F31CF">
            <w:pPr>
              <w:pStyle w:val="BodyTextIndent2"/>
              <w:widowControl w:val="0"/>
              <w:spacing w:line="240" w:lineRule="auto"/>
              <w:ind w:firstLine="0"/>
              <w:jc w:val="center"/>
              <w:rPr>
                <w:rFonts w:ascii="GHEA Grapalat" w:hAnsi="GHEA Grapalat"/>
                <w:sz w:val="24"/>
                <w:szCs w:val="24"/>
              </w:rPr>
            </w:pPr>
            <w:r>
              <w:rPr>
                <w:rFonts w:ascii="GHEA Grapalat" w:hAnsi="GHEA Grapalat"/>
                <w:sz w:val="24"/>
                <w:szCs w:val="24"/>
              </w:rPr>
              <w:t>2</w:t>
            </w:r>
          </w:p>
        </w:tc>
        <w:tc>
          <w:tcPr>
            <w:tcW w:w="1882" w:type="dxa"/>
            <w:vAlign w:val="center"/>
          </w:tcPr>
          <w:p w14:paraId="2BDAF873" w14:textId="6F6F60B6" w:rsidR="005E24DA" w:rsidRPr="009044F1" w:rsidRDefault="00873A45" w:rsidP="007F31CF">
            <w:pPr>
              <w:pStyle w:val="BodyTextIndent2"/>
              <w:widowControl w:val="0"/>
              <w:spacing w:line="240" w:lineRule="auto"/>
              <w:ind w:firstLine="0"/>
              <w:jc w:val="center"/>
              <w:rPr>
                <w:rFonts w:ascii="GHEA Grapalat" w:hAnsi="GHEA Grapalat"/>
                <w:sz w:val="24"/>
                <w:szCs w:val="24"/>
              </w:rPr>
            </w:pPr>
            <w:r w:rsidRPr="004404BD">
              <w:rPr>
                <w:rFonts w:ascii="GHEA Grapalat" w:hAnsi="GHEA Grapalat"/>
              </w:rPr>
              <w:t>47 200 000</w:t>
            </w:r>
          </w:p>
        </w:tc>
        <w:tc>
          <w:tcPr>
            <w:tcW w:w="6317" w:type="dxa"/>
            <w:vAlign w:val="center"/>
          </w:tcPr>
          <w:p w14:paraId="0A7A1C9C" w14:textId="4C1964D3" w:rsidR="005E24DA" w:rsidRPr="009044F1" w:rsidRDefault="00873A45" w:rsidP="007F31CF">
            <w:pPr>
              <w:pStyle w:val="BodyTextIndent2"/>
              <w:widowControl w:val="0"/>
              <w:spacing w:line="240" w:lineRule="auto"/>
              <w:ind w:firstLine="0"/>
              <w:rPr>
                <w:rFonts w:ascii="GHEA Grapalat" w:hAnsi="GHEA Grapalat"/>
                <w:sz w:val="24"/>
                <w:szCs w:val="24"/>
              </w:rPr>
            </w:pPr>
            <w:r w:rsidRPr="004404BD">
              <w:rPr>
                <w:rFonts w:ascii="GHEA Grapalat" w:hAnsi="GHEA Grapalat" w:cs="Arial"/>
                <w:lang w:val="hy-AM"/>
              </w:rPr>
              <w:t>Услуги по отделке и покраске подпорных стен</w:t>
            </w:r>
          </w:p>
        </w:tc>
      </w:tr>
    </w:tbl>
    <w:p w14:paraId="19E21EC0" w14:textId="77777777" w:rsidR="005E24DA" w:rsidRPr="009044F1" w:rsidRDefault="005E24DA" w:rsidP="007F31CF">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в Приложении № 6 к настоящему Приглашению.</w:t>
      </w:r>
    </w:p>
    <w:p w14:paraId="4DD05A49" w14:textId="77777777" w:rsidR="005E24DA" w:rsidRPr="00830700" w:rsidRDefault="005E24DA" w:rsidP="007F31CF">
      <w:pPr>
        <w:widowControl w:val="0"/>
        <w:jc w:val="center"/>
        <w:rPr>
          <w:rFonts w:ascii="GHEA Grapalat" w:hAnsi="GHEA Grapalat"/>
          <w:b/>
        </w:rPr>
      </w:pPr>
    </w:p>
    <w:p w14:paraId="4D248D11" w14:textId="77777777" w:rsidR="005E24DA" w:rsidRDefault="005E24DA" w:rsidP="007F31CF">
      <w:pPr>
        <w:widowControl w:val="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Pr>
          <w:rFonts w:ascii="GHEA Grapalat" w:hAnsi="GHEA Grapalat"/>
          <w:b/>
        </w:rPr>
        <w:t>ПОРЯДОК ИХ ОЦЕНКИ, УСЛОВИЯ ПРЕДСТАВЛЕНИЯ ОБЕСПЕЧЕНИЯ КВАЛИФИКАЦИИ В СЛУЧАЕ ПРИЗНАНИЯ ОТОБРАННЫМ  УЧАСТНИКОМ</w:t>
      </w:r>
    </w:p>
    <w:p w14:paraId="0E44AA42" w14:textId="77777777" w:rsidR="005E24DA" w:rsidRPr="009044F1" w:rsidRDefault="005E24DA" w:rsidP="007F31CF">
      <w:pPr>
        <w:widowControl w:val="0"/>
        <w:jc w:val="center"/>
        <w:rPr>
          <w:rFonts w:ascii="GHEA Grapalat" w:hAnsi="GHEA Grapalat" w:cs="Arial Armenian"/>
        </w:rPr>
      </w:pPr>
      <w:r w:rsidRPr="00693101">
        <w:rPr>
          <w:rFonts w:ascii="GHEA Grapalat" w:hAnsi="GHEA Grapalat"/>
          <w:b/>
        </w:rPr>
        <w:br/>
      </w: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7B445AB9" w14:textId="77777777" w:rsidR="005E24DA" w:rsidRPr="009044F1" w:rsidRDefault="005E24DA" w:rsidP="007F31CF">
      <w:pPr>
        <w:widowControl w:val="0"/>
        <w:tabs>
          <w:tab w:val="left" w:pos="1134"/>
        </w:tabs>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0859669E" w14:textId="77777777" w:rsidR="005E24DA" w:rsidRPr="003240F7" w:rsidRDefault="005E24DA" w:rsidP="007F31CF">
      <w:pPr>
        <w:widowControl w:val="0"/>
        <w:tabs>
          <w:tab w:val="left" w:pos="1134"/>
        </w:tabs>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Pr>
          <w:rFonts w:ascii="GHEA Grapalat" w:hAnsi="GHEA Grapalat"/>
        </w:rPr>
        <w:t>гашена или отменена;</w:t>
      </w:r>
    </w:p>
    <w:p w14:paraId="68C2752A" w14:textId="77777777" w:rsidR="005E24DA" w:rsidRPr="009044F1" w:rsidRDefault="005E24DA" w:rsidP="007F31CF">
      <w:pPr>
        <w:widowControl w:val="0"/>
        <w:tabs>
          <w:tab w:val="left" w:pos="1134"/>
        </w:tabs>
        <w:ind w:firstLine="567"/>
        <w:jc w:val="both"/>
        <w:rPr>
          <w:rFonts w:ascii="GHEA Grapalat" w:hAnsi="GHEA Grapalat"/>
        </w:rPr>
      </w:pPr>
      <w:r w:rsidRPr="009044F1">
        <w:rPr>
          <w:rFonts w:ascii="GHEA Grapalat" w:hAnsi="GHEA Grapalat"/>
        </w:rPr>
        <w:t>4)</w:t>
      </w:r>
      <w:r w:rsidRPr="003A1EBB">
        <w:rPr>
          <w:rFonts w:ascii="GHEA Grapalat" w:hAnsi="GHEA Grapalat"/>
        </w:rPr>
        <w:tab/>
      </w:r>
      <w:r>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0715CE30" w14:textId="77777777" w:rsidR="005E24DA" w:rsidRPr="009044F1" w:rsidRDefault="005E24DA" w:rsidP="007F31CF">
      <w:pPr>
        <w:widowControl w:val="0"/>
        <w:tabs>
          <w:tab w:val="left" w:pos="1134"/>
        </w:tabs>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14:paraId="6A93B990" w14:textId="77777777" w:rsidR="005E24DA" w:rsidRDefault="005E24DA" w:rsidP="007F31CF">
      <w:pPr>
        <w:widowControl w:val="0"/>
        <w:tabs>
          <w:tab w:val="left" w:pos="1134"/>
        </w:tabs>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Pr="00283FD4">
        <w:rPr>
          <w:rFonts w:ascii="GHEA Grapalat" w:hAnsi="GHEA Grapalat"/>
        </w:rPr>
        <w:t>;</w:t>
      </w:r>
    </w:p>
    <w:p w14:paraId="4042B702" w14:textId="77777777" w:rsidR="005E24DA" w:rsidRDefault="005E24DA" w:rsidP="007F31CF">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283FD4">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14:paraId="5A739E91" w14:textId="77777777" w:rsidR="005E24DA" w:rsidRDefault="005E24DA" w:rsidP="007F31CF">
      <w:pPr>
        <w:widowControl w:val="0"/>
        <w:tabs>
          <w:tab w:val="left" w:pos="1134"/>
        </w:tabs>
        <w:ind w:firstLine="567"/>
        <w:jc w:val="both"/>
        <w:rPr>
          <w:rFonts w:ascii="GHEA Grapalat" w:hAnsi="GHEA Grapalat"/>
        </w:rPr>
      </w:pPr>
    </w:p>
    <w:p w14:paraId="20970E86" w14:textId="77777777" w:rsidR="005E24DA" w:rsidRDefault="005E24DA" w:rsidP="007F31CF">
      <w:pPr>
        <w:widowControl w:val="0"/>
        <w:tabs>
          <w:tab w:val="left" w:pos="1134"/>
        </w:tabs>
        <w:ind w:firstLine="567"/>
        <w:jc w:val="both"/>
        <w:rPr>
          <w:rFonts w:ascii="GHEA Grapalat" w:hAnsi="GHEA Grapalat"/>
        </w:rPr>
      </w:pPr>
      <w:r w:rsidRPr="009044F1">
        <w:rPr>
          <w:rFonts w:ascii="GHEA Grapalat" w:hAnsi="GHEA Grapalat"/>
        </w:rPr>
        <w:lastRenderedPageBreak/>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5E14E918" w14:textId="77777777" w:rsidR="005E24DA" w:rsidRPr="001A6383" w:rsidRDefault="005E24DA" w:rsidP="007F31CF">
      <w:pPr>
        <w:widowControl w:val="0"/>
        <w:tabs>
          <w:tab w:val="left" w:pos="1134"/>
        </w:tabs>
        <w:ind w:firstLine="567"/>
        <w:jc w:val="both"/>
        <w:rPr>
          <w:rFonts w:ascii="GHEA Grapalat" w:hAnsi="GHEA Grapalat" w:cs="Sylfaen"/>
        </w:rPr>
      </w:pPr>
      <w:r w:rsidRPr="001A638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633F2352" w14:textId="77777777" w:rsidR="005E24DA" w:rsidRPr="001A6383" w:rsidRDefault="005E24DA" w:rsidP="007F31CF">
      <w:pPr>
        <w:pStyle w:val="ListParagraph"/>
        <w:widowControl w:val="0"/>
        <w:numPr>
          <w:ilvl w:val="0"/>
          <w:numId w:val="31"/>
        </w:numPr>
        <w:tabs>
          <w:tab w:val="left" w:pos="1134"/>
        </w:tabs>
        <w:ind w:left="426"/>
        <w:jc w:val="both"/>
        <w:rPr>
          <w:rFonts w:ascii="GHEA Grapalat" w:hAnsi="GHEA Grapalat" w:cs="Sylfaen"/>
        </w:rPr>
      </w:pPr>
      <w:r w:rsidRPr="001A638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обеспечения заявки, обеспечения договора и (или) квалификации;</w:t>
      </w:r>
    </w:p>
    <w:p w14:paraId="083AE652" w14:textId="77777777" w:rsidR="005E24DA" w:rsidRPr="001A6383" w:rsidRDefault="005E24DA" w:rsidP="007F31CF">
      <w:pPr>
        <w:pStyle w:val="ListParagraph"/>
        <w:widowControl w:val="0"/>
        <w:numPr>
          <w:ilvl w:val="0"/>
          <w:numId w:val="31"/>
        </w:numPr>
        <w:tabs>
          <w:tab w:val="left" w:pos="1134"/>
        </w:tabs>
        <w:ind w:left="426" w:hanging="284"/>
        <w:jc w:val="both"/>
        <w:rPr>
          <w:rFonts w:ascii="GHEA Grapalat" w:hAnsi="GHEA Grapalat" w:cs="Sylfaen"/>
        </w:rPr>
      </w:pPr>
      <w:r w:rsidRPr="001A6383">
        <w:rPr>
          <w:rFonts w:ascii="GHEA Grapalat" w:hAnsi="GHEA Grapalat" w:cs="Sylfaen"/>
        </w:rPr>
        <w:t>в качестве отобранного участника отказался или лишился  права заключения договора.</w:t>
      </w:r>
    </w:p>
    <w:p w14:paraId="56A28FFC" w14:textId="77777777" w:rsidR="005E24DA" w:rsidRPr="009044F1" w:rsidRDefault="005E24DA" w:rsidP="007F31CF">
      <w:pPr>
        <w:widowControl w:val="0"/>
        <w:tabs>
          <w:tab w:val="left" w:pos="1134"/>
        </w:tabs>
        <w:ind w:firstLine="567"/>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357A993A" w14:textId="77777777" w:rsidR="005E24DA" w:rsidRDefault="005E24DA" w:rsidP="007F31CF">
      <w:pPr>
        <w:widowControl w:val="0"/>
        <w:tabs>
          <w:tab w:val="left" w:pos="1134"/>
        </w:tabs>
        <w:ind w:firstLine="567"/>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 xml:space="preserve">Включение участника в </w:t>
      </w:r>
      <w:r>
        <w:rPr>
          <w:rFonts w:ascii="GHEA Grapalat" w:hAnsi="GHEA Grapalat"/>
        </w:rPr>
        <w:t>списки</w:t>
      </w:r>
      <w:r w:rsidRPr="000B29DC">
        <w:rPr>
          <w:rFonts w:ascii="GHEA Grapalat" w:hAnsi="GHEA Grapalat"/>
        </w:rPr>
        <w:t>, предусмотренны</w:t>
      </w:r>
      <w:r>
        <w:rPr>
          <w:rFonts w:ascii="GHEA Grapalat" w:hAnsi="GHEA Grapalat"/>
        </w:rPr>
        <w:t>е</w:t>
      </w:r>
      <w:r w:rsidRPr="000B29DC">
        <w:rPr>
          <w:rFonts w:ascii="GHEA Grapalat" w:hAnsi="GHEA Grapalat"/>
        </w:rPr>
        <w:t xml:space="preserve"> пунктом 6 части 1 статьи 6 Закона</w:t>
      </w:r>
      <w:r>
        <w:rPr>
          <w:rFonts w:ascii="GHEA Grapalat" w:hAnsi="GHEA Grapalat"/>
        </w:rPr>
        <w:t xml:space="preserve">, а также </w:t>
      </w:r>
      <w:r w:rsidRPr="000F78B8">
        <w:rPr>
          <w:rFonts w:ascii="GHEA Grapalat" w:hAnsi="GHEA Grapalat"/>
        </w:rPr>
        <w:t xml:space="preserve">подпунктом 2 пункта 2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г</w:t>
      </w:r>
      <w:r w:rsidRPr="003D1D1B">
        <w:rPr>
          <w:rFonts w:ascii="GHEA Grapalat" w:hAnsi="GHEA Grapalat"/>
        </w:rPr>
        <w:t>.</w:t>
      </w:r>
      <w:r w:rsidRPr="000B29DC">
        <w:rPr>
          <w:rFonts w:ascii="GHEA Grapalat" w:hAnsi="GHEA Grapalat"/>
        </w:rPr>
        <w:t xml:space="preserve">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14:paraId="3B552860" w14:textId="77777777" w:rsidR="005E24DA" w:rsidRPr="00716B81" w:rsidRDefault="005E24DA" w:rsidP="007F31CF">
      <w:pPr>
        <w:widowControl w:val="0"/>
        <w:tabs>
          <w:tab w:val="left" w:pos="1134"/>
        </w:tabs>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4CFAD0B4" w14:textId="77777777" w:rsidR="005E24DA" w:rsidRPr="009044F1" w:rsidRDefault="005E24DA" w:rsidP="007F31CF">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14:paraId="4D255D76" w14:textId="77777777" w:rsidR="005E24DA" w:rsidRPr="009044F1" w:rsidRDefault="005E24DA" w:rsidP="007F31C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2D7F4A11" w14:textId="77777777" w:rsidR="005E24DA" w:rsidRPr="009044F1" w:rsidRDefault="005E24DA" w:rsidP="007F31C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07492B9F" w14:textId="77777777" w:rsidR="005E24DA" w:rsidRPr="009044F1" w:rsidRDefault="005E24DA" w:rsidP="007F31C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35464774" w14:textId="77777777" w:rsidR="005E24DA" w:rsidRPr="009044F1" w:rsidRDefault="005E24DA" w:rsidP="007F31C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643006D4" w14:textId="77777777" w:rsidR="005E24DA" w:rsidRPr="009044F1" w:rsidRDefault="005E24DA" w:rsidP="007F31C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2182DD1E" w14:textId="77777777" w:rsidR="005E24DA" w:rsidRPr="009044F1" w:rsidRDefault="005E24DA" w:rsidP="007F31C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lastRenderedPageBreak/>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4ED9D619" w14:textId="77777777" w:rsidR="005E24DA" w:rsidRPr="008842CE" w:rsidRDefault="005E24DA" w:rsidP="007F31C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15F74FE1" w14:textId="77777777" w:rsidR="005E24DA" w:rsidRPr="009044F1" w:rsidRDefault="005E24DA" w:rsidP="007F31C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14:paraId="4BC03990" w14:textId="77777777" w:rsidR="005E24DA" w:rsidRPr="009044F1" w:rsidRDefault="005E24DA" w:rsidP="007F31C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286D2673" w14:textId="77777777" w:rsidR="005E24DA" w:rsidRPr="009044F1" w:rsidRDefault="005E24DA" w:rsidP="007F31CF">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E68DB25" w14:textId="77777777" w:rsidR="005E24DA" w:rsidRPr="009044F1" w:rsidRDefault="005E24DA" w:rsidP="007F31C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17AC24B0" w14:textId="77777777" w:rsidR="005E24DA" w:rsidRDefault="005E24DA" w:rsidP="007F31CF">
      <w:pPr>
        <w:widowControl w:val="0"/>
        <w:tabs>
          <w:tab w:val="left" w:pos="1134"/>
        </w:tabs>
        <w:ind w:firstLine="567"/>
        <w:jc w:val="both"/>
        <w:rPr>
          <w:ins w:id="7" w:author="Vardan" w:date="2022-05-29T21:57:00Z"/>
          <w:rFonts w:ascii="GHEA Grapalat" w:hAnsi="GHEA Grapalat"/>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42082C5C" w14:textId="77777777" w:rsidR="005E24DA" w:rsidRPr="009044F1" w:rsidRDefault="005E24DA" w:rsidP="007F31CF">
      <w:pPr>
        <w:widowControl w:val="0"/>
        <w:tabs>
          <w:tab w:val="left" w:pos="1134"/>
        </w:tabs>
        <w:ind w:firstLine="567"/>
        <w:jc w:val="both"/>
        <w:rPr>
          <w:rFonts w:ascii="GHEA Grapalat" w:hAnsi="GHEA Grapalat" w:cs="Arial Armenian"/>
        </w:rPr>
      </w:pPr>
      <w:r w:rsidRPr="004D1746">
        <w:rPr>
          <w:rFonts w:ascii="GHEA Grapalat" w:hAnsi="GHEA Grapalat"/>
        </w:rPr>
        <w:t>2.4.</w:t>
      </w:r>
      <w:r w:rsidRPr="004D1746">
        <w:rPr>
          <w:rFonts w:ascii="GHEA Grapalat" w:hAnsi="GHEA Grapalat"/>
        </w:rPr>
        <w:tab/>
        <w:t xml:space="preserve">Участник, в случае признания отобранным участником, </w:t>
      </w:r>
      <w:r w:rsidRPr="00AC3C74">
        <w:rPr>
          <w:rFonts w:ascii="GHEA Grapalat" w:hAnsi="GHEA Grapalat"/>
        </w:rPr>
        <w:t>представляет обеспечение квалификации в порядке и размере, установленны</w:t>
      </w:r>
      <w:r>
        <w:rPr>
          <w:rFonts w:ascii="GHEA Grapalat" w:hAnsi="GHEA Grapalat"/>
        </w:rPr>
        <w:t>ми</w:t>
      </w:r>
      <w:r w:rsidRPr="00AC3C74">
        <w:rPr>
          <w:rFonts w:ascii="GHEA Grapalat" w:hAnsi="GHEA Grapalat"/>
        </w:rPr>
        <w:t xml:space="preserve"> настоящим приглашением</w:t>
      </w:r>
      <w:r w:rsidRPr="004D1746">
        <w:rPr>
          <w:rFonts w:ascii="GHEA Grapalat" w:hAnsi="GHEA Grapalat"/>
        </w:rPr>
        <w:t>.</w:t>
      </w:r>
    </w:p>
    <w:p w14:paraId="4E9A96A5" w14:textId="77777777" w:rsidR="005E24DA" w:rsidRPr="009044F1" w:rsidRDefault="005E24DA" w:rsidP="007F31CF">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Pr>
          <w:rFonts w:ascii="GHEA Grapalat" w:hAnsi="GHEA Grapalat"/>
          <w:sz w:val="24"/>
          <w:szCs w:val="24"/>
        </w:rPr>
        <w:t>5</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xml:space="preserve">. </w:t>
      </w:r>
    </w:p>
    <w:p w14:paraId="1B920DE3" w14:textId="77777777" w:rsidR="005E24DA" w:rsidRPr="009044F1" w:rsidRDefault="005E24DA" w:rsidP="007F31CF">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4D2B7E0D" w14:textId="77777777" w:rsidR="005E24DA" w:rsidRPr="009044F1" w:rsidRDefault="005E24DA" w:rsidP="007F31CF">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14:paraId="188FA898" w14:textId="77777777" w:rsidR="005E24DA" w:rsidRPr="00ED3BA4" w:rsidRDefault="005E24DA" w:rsidP="007F31CF">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sidRPr="00613836">
        <w:rPr>
          <w:rFonts w:ascii="GHEA Grapalat" w:hAnsi="GHEA Grapalat"/>
          <w:sz w:val="24"/>
          <w:szCs w:val="24"/>
        </w:rPr>
        <w:t>(на о</w:t>
      </w:r>
      <w:r w:rsidRPr="00325476">
        <w:rPr>
          <w:rFonts w:ascii="GHEA Grapalat" w:hAnsi="GHEA Grapalat"/>
          <w:sz w:val="24"/>
          <w:szCs w:val="24"/>
        </w:rPr>
        <w:t>дин и тот же</w:t>
      </w:r>
      <w:r w:rsidRPr="00613836">
        <w:rPr>
          <w:rFonts w:ascii="GHEA Grapalat" w:hAnsi="GHEA Grapalat"/>
          <w:sz w:val="24"/>
          <w:szCs w:val="24"/>
        </w:rPr>
        <w:t xml:space="preserve"> лот</w:t>
      </w:r>
      <w:r>
        <w:rPr>
          <w:rFonts w:ascii="GHEA Grapalat" w:hAnsi="GHEA Grapalat"/>
        </w:rPr>
        <w:t>)</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5A4389F6" w14:textId="77777777" w:rsidR="005E24DA" w:rsidRDefault="005E24DA" w:rsidP="007F31CF">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68E01D28" w14:textId="77777777" w:rsidR="00C53563" w:rsidRPr="009044F1" w:rsidRDefault="00C53563" w:rsidP="007F31CF">
      <w:pPr>
        <w:pStyle w:val="BodyTextIndent2"/>
        <w:widowControl w:val="0"/>
        <w:tabs>
          <w:tab w:val="left" w:pos="1134"/>
        </w:tabs>
        <w:spacing w:line="240" w:lineRule="auto"/>
        <w:ind w:firstLine="567"/>
        <w:rPr>
          <w:rFonts w:ascii="GHEA Grapalat" w:hAnsi="GHEA Grapalat" w:cs="Sylfaen"/>
          <w:sz w:val="24"/>
          <w:szCs w:val="24"/>
        </w:rPr>
      </w:pPr>
    </w:p>
    <w:p w14:paraId="6C108BCA" w14:textId="77777777" w:rsidR="005E24DA" w:rsidRPr="009044F1" w:rsidRDefault="005E24DA" w:rsidP="007F31CF">
      <w:pPr>
        <w:widowControl w:val="0"/>
        <w:jc w:val="center"/>
        <w:rPr>
          <w:rFonts w:ascii="GHEA Grapalat" w:hAnsi="GHEA Grapalat" w:cs="Arial"/>
          <w:b/>
        </w:rPr>
      </w:pPr>
      <w:r>
        <w:rPr>
          <w:rFonts w:ascii="GHEA Grapalat" w:hAnsi="GHEA Grapalat"/>
          <w:b/>
        </w:rPr>
        <w:lastRenderedPageBreak/>
        <w:t>3.</w:t>
      </w:r>
      <w:r w:rsidRPr="009044F1">
        <w:rPr>
          <w:rFonts w:ascii="GHEA Grapalat" w:hAnsi="GHEA Grapalat"/>
          <w:b/>
        </w:rPr>
        <w:t xml:space="preserve"> РАЗЪЯСНЕНИЕ ПРИГЛАШЕНИЯ </w:t>
      </w:r>
      <w:r w:rsidRPr="00ED2352">
        <w:rPr>
          <w:rFonts w:ascii="GHEA Grapalat" w:hAnsi="GHEA Grapalat"/>
          <w:b/>
        </w:rPr>
        <w:br/>
      </w:r>
      <w:r w:rsidRPr="009044F1">
        <w:rPr>
          <w:rFonts w:ascii="GHEA Grapalat" w:hAnsi="GHEA Grapalat"/>
          <w:b/>
        </w:rPr>
        <w:t xml:space="preserve">И ПОРЯДОК ВНЕСЕНИЯ ИЗМЕНЕНИЯ В ПРИГЛАШЕНИЕ </w:t>
      </w:r>
    </w:p>
    <w:p w14:paraId="51CFB406" w14:textId="77777777" w:rsidR="005E24DA" w:rsidRPr="009044F1" w:rsidRDefault="005E24DA" w:rsidP="007F31CF">
      <w:pPr>
        <w:widowControl w:val="0"/>
        <w:tabs>
          <w:tab w:val="left" w:pos="1134"/>
        </w:tabs>
        <w:ind w:firstLine="567"/>
        <w:jc w:val="both"/>
        <w:rPr>
          <w:rFonts w:ascii="GHEA Grapalat" w:hAnsi="GHEA Grapalat"/>
        </w:rPr>
      </w:pPr>
      <w:r w:rsidRPr="009044F1">
        <w:rPr>
          <w:rFonts w:ascii="GHEA Grapalat" w:hAnsi="GHEA Grapalat"/>
        </w:rPr>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283A3CE6" w14:textId="77777777" w:rsidR="005E24DA" w:rsidRPr="009044F1" w:rsidRDefault="005E24DA" w:rsidP="007F31CF">
      <w:pPr>
        <w:widowControl w:val="0"/>
        <w:autoSpaceDE w:val="0"/>
        <w:autoSpaceDN w:val="0"/>
        <w:adjustRightInd w:val="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Pr>
          <w:rStyle w:val="FootnoteReference"/>
          <w:rFonts w:ascii="GHEA Grapalat" w:hAnsi="GHEA Grapalat"/>
        </w:rPr>
        <w:footnoteReference w:customMarkFollows="1" w:id="4"/>
        <w:t>5</w:t>
      </w:r>
      <w:r w:rsidRPr="009044F1">
        <w:rPr>
          <w:rFonts w:ascii="GHEA Grapalat" w:hAnsi="GHEA Grapalat"/>
        </w:rPr>
        <w:t>.</w:t>
      </w:r>
      <w:r>
        <w:rPr>
          <w:rFonts w:ascii="GHEA Grapalat" w:hAnsi="GHEA Grapalat"/>
        </w:rPr>
        <w:t xml:space="preserve"> </w:t>
      </w:r>
    </w:p>
    <w:p w14:paraId="5D3EFA8D" w14:textId="77777777" w:rsidR="005E24DA" w:rsidRPr="009044F1" w:rsidRDefault="005E24DA" w:rsidP="007F31CF">
      <w:pPr>
        <w:widowControl w:val="0"/>
        <w:tabs>
          <w:tab w:val="left" w:pos="1134"/>
        </w:tabs>
        <w:ind w:firstLine="567"/>
        <w:jc w:val="both"/>
        <w:rPr>
          <w:rFonts w:ascii="GHEA Grapalat" w:hAnsi="GHEA Grapalat"/>
        </w:rPr>
      </w:pPr>
      <w:r w:rsidRPr="009044F1">
        <w:rPr>
          <w:rFonts w:ascii="GHEA Grapalat" w:hAnsi="GHEA Grapalat"/>
        </w:rPr>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41ED980" w14:textId="77777777" w:rsidR="005E24DA" w:rsidRPr="00204EEA" w:rsidRDefault="005E24DA" w:rsidP="007F31CF">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Pr="007D4470">
        <w:rPr>
          <w:rFonts w:ascii="GHEA Grapalat" w:hAnsi="GHEA Grapalat"/>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3E8ADB04" w14:textId="77777777" w:rsidR="005E24DA" w:rsidRDefault="005E24DA" w:rsidP="007F31CF">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Pr="000A15F9">
        <w:rPr>
          <w:rFonts w:ascii="GHEA Grapalat" w:hAnsi="GHEA Grapalat"/>
        </w:rPr>
        <w:t>.</w:t>
      </w:r>
      <w:r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70010849" w14:textId="77777777" w:rsidR="005E24DA" w:rsidRPr="000811C1" w:rsidRDefault="005E24DA" w:rsidP="007F31CF">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Pr>
          <w:rFonts w:ascii="GHEA Grapalat" w:hAnsi="GHEA Grapalat"/>
        </w:rPr>
        <w:t xml:space="preserve"> </w:t>
      </w:r>
      <w:r w:rsidRPr="00F9791A">
        <w:rPr>
          <w:rFonts w:ascii="GHEA Grapalat" w:hAnsi="GHEA Grapalat"/>
          <w:lang w:val="hy-AM"/>
        </w:rPr>
        <w:t>Кажд</w:t>
      </w:r>
      <w:r>
        <w:rPr>
          <w:rFonts w:ascii="GHEA Grapalat" w:hAnsi="GHEA Grapalat"/>
        </w:rPr>
        <w:t>ое лицо</w:t>
      </w:r>
      <w:r w:rsidRPr="00CA1F39">
        <w:rPr>
          <w:rFonts w:ascii="GHEA Grapalat" w:hAnsi="GHEA Grapalat"/>
          <w:lang w:val="hy-AM"/>
        </w:rPr>
        <w:t xml:space="preserve"> </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Pr>
          <w:rFonts w:ascii="GHEA Grapalat" w:hAnsi="GHEA Grapalat"/>
        </w:rPr>
        <w:t xml:space="preserve"> </w:t>
      </w:r>
      <w:r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Pr>
          <w:rFonts w:ascii="GHEA Grapalat" w:hAnsi="GHEA Grapalat"/>
        </w:rPr>
        <w:t>.</w:t>
      </w:r>
      <w:r w:rsidRPr="00F9791A">
        <w:rPr>
          <w:rFonts w:ascii="GHEA Grapalat" w:hAnsi="GHEA Grapalat"/>
          <w:lang w:val="hy-AM"/>
        </w:rPr>
        <w:t xml:space="preserve"> </w:t>
      </w:r>
      <w:r w:rsidRPr="00750FFF">
        <w:rPr>
          <w:rFonts w:ascii="GHEA Grapalat" w:hAnsi="GHEA Grapalat"/>
          <w:lang w:val="hy-AM"/>
        </w:rPr>
        <w:t xml:space="preserve">В </w:t>
      </w:r>
      <w:r w:rsidRPr="00750FFF">
        <w:rPr>
          <w:rFonts w:ascii="GHEA Grapalat" w:hAnsi="GHEA Grapalat"/>
          <w:lang w:val="hy-AM"/>
        </w:rPr>
        <w:lastRenderedPageBreak/>
        <w:t>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14:paraId="72A7BE92" w14:textId="77777777" w:rsidR="005E24DA" w:rsidRPr="009044F1" w:rsidRDefault="005E24DA" w:rsidP="007F31CF">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Pr>
          <w:rStyle w:val="FootnoteReference"/>
          <w:rFonts w:ascii="GHEA Grapalat" w:hAnsi="GHEA Grapalat"/>
        </w:rPr>
        <w:footnoteReference w:customMarkFollows="1" w:id="5"/>
        <w:t>6</w:t>
      </w:r>
      <w:r w:rsidRPr="009044F1">
        <w:rPr>
          <w:rFonts w:ascii="GHEA Grapalat" w:hAnsi="GHEA Grapalat"/>
        </w:rPr>
        <w:t xml:space="preserve">. </w:t>
      </w:r>
    </w:p>
    <w:p w14:paraId="2846D02A" w14:textId="77777777" w:rsidR="005E24DA" w:rsidRPr="00995804" w:rsidRDefault="005E24DA" w:rsidP="007F31CF">
      <w:pPr>
        <w:widowControl w:val="0"/>
        <w:jc w:val="center"/>
        <w:rPr>
          <w:rFonts w:ascii="GHEA Grapalat" w:hAnsi="GHEA Grapalat" w:cs="Arial"/>
          <w:b/>
        </w:rPr>
      </w:pPr>
      <w:r w:rsidRPr="00995804">
        <w:rPr>
          <w:rFonts w:ascii="GHEA Grapalat" w:hAnsi="GHEA Grapalat"/>
          <w:b/>
        </w:rPr>
        <w:t>4. ПОРЯДОК ПОДАЧИ ЗАЯВКИ</w:t>
      </w:r>
    </w:p>
    <w:p w14:paraId="3FACAF1A" w14:textId="77777777" w:rsidR="005E24DA" w:rsidRPr="009044F1" w:rsidRDefault="005E24DA" w:rsidP="007F31CF">
      <w:pPr>
        <w:widowControl w:val="0"/>
        <w:tabs>
          <w:tab w:val="left" w:pos="1134"/>
        </w:tabs>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7AC81B3F" w14:textId="77777777" w:rsidR="005E24DA" w:rsidRPr="009044F1" w:rsidRDefault="005E24DA" w:rsidP="007F31CF">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69CA3CDD" w14:textId="77777777" w:rsidR="005E24DA" w:rsidRPr="005114D0" w:rsidRDefault="005E24DA" w:rsidP="007F31CF">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14:paraId="0E8DE997" w14:textId="5DFEB049" w:rsidR="005E24DA" w:rsidRPr="009044F1" w:rsidRDefault="005E24DA" w:rsidP="007F31CF">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Pr="009044F1">
        <w:rPr>
          <w:rFonts w:ascii="GHEA Grapalat" w:hAnsi="GHEA Grapalat"/>
          <w:sz w:val="24"/>
          <w:szCs w:val="24"/>
        </w:rPr>
        <w:t>Заявки на процедуру необходимо подать посредством системы не позднее, чем "окончательный срок подачи заявок</w:t>
      </w:r>
      <w:r w:rsidR="00C53563">
        <w:rPr>
          <w:rFonts w:ascii="GHEA Grapalat" w:hAnsi="GHEA Grapalat"/>
          <w:sz w:val="24"/>
          <w:szCs w:val="24"/>
        </w:rPr>
        <w:t xml:space="preserve"> </w:t>
      </w:r>
      <w:r w:rsidR="00C53563" w:rsidRPr="00C53563">
        <w:rPr>
          <w:rFonts w:ascii="GHEA Grapalat" w:hAnsi="GHEA Grapalat"/>
          <w:b/>
          <w:bCs/>
          <w:sz w:val="24"/>
          <w:szCs w:val="24"/>
        </w:rPr>
        <w:t>11:00</w:t>
      </w:r>
      <w:r w:rsidRPr="00C53563">
        <w:rPr>
          <w:rFonts w:ascii="GHEA Grapalat" w:hAnsi="GHEA Grapalat"/>
          <w:b/>
          <w:bCs/>
          <w:sz w:val="24"/>
          <w:szCs w:val="24"/>
        </w:rPr>
        <w:t xml:space="preserve"> часов </w:t>
      </w:r>
      <w:r w:rsidR="00C53563" w:rsidRPr="00C53563">
        <w:rPr>
          <w:rFonts w:ascii="GHEA Grapalat" w:hAnsi="GHEA Grapalat"/>
          <w:b/>
          <w:bCs/>
          <w:iCs/>
          <w:sz w:val="24"/>
          <w:szCs w:val="24"/>
          <w:lang w:val="hy-AM"/>
        </w:rPr>
        <w:t xml:space="preserve">2026 </w:t>
      </w:r>
      <w:r w:rsidR="00C53563" w:rsidRPr="00C53563">
        <w:rPr>
          <w:rFonts w:ascii="GHEA Grapalat" w:hAnsi="GHEA Grapalat"/>
          <w:b/>
          <w:bCs/>
          <w:iCs/>
          <w:sz w:val="24"/>
          <w:szCs w:val="24"/>
        </w:rPr>
        <w:t>г. 8-го января</w:t>
      </w:r>
      <w:r w:rsidR="00C53563" w:rsidRPr="00C53563">
        <w:rPr>
          <w:rFonts w:ascii="GHEA Grapalat" w:hAnsi="GHEA Grapalat"/>
          <w:b/>
          <w:bCs/>
          <w:i/>
          <w:sz w:val="24"/>
          <w:szCs w:val="24"/>
        </w:rPr>
        <w:t xml:space="preserve"> </w:t>
      </w:r>
      <w:r w:rsidRPr="009044F1">
        <w:rPr>
          <w:rFonts w:ascii="GHEA Grapalat" w:hAnsi="GHEA Grapalat"/>
          <w:sz w:val="24"/>
          <w:szCs w:val="24"/>
        </w:rPr>
        <w:t xml:space="preserve"> дня опубликования в системе объявления и приглашения на настоящую процедуру.</w:t>
      </w:r>
      <w:r>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754710A2" w14:textId="77777777" w:rsidR="005E24DA" w:rsidRPr="00D3436F" w:rsidRDefault="005E24DA" w:rsidP="007F31CF">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4255FB55" w14:textId="77777777" w:rsidR="005E24DA" w:rsidRDefault="005E24DA" w:rsidP="007F31CF">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14:paraId="7797B5AE" w14:textId="77777777" w:rsidR="005E24DA" w:rsidRDefault="005E24DA" w:rsidP="007F31CF">
      <w:pPr>
        <w:jc w:val="both"/>
        <w:rPr>
          <w:rFonts w:ascii="GHEA Grapalat" w:hAnsi="GHEA Grapalat"/>
        </w:rPr>
      </w:pPr>
      <w:r>
        <w:rPr>
          <w:rFonts w:ascii="GHEA Grapalat" w:hAnsi="GHEA Grapalat"/>
        </w:rPr>
        <w:t xml:space="preserve">   а) подтверждение о соответствии своих данных</w:t>
      </w:r>
      <w:ins w:id="9" w:author="Vardan" w:date="2022-10-29T21:56:00Z">
        <w:r>
          <w:rPr>
            <w:rFonts w:ascii="GHEA Grapalat" w:hAnsi="GHEA Grapalat"/>
          </w:rPr>
          <w:t xml:space="preserve"> </w:t>
        </w:r>
      </w:ins>
      <w:r>
        <w:rPr>
          <w:rFonts w:ascii="GHEA Grapalat" w:hAnsi="GHEA Grapalat"/>
        </w:rPr>
        <w:t>и данных аффилированных с ним лиц требованиям права на участие, установленным настоящим приглашением;</w:t>
      </w:r>
    </w:p>
    <w:p w14:paraId="1221D132" w14:textId="77777777" w:rsidR="005E24DA" w:rsidRDefault="005E24DA" w:rsidP="007F31CF">
      <w:pPr>
        <w:jc w:val="both"/>
        <w:rPr>
          <w:rFonts w:ascii="GHEA Grapalat" w:hAnsi="GHEA Grapalat"/>
        </w:rPr>
      </w:pPr>
      <w:r>
        <w:rPr>
          <w:rFonts w:ascii="GHEA Grapalat" w:hAnsi="GHEA Grapalat"/>
        </w:rPr>
        <w:t xml:space="preserve">   б) в случае признания отобранным участником-</w:t>
      </w:r>
      <w:r w:rsidRPr="003C5795">
        <w:rPr>
          <w:rFonts w:ascii="GHEA Grapalat" w:hAnsi="GHEA Grapalat"/>
        </w:rPr>
        <w:t>подтверждение об обязательстве предоставления обеспечения квалификаци</w:t>
      </w:r>
      <w:r>
        <w:rPr>
          <w:rFonts w:ascii="GHEA Grapalat" w:hAnsi="GHEA Grapalat"/>
        </w:rPr>
        <w:t>и</w:t>
      </w:r>
      <w:r w:rsidRPr="003C5795">
        <w:rPr>
          <w:rFonts w:ascii="GHEA Grapalat" w:hAnsi="GHEA Grapalat"/>
        </w:rPr>
        <w:t xml:space="preserve"> в порядке и сроки, установленные пунктом настоящ</w:t>
      </w:r>
      <w:r>
        <w:rPr>
          <w:rFonts w:ascii="GHEA Grapalat" w:hAnsi="GHEA Grapalat"/>
        </w:rPr>
        <w:t>им</w:t>
      </w:r>
      <w:r w:rsidRPr="003C5795">
        <w:rPr>
          <w:rFonts w:ascii="GHEA Grapalat" w:hAnsi="GHEA Grapalat"/>
        </w:rPr>
        <w:t xml:space="preserve"> приглашени</w:t>
      </w:r>
      <w:r>
        <w:rPr>
          <w:rFonts w:ascii="GHEA Grapalat" w:hAnsi="GHEA Grapalat"/>
        </w:rPr>
        <w:t>ем</w:t>
      </w:r>
      <w:r w:rsidRPr="003624C3">
        <w:rPr>
          <w:rFonts w:ascii="GHEA Grapalat" w:hAnsi="GHEA Grapalat"/>
        </w:rPr>
        <w:t>;</w:t>
      </w:r>
      <w:r>
        <w:rPr>
          <w:rFonts w:ascii="GHEA Grapalat" w:hAnsi="GHEA Grapalat"/>
        </w:rPr>
        <w:t xml:space="preserve"> </w:t>
      </w:r>
    </w:p>
    <w:p w14:paraId="36631DBE" w14:textId="77777777" w:rsidR="005E24DA" w:rsidRDefault="005E24DA" w:rsidP="007F31CF">
      <w:pPr>
        <w:ind w:firstLine="284"/>
        <w:jc w:val="both"/>
        <w:rPr>
          <w:rFonts w:ascii="GHEA Grapalat" w:hAnsi="GHEA Grapalat"/>
        </w:rPr>
      </w:pPr>
      <w:r>
        <w:rPr>
          <w:rFonts w:ascii="GHEA Grapalat" w:hAnsi="GHEA Grapalat"/>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14:paraId="1378CCCE" w14:textId="77777777" w:rsidR="005E24DA" w:rsidRDefault="005E24DA" w:rsidP="007F31CF">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1C55B8F4" w14:textId="77777777" w:rsidR="005E24DA" w:rsidRPr="002D0E98" w:rsidRDefault="005E24DA" w:rsidP="007F31CF">
      <w:pPr>
        <w:pStyle w:val="norm"/>
        <w:widowControl w:val="0"/>
        <w:tabs>
          <w:tab w:val="left" w:pos="1134"/>
        </w:tabs>
        <w:spacing w:line="240" w:lineRule="auto"/>
        <w:ind w:firstLine="284"/>
        <w:rPr>
          <w:rFonts w:ascii="GHEA Grapalat" w:hAnsi="GHEA Grapalat"/>
          <w:lang w:val="hy-AM"/>
        </w:rPr>
      </w:pPr>
      <w:r>
        <w:rPr>
          <w:rFonts w:ascii="GHEA Grapalat" w:hAnsi="GHEA Grapalat"/>
        </w:rPr>
        <w:t xml:space="preserve">д) </w:t>
      </w:r>
      <w:r w:rsidRPr="002E51EC">
        <w:rPr>
          <w:rFonts w:ascii="GHEA Grapalat" w:hAnsi="GHEA Grapalat"/>
          <w:sz w:val="24"/>
          <w:szCs w:val="24"/>
        </w:rPr>
        <w:t>деклараци</w:t>
      </w:r>
      <w:r>
        <w:rPr>
          <w:rFonts w:ascii="GHEA Grapalat" w:hAnsi="GHEA Grapalat"/>
          <w:sz w:val="24"/>
          <w:szCs w:val="24"/>
        </w:rPr>
        <w:t>ю</w:t>
      </w:r>
      <w:r w:rsidRPr="002E51EC">
        <w:rPr>
          <w:rFonts w:ascii="GHEA Grapalat" w:hAnsi="GHEA Grapalat"/>
          <w:sz w:val="24"/>
          <w:szCs w:val="24"/>
        </w:rPr>
        <w:t xml:space="preserve"> о реальных бенефициарах согласно Приложению 1. Декларация </w:t>
      </w:r>
      <w:r w:rsidRPr="00EE68A4">
        <w:rPr>
          <w:rFonts w:ascii="GHEA Grapalat" w:hAnsi="GHEA Grapalat"/>
          <w:sz w:val="24"/>
          <w:szCs w:val="24"/>
        </w:rPr>
        <w:t>не представляется, если участник является индивидуальным предпринимателем или физическим лицом</w:t>
      </w:r>
      <w:r>
        <w:rPr>
          <w:rFonts w:ascii="GHEA Grapalat" w:hAnsi="GHEA Grapalat"/>
        </w:rPr>
        <w:t xml:space="preserve"> </w:t>
      </w:r>
      <w:r>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декларация, которая после вскрытия заявок автоматически публикуется в системе, одновременно публикуется в </w:t>
      </w:r>
      <w:r w:rsidRPr="002D0E98">
        <w:rPr>
          <w:rFonts w:ascii="GHEA Grapalat" w:hAnsi="GHEA Grapalat"/>
          <w:spacing w:val="-6"/>
          <w:sz w:val="24"/>
          <w:szCs w:val="24"/>
        </w:rPr>
        <w:t>бюллетене вместе с объявлением о</w:t>
      </w:r>
      <w:r w:rsidRPr="002D0E98">
        <w:rPr>
          <w:rFonts w:ascii="GHEA Grapalat" w:hAnsi="GHEA Grapalat"/>
          <w:sz w:val="24"/>
          <w:szCs w:val="24"/>
        </w:rPr>
        <w:t xml:space="preserve"> решении заключить договор;</w:t>
      </w:r>
      <w:r w:rsidRPr="002D0E98">
        <w:rPr>
          <w:rFonts w:ascii="GHEA Grapalat" w:hAnsi="GHEA Grapalat"/>
        </w:rPr>
        <w:t xml:space="preserve"> </w:t>
      </w:r>
      <w:r w:rsidRPr="002D0E98">
        <w:rPr>
          <w:rFonts w:ascii="GHEA Grapalat" w:hAnsi="GHEA Grapalat"/>
          <w:vertAlign w:val="superscript"/>
        </w:rPr>
        <w:t>7</w:t>
      </w:r>
      <w:r w:rsidRPr="002D0E98">
        <w:rPr>
          <w:rFonts w:ascii="GHEA Grapalat" w:hAnsi="GHEA Grapalat"/>
          <w:vertAlign w:val="superscript"/>
          <w:lang w:val="hy-AM"/>
        </w:rPr>
        <w:t>.1</w:t>
      </w:r>
    </w:p>
    <w:p w14:paraId="1FA5325F" w14:textId="77777777" w:rsidR="005E24DA" w:rsidRPr="009044F1" w:rsidRDefault="005E24DA" w:rsidP="007F31CF">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утвержденное им ценовое предложение;</w:t>
      </w:r>
    </w:p>
    <w:p w14:paraId="1F8A362A" w14:textId="77777777" w:rsidR="005E24DA" w:rsidRPr="00AA7117" w:rsidRDefault="005E24DA" w:rsidP="007F31CF">
      <w:pPr>
        <w:widowControl w:val="0"/>
        <w:tabs>
          <w:tab w:val="left" w:pos="1134"/>
        </w:tabs>
        <w:ind w:firstLine="284"/>
        <w:jc w:val="both"/>
        <w:rPr>
          <w:rFonts w:ascii="GHEA Grapalat" w:hAnsi="GHEA Grapalat"/>
        </w:rPr>
      </w:pPr>
      <w:r>
        <w:rPr>
          <w:rFonts w:ascii="GHEA Grapalat" w:hAnsi="GHEA Grapalat"/>
        </w:rPr>
        <w:lastRenderedPageBreak/>
        <w:t>3</w:t>
      </w:r>
      <w:r w:rsidRPr="009044F1">
        <w:rPr>
          <w:rFonts w:ascii="GHEA Grapalat" w:hAnsi="GHEA Grapalat"/>
        </w:rPr>
        <w:t>)</w:t>
      </w:r>
      <w:r>
        <w:rPr>
          <w:rFonts w:ascii="GHEA Grapalat" w:hAnsi="GHEA Grapalat"/>
          <w:lang w:val="hy-AM"/>
        </w:rPr>
        <w:t xml:space="preserve"> </w:t>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 xml:space="preserve"> в форме наличных денег или банковской гарантии</w:t>
      </w:r>
      <w:r w:rsidRPr="000811C1">
        <w:rPr>
          <w:rFonts w:ascii="GHEA Grapalat" w:hAnsi="GHEA Grapalat"/>
        </w:rPr>
        <w:t xml:space="preserve">. </w:t>
      </w:r>
      <w:r>
        <w:rPr>
          <w:rStyle w:val="FootnoteReference"/>
          <w:rFonts w:ascii="GHEA Grapalat" w:hAnsi="GHEA Grapalat"/>
        </w:rPr>
        <w:footnoteReference w:customMarkFollows="1" w:id="6"/>
        <w:t>8</w:t>
      </w:r>
    </w:p>
    <w:p w14:paraId="144C9FF5" w14:textId="77777777" w:rsidR="005E24DA" w:rsidRPr="009044F1" w:rsidRDefault="005E24DA" w:rsidP="007F31CF">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4</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AA14468" w14:textId="77777777" w:rsidR="005E24DA" w:rsidRPr="00D3436F" w:rsidRDefault="005E24DA" w:rsidP="007F31CF">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77CA31C7" w14:textId="77777777" w:rsidR="005E24DA" w:rsidRDefault="005E24DA" w:rsidP="007F31CF">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22E4A3FE" w14:textId="77777777" w:rsidR="005E24DA" w:rsidRDefault="005E24DA" w:rsidP="007F31CF">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38741520" w14:textId="77777777" w:rsidR="005E24DA" w:rsidRDefault="005E24DA" w:rsidP="007F31CF">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3F15C723" w14:textId="77777777" w:rsidR="005E24DA" w:rsidRDefault="005E24DA" w:rsidP="007F31CF">
      <w:pPr>
        <w:rPr>
          <w:rFonts w:ascii="GHEA Grapalat" w:hAnsi="GHEA Grapalat"/>
          <w:b/>
        </w:rPr>
      </w:pPr>
    </w:p>
    <w:p w14:paraId="418568B9" w14:textId="77777777" w:rsidR="005E24DA" w:rsidRPr="009044F1" w:rsidRDefault="005E24DA" w:rsidP="007F31CF">
      <w:pPr>
        <w:widowControl w:val="0"/>
        <w:jc w:val="center"/>
        <w:rPr>
          <w:rFonts w:ascii="GHEA Grapalat" w:hAnsi="GHEA Grapalat" w:cs="Arial"/>
          <w:b/>
        </w:rPr>
      </w:pPr>
      <w:r>
        <w:rPr>
          <w:rFonts w:ascii="GHEA Grapalat" w:hAnsi="GHEA Grapalat"/>
          <w:b/>
        </w:rPr>
        <w:t>5.</w:t>
      </w:r>
      <w:r w:rsidRPr="009044F1">
        <w:rPr>
          <w:rFonts w:ascii="GHEA Grapalat" w:hAnsi="GHEA Grapalat"/>
          <w:b/>
        </w:rPr>
        <w:t xml:space="preserve">ЦЕНОВОЕ ПРЕДЛОЖЕНИЕ ЗАЯВКИ </w:t>
      </w:r>
    </w:p>
    <w:p w14:paraId="360F6756" w14:textId="77777777" w:rsidR="005E24DA" w:rsidRPr="009044F1" w:rsidRDefault="005E24DA" w:rsidP="007F31CF">
      <w:pPr>
        <w:widowControl w:val="0"/>
        <w:tabs>
          <w:tab w:val="left" w:pos="1134"/>
        </w:tabs>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услуги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07FC17D3" w14:textId="77777777" w:rsidR="005E24DA" w:rsidRPr="009044F1" w:rsidRDefault="005E24DA" w:rsidP="007F31CF">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716B81">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Pr>
          <w:rFonts w:ascii="GHEA Grapalat" w:hAnsi="GHEA Grapalat"/>
          <w:sz w:val="24"/>
          <w:szCs w:val="24"/>
        </w:rPr>
        <w:t xml:space="preserve"> При этом:</w:t>
      </w:r>
      <w:r w:rsidRPr="009044F1">
        <w:rPr>
          <w:rFonts w:ascii="GHEA Grapalat" w:hAnsi="GHEA Grapalat"/>
          <w:sz w:val="24"/>
          <w:szCs w:val="24"/>
        </w:rPr>
        <w:t xml:space="preserve"> </w:t>
      </w:r>
    </w:p>
    <w:p w14:paraId="6D2ABB5D" w14:textId="77777777" w:rsidR="005E24DA" w:rsidRDefault="005E24DA" w:rsidP="007F31CF">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Pr>
          <w:rFonts w:ascii="GHEA Grapalat" w:hAnsi="GHEA Grapalat"/>
          <w:sz w:val="24"/>
          <w:szCs w:val="24"/>
        </w:rPr>
        <w:t>,</w:t>
      </w:r>
      <w:r w:rsidRPr="009044F1">
        <w:rPr>
          <w:rFonts w:ascii="GHEA Grapalat" w:hAnsi="GHEA Grapalat"/>
          <w:sz w:val="24"/>
          <w:szCs w:val="24"/>
        </w:rPr>
        <w:t xml:space="preserve"> </w:t>
      </w:r>
    </w:p>
    <w:p w14:paraId="0B27CEAD" w14:textId="77777777" w:rsidR="005E24DA" w:rsidRPr="009044F1" w:rsidRDefault="005E24DA" w:rsidP="007F31CF">
      <w:pPr>
        <w:pStyle w:val="norm"/>
        <w:widowControl w:val="0"/>
        <w:spacing w:line="240" w:lineRule="auto"/>
        <w:ind w:firstLine="567"/>
        <w:rPr>
          <w:rFonts w:ascii="GHEA Grapalat" w:hAnsi="GHEA Grapalat" w:cs="Sylfaen"/>
          <w:sz w:val="24"/>
          <w:szCs w:val="24"/>
        </w:rPr>
      </w:pPr>
      <w:r>
        <w:rPr>
          <w:rFonts w:ascii="GHEA Grapalat" w:hAnsi="GHEA Grapalat"/>
          <w:sz w:val="24"/>
          <w:szCs w:val="24"/>
        </w:rPr>
        <w:t>З</w:t>
      </w:r>
      <w:r w:rsidRPr="009044F1">
        <w:rPr>
          <w:rFonts w:ascii="GHEA Grapalat" w:hAnsi="GHEA Grapalat"/>
          <w:sz w:val="24"/>
          <w:szCs w:val="24"/>
        </w:rPr>
        <w:t>аявка участника не подлежит отклонению, если:</w:t>
      </w:r>
    </w:p>
    <w:p w14:paraId="113076C7" w14:textId="77777777" w:rsidR="005E24DA" w:rsidRPr="009044F1" w:rsidRDefault="005E24DA" w:rsidP="007F31CF">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"стоимость"</w:t>
      </w:r>
      <w:r>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ценового предложения заполнены только цифрами, а графа "общая цена" — и прописью, и цифрами или только прописью.</w:t>
      </w:r>
    </w:p>
    <w:p w14:paraId="0B495F0D" w14:textId="77777777" w:rsidR="005E24DA" w:rsidRPr="009044F1" w:rsidRDefault="005E24DA" w:rsidP="007F31CF">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"стоимость"</w:t>
      </w:r>
      <w:r w:rsidRPr="00697F11">
        <w:rPr>
          <w:rFonts w:ascii="GHEA Grapalat" w:hAnsi="GHEA Grapalat"/>
          <w:sz w:val="24"/>
          <w:szCs w:val="24"/>
        </w:rPr>
        <w:t xml:space="preserve"> </w:t>
      </w:r>
      <w:r w:rsidRPr="009044F1">
        <w:rPr>
          <w:rFonts w:ascii="GHEA Grapalat" w:hAnsi="GHEA Grapalat"/>
          <w:sz w:val="24"/>
          <w:szCs w:val="24"/>
        </w:rPr>
        <w:t>и "налог на добавленную стоимость"</w:t>
      </w:r>
      <w:r w:rsidRPr="00B5379A">
        <w:rPr>
          <w:rFonts w:ascii="GHEA Grapalat" w:hAnsi="GHEA Grapalat"/>
          <w:sz w:val="24"/>
          <w:szCs w:val="24"/>
        </w:rPr>
        <w:t xml:space="preserve"> </w:t>
      </w:r>
      <w:r w:rsidRPr="009044F1">
        <w:rPr>
          <w:rFonts w:ascii="GHEA Grapalat" w:hAnsi="GHEA Grapalat"/>
          <w:sz w:val="24"/>
          <w:szCs w:val="24"/>
        </w:rPr>
        <w:t xml:space="preserve">есть несоответствие, однако </w:t>
      </w:r>
      <w:r w:rsidRPr="009044F1">
        <w:rPr>
          <w:rFonts w:ascii="GHEA Grapalat" w:hAnsi="GHEA Grapalat"/>
          <w:sz w:val="24"/>
          <w:szCs w:val="24"/>
        </w:rPr>
        <w:lastRenderedPageBreak/>
        <w:t>общая сумма какой-либо из сумм, указанных прописью или цифрами, соответствует указанной прописью сумме в графе "общая цена";</w:t>
      </w:r>
    </w:p>
    <w:p w14:paraId="18D03663" w14:textId="77777777" w:rsidR="005E24DA" w:rsidRPr="00697F11" w:rsidRDefault="005E24DA" w:rsidP="007F31CF">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Pr="00697F11">
        <w:rPr>
          <w:rFonts w:ascii="GHEA Grapalat" w:hAnsi="GHEA Grapalat"/>
          <w:sz w:val="24"/>
          <w:szCs w:val="24"/>
        </w:rPr>
        <w:t>;</w:t>
      </w:r>
    </w:p>
    <w:p w14:paraId="06C34471" w14:textId="77777777" w:rsidR="005E24DA" w:rsidRPr="00697F11" w:rsidRDefault="005E24DA" w:rsidP="007F31CF">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Pr="00697F11">
        <w:rPr>
          <w:rFonts w:ascii="GHEA Grapalat" w:hAnsi="GHEA Grapalat"/>
          <w:sz w:val="24"/>
          <w:szCs w:val="24"/>
        </w:rPr>
        <w:t>;</w:t>
      </w:r>
    </w:p>
    <w:p w14:paraId="0C2559AD" w14:textId="77777777" w:rsidR="005E24DA" w:rsidRDefault="005E24DA" w:rsidP="007F31CF">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Pr="009044F1">
        <w:rPr>
          <w:rFonts w:ascii="GHEA Grapalat" w:hAnsi="GHEA Grapalat"/>
          <w:sz w:val="24"/>
          <w:szCs w:val="24"/>
        </w:rPr>
        <w:t>"</w:t>
      </w:r>
      <w:r w:rsidRPr="00147FD7">
        <w:rPr>
          <w:rFonts w:ascii="GHEA Grapalat" w:hAnsi="GHEA Grapalat"/>
          <w:sz w:val="24"/>
          <w:szCs w:val="24"/>
        </w:rPr>
        <w:t>стоимость</w:t>
      </w:r>
      <w:r w:rsidRPr="009044F1">
        <w:rPr>
          <w:rFonts w:ascii="GHEA Grapalat" w:hAnsi="GHEA Grapalat"/>
          <w:sz w:val="24"/>
          <w:szCs w:val="24"/>
        </w:rPr>
        <w:t>""</w:t>
      </w:r>
      <w:r w:rsidRPr="00147FD7">
        <w:rPr>
          <w:rFonts w:ascii="GHEA Grapalat" w:hAnsi="GHEA Grapalat"/>
          <w:sz w:val="24"/>
          <w:szCs w:val="24"/>
        </w:rPr>
        <w:t xml:space="preserve"> 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 xml:space="preserve"> </w:t>
      </w:r>
      <w:r w:rsidRPr="00A14685">
        <w:rPr>
          <w:rFonts w:ascii="GHEA Grapalat" w:hAnsi="GHEA Grapalat"/>
          <w:sz w:val="24"/>
          <w:szCs w:val="24"/>
        </w:rPr>
        <w:t xml:space="preserve">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0FEE0549" w14:textId="77777777" w:rsidR="005E24DA" w:rsidRDefault="005E24DA" w:rsidP="007F31CF">
      <w:pPr>
        <w:pStyle w:val="norm"/>
        <w:widowControl w:val="0"/>
        <w:tabs>
          <w:tab w:val="left" w:pos="1134"/>
        </w:tabs>
        <w:spacing w:line="240" w:lineRule="auto"/>
        <w:ind w:firstLine="567"/>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147FD7">
        <w:rPr>
          <w:rFonts w:ascii="GHEA Grapalat" w:hAnsi="GHEA Grapalat"/>
          <w:sz w:val="24"/>
          <w:szCs w:val="24"/>
        </w:rPr>
        <w:t>стоимость</w:t>
      </w:r>
      <w:r w:rsidRPr="009044F1">
        <w:rPr>
          <w:rFonts w:ascii="GHEA Grapalat" w:hAnsi="GHEA Grapalat"/>
          <w:sz w:val="24"/>
          <w:szCs w:val="24"/>
        </w:rPr>
        <w:t>"</w:t>
      </w:r>
      <w:r w:rsidRPr="002E7418">
        <w:rPr>
          <w:rFonts w:ascii="GHEA Grapalat" w:hAnsi="GHEA Grapalat"/>
          <w:sz w:val="24"/>
          <w:szCs w:val="24"/>
        </w:rPr>
        <w:t xml:space="preserve"> и</w:t>
      </w:r>
      <w:r w:rsidRPr="00147FD7">
        <w:rPr>
          <w:rFonts w:ascii="GHEA Grapalat" w:hAnsi="GHEA Grapalat"/>
          <w:sz w:val="24"/>
          <w:szCs w:val="24"/>
        </w:rPr>
        <w:t xml:space="preserve">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14:paraId="394D8747" w14:textId="77777777" w:rsidR="005E24DA" w:rsidRPr="009044F1" w:rsidRDefault="005E24DA" w:rsidP="007F31CF">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14:paraId="6E4B8CC0" w14:textId="77777777" w:rsidR="005E24DA" w:rsidRPr="009044F1" w:rsidRDefault="005E24DA" w:rsidP="007F31CF">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3639969" w14:textId="77777777" w:rsidR="005E24DA" w:rsidRDefault="005E24DA" w:rsidP="007F31CF">
      <w:pPr>
        <w:widowControl w:val="0"/>
        <w:ind w:left="567" w:right="565"/>
        <w:jc w:val="center"/>
        <w:rPr>
          <w:rFonts w:ascii="GHEA Grapalat" w:hAnsi="GHEA Grapalat"/>
          <w:b/>
          <w:lang w:val="hy-AM"/>
        </w:rPr>
      </w:pPr>
    </w:p>
    <w:p w14:paraId="7F012E21" w14:textId="77777777" w:rsidR="005E24DA" w:rsidRPr="009044F1" w:rsidRDefault="005E24DA" w:rsidP="007F31CF">
      <w:pPr>
        <w:widowControl w:val="0"/>
        <w:ind w:left="567" w:right="565"/>
        <w:jc w:val="center"/>
        <w:rPr>
          <w:rFonts w:ascii="GHEA Grapalat" w:hAnsi="GHEA Grapalat"/>
          <w:b/>
        </w:rPr>
      </w:pPr>
      <w:r w:rsidRPr="009044F1">
        <w:rPr>
          <w:rFonts w:ascii="GHEA Grapalat" w:hAnsi="GHEA Grapalat"/>
          <w:b/>
        </w:rPr>
        <w:t xml:space="preserve">6. СРОК ДЕЙСТВИЯ ЗАЯВКИ, </w:t>
      </w:r>
      <w:r w:rsidRPr="00294F67">
        <w:rPr>
          <w:rFonts w:ascii="GHEA Grapalat" w:hAnsi="GHEA Grapalat"/>
          <w:b/>
        </w:rPr>
        <w:br/>
      </w:r>
      <w:r w:rsidRPr="009044F1">
        <w:rPr>
          <w:rFonts w:ascii="GHEA Grapalat" w:hAnsi="GHEA Grapalat"/>
          <w:b/>
        </w:rPr>
        <w:t>ПОРЯДОК ВНЕСЕНИЯ ИЗМЕНЕНИЙ В ЗАЯВКИ</w:t>
      </w:r>
      <w:r w:rsidRPr="002626F7">
        <w:rPr>
          <w:rFonts w:ascii="GHEA Grapalat" w:hAnsi="GHEA Grapalat"/>
          <w:b/>
        </w:rPr>
        <w:t xml:space="preserve"> </w:t>
      </w:r>
      <w:r w:rsidRPr="009044F1">
        <w:rPr>
          <w:rFonts w:ascii="GHEA Grapalat" w:hAnsi="GHEA Grapalat"/>
          <w:b/>
        </w:rPr>
        <w:t>И ИХ ОТЗЫВА</w:t>
      </w:r>
    </w:p>
    <w:p w14:paraId="6B5391C9" w14:textId="77777777" w:rsidR="005E24DA" w:rsidRPr="00AA7117" w:rsidRDefault="005E24DA" w:rsidP="007F31CF">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000CB825" w14:textId="77777777" w:rsidR="005E24DA" w:rsidRPr="009044F1" w:rsidRDefault="005E24DA" w:rsidP="007F31CF">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03011B1E" w14:textId="77777777" w:rsidR="005E24DA" w:rsidRPr="009044F1" w:rsidRDefault="005E24DA" w:rsidP="007F31CF">
      <w:pPr>
        <w:widowControl w:val="0"/>
        <w:ind w:firstLine="567"/>
        <w:jc w:val="center"/>
        <w:rPr>
          <w:rFonts w:ascii="GHEA Grapalat" w:hAnsi="GHEA Grapalat"/>
          <w:b/>
        </w:rPr>
      </w:pPr>
    </w:p>
    <w:p w14:paraId="5C79FFCD" w14:textId="77777777" w:rsidR="005E24DA" w:rsidRPr="00221C7B" w:rsidRDefault="005E24DA" w:rsidP="007F31CF">
      <w:pPr>
        <w:widowControl w:val="0"/>
        <w:jc w:val="center"/>
        <w:rPr>
          <w:rFonts w:ascii="GHEA Grapalat" w:hAnsi="GHEA Grapalat"/>
          <w:b/>
        </w:rPr>
      </w:pPr>
      <w:r w:rsidRPr="009044F1">
        <w:rPr>
          <w:rFonts w:ascii="GHEA Grapalat" w:hAnsi="GHEA Grapalat"/>
          <w:b/>
        </w:rPr>
        <w:t xml:space="preserve">7. ОБЕСПЕЧЕНИЕ ЗАЯВКИ </w:t>
      </w:r>
    </w:p>
    <w:p w14:paraId="4F5741EB" w14:textId="77777777" w:rsidR="005E24DA" w:rsidRPr="00681F45" w:rsidRDefault="005E24DA" w:rsidP="007F31CF">
      <w:pPr>
        <w:widowControl w:val="0"/>
        <w:tabs>
          <w:tab w:val="left" w:pos="1134"/>
        </w:tabs>
        <w:ind w:firstLine="567"/>
        <w:jc w:val="both"/>
        <w:rPr>
          <w:rFonts w:ascii="GHEA Grapalat" w:hAnsi="GHEA Grapalat"/>
        </w:rPr>
      </w:pPr>
      <w:r w:rsidRPr="009044F1">
        <w:rPr>
          <w:rFonts w:ascii="GHEA Grapalat" w:hAnsi="GHEA Grapalat"/>
        </w:rPr>
        <w:t>7.1.</w:t>
      </w:r>
      <w:r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Pr>
          <w:rFonts w:ascii="GHEA Grapalat" w:hAnsi="GHEA Grapalat"/>
        </w:rPr>
        <w:t>.</w:t>
      </w:r>
    </w:p>
    <w:p w14:paraId="6188B1F4" w14:textId="77777777" w:rsidR="005E24DA" w:rsidRPr="009044F1" w:rsidRDefault="005E24DA" w:rsidP="007F31CF">
      <w:pPr>
        <w:widowControl w:val="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Pr>
          <w:rFonts w:ascii="GHEA Grapalat" w:hAnsi="GHEA Grapalat"/>
        </w:rPr>
        <w:t>цены закупки</w:t>
      </w:r>
      <w:r w:rsidRPr="009044F1">
        <w:rPr>
          <w:rFonts w:ascii="GHEA Grapalat" w:hAnsi="GHEA Grapalat"/>
        </w:rPr>
        <w:t xml:space="preserve">. </w:t>
      </w:r>
      <w:r w:rsidRPr="003C6EB1">
        <w:rPr>
          <w:rFonts w:ascii="GHEA Grapalat" w:hAnsi="GHEA Grapalat"/>
        </w:rPr>
        <w:t xml:space="preserve">Если ценовое предложение участника превышает цену </w:t>
      </w:r>
      <w:r>
        <w:rPr>
          <w:rFonts w:ascii="GHEA Grapalat" w:hAnsi="GHEA Grapalat"/>
        </w:rPr>
        <w:t>за</w:t>
      </w:r>
      <w:r w:rsidRPr="003C6EB1">
        <w:rPr>
          <w:rFonts w:ascii="GHEA Grapalat" w:hAnsi="GHEA Grapalat"/>
        </w:rPr>
        <w:t>купки, то размер обеспечения заявки равен пяти процентам ценового предложения</w:t>
      </w:r>
      <w:r>
        <w:rPr>
          <w:rFonts w:ascii="GHEA Grapalat" w:hAnsi="GHEA Grapalat"/>
        </w:rPr>
        <w:t>.</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541FD8D2" w14:textId="77777777" w:rsidR="005E24DA" w:rsidRDefault="005E24DA" w:rsidP="007F31CF">
      <w:pPr>
        <w:widowControl w:val="0"/>
        <w:ind w:firstLine="567"/>
        <w:jc w:val="both"/>
        <w:rPr>
          <w:ins w:id="10" w:author="Vardan" w:date="2022-10-29T22:03:00Z"/>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w:t>
      </w:r>
      <w:r w:rsidRPr="009044F1">
        <w:rPr>
          <w:rFonts w:ascii="GHEA Grapalat" w:hAnsi="GHEA Grapalat"/>
        </w:rPr>
        <w:lastRenderedPageBreak/>
        <w:t xml:space="preserve">предусмотренных пунктом 7.3 части 1 настоящего приглашения. </w:t>
      </w:r>
      <w:r>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w:t>
      </w:r>
      <w:r w:rsidRPr="00EB3931">
        <w:rPr>
          <w:rFonts w:ascii="GHEA Grapalat" w:hAnsi="GHEA Grapalat"/>
        </w:rPr>
        <w:t>периода ожидания</w:t>
      </w:r>
      <w:r>
        <w:rPr>
          <w:rFonts w:ascii="GHEA Grapalat" w:hAnsi="GHEA Grapalat"/>
        </w:rPr>
        <w:t>, если результаты процедуры закупки не обжалованы.</w:t>
      </w:r>
      <w:r>
        <w:t xml:space="preserve"> </w:t>
      </w:r>
      <w:r>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ins w:id="11" w:author="Vardan" w:date="2022-10-29T22:03:00Z">
        <w:r>
          <w:rPr>
            <w:rFonts w:ascii="GHEA Grapalat" w:hAnsi="GHEA Grapalat"/>
          </w:rPr>
          <w:t>.</w:t>
        </w:r>
      </w:ins>
    </w:p>
    <w:p w14:paraId="64CDE1CE" w14:textId="77777777" w:rsidR="005E24DA" w:rsidRPr="009044F1" w:rsidRDefault="005E24DA" w:rsidP="007F31CF">
      <w:pPr>
        <w:widowControl w:val="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Pr="006C5117">
        <w:rPr>
          <w:rFonts w:ascii="GHEA Grapalat" w:hAnsi="GHEA Grapalat"/>
          <w:vertAlign w:val="superscript"/>
        </w:rPr>
        <w:t>9.1</w:t>
      </w:r>
    </w:p>
    <w:p w14:paraId="495C7CCB" w14:textId="77777777" w:rsidR="005E24DA" w:rsidRPr="00AF7C7D" w:rsidRDefault="005E24DA" w:rsidP="007F31CF">
      <w:pPr>
        <w:widowControl w:val="0"/>
        <w:tabs>
          <w:tab w:val="left" w:pos="1134"/>
        </w:tabs>
        <w:ind w:firstLine="567"/>
        <w:jc w:val="both"/>
        <w:rPr>
          <w:rFonts w:ascii="GHEA Grapalat" w:hAnsi="GHEA Grapalat"/>
        </w:rPr>
      </w:pPr>
      <w:r w:rsidRPr="0088759A">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Pr>
          <w:rFonts w:ascii="GHEA Grapalat" w:hAnsi="GHEA Grapalat"/>
          <w:lang w:val="hy-AM"/>
        </w:rPr>
        <w:t>:</w:t>
      </w:r>
    </w:p>
    <w:p w14:paraId="7C2C533B" w14:textId="77777777" w:rsidR="005E24DA" w:rsidRPr="0088759A" w:rsidRDefault="005E24DA" w:rsidP="007F31CF">
      <w:pPr>
        <w:widowControl w:val="0"/>
        <w:tabs>
          <w:tab w:val="left" w:pos="1134"/>
        </w:tabs>
        <w:ind w:firstLine="567"/>
        <w:jc w:val="both"/>
        <w:rPr>
          <w:rFonts w:ascii="GHEA Grapalat" w:hAnsi="GHEA Grapalat"/>
        </w:rPr>
      </w:pPr>
      <w:r w:rsidRPr="0088759A">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88759A">
        <w:rPr>
          <w:rFonts w:ascii="GHEA Grapalat" w:hAnsi="GHEA Grapalat"/>
        </w:rPr>
        <w:t xml:space="preserve"> </w:t>
      </w:r>
      <w:r>
        <w:rPr>
          <w:rFonts w:ascii="GHEA Grapalat" w:hAnsi="GHEA Grapalat"/>
        </w:rPr>
        <w:t>РА,</w:t>
      </w:r>
      <w:r w:rsidRPr="003226FA">
        <w:rPr>
          <w:rFonts w:ascii="GHEA Grapalat" w:hAnsi="GHEA Grapalat"/>
        </w:rPr>
        <w:t xml:space="preserve"> </w:t>
      </w:r>
      <w:r w:rsidRPr="0088759A">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88759A">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88759A">
        <w:rPr>
          <w:rFonts w:ascii="GHEA Grapalat" w:hAnsi="GHEA Grapalat"/>
        </w:rPr>
        <w:t>;</w:t>
      </w:r>
    </w:p>
    <w:p w14:paraId="4B81F652" w14:textId="77777777" w:rsidR="005E24DA" w:rsidRPr="0088759A" w:rsidRDefault="005E24DA" w:rsidP="007F31CF">
      <w:pPr>
        <w:widowControl w:val="0"/>
        <w:tabs>
          <w:tab w:val="left" w:pos="1134"/>
        </w:tabs>
        <w:ind w:firstLine="567"/>
        <w:jc w:val="both"/>
        <w:rPr>
          <w:rFonts w:ascii="GHEA Grapalat" w:hAnsi="GHEA Grapalat"/>
        </w:rPr>
      </w:pPr>
      <w:r w:rsidRPr="0088759A">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88759A">
        <w:rPr>
          <w:rFonts w:ascii="GHEA Grapalat" w:hAnsi="GHEA Grapalat"/>
        </w:rPr>
        <w:t xml:space="preserve"> выдавш</w:t>
      </w:r>
      <w:r>
        <w:rPr>
          <w:rFonts w:ascii="GHEA Grapalat" w:hAnsi="GHEA Grapalat"/>
        </w:rPr>
        <w:t xml:space="preserve">ий </w:t>
      </w:r>
      <w:r w:rsidRPr="0088759A">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14:paraId="210B64E4" w14:textId="77777777" w:rsidR="005E24DA" w:rsidRPr="009044F1" w:rsidRDefault="005E24DA" w:rsidP="007F31CF">
      <w:pPr>
        <w:widowControl w:val="0"/>
        <w:tabs>
          <w:tab w:val="left" w:pos="1134"/>
        </w:tabs>
        <w:ind w:firstLine="567"/>
        <w:jc w:val="both"/>
        <w:rPr>
          <w:rFonts w:ascii="GHEA Grapalat" w:hAnsi="GHEA Grapalat" w:cs="Sylfaen"/>
        </w:rPr>
      </w:pPr>
      <w:r w:rsidRPr="009044F1">
        <w:rPr>
          <w:rFonts w:ascii="GHEA Grapalat" w:hAnsi="GHEA Grapalat"/>
        </w:rPr>
        <w:t>7.3.</w:t>
      </w:r>
      <w:r w:rsidRPr="005114D0">
        <w:rPr>
          <w:rFonts w:ascii="GHEA Grapalat" w:hAnsi="GHEA Grapalat"/>
        </w:rPr>
        <w:tab/>
      </w:r>
      <w:r w:rsidRPr="009044F1">
        <w:rPr>
          <w:rFonts w:ascii="GHEA Grapalat" w:hAnsi="GHEA Grapalat"/>
        </w:rPr>
        <w:t>Участник выплачивает обеспечение заявки, если он:</w:t>
      </w:r>
    </w:p>
    <w:p w14:paraId="4D2A433D" w14:textId="77777777" w:rsidR="005E24DA" w:rsidRPr="009044F1" w:rsidRDefault="005E24DA" w:rsidP="007F31CF">
      <w:pPr>
        <w:widowControl w:val="0"/>
        <w:tabs>
          <w:tab w:val="left" w:pos="1134"/>
        </w:tabs>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69624EC7" w14:textId="77777777" w:rsidR="005E24DA" w:rsidRPr="009044F1" w:rsidRDefault="005E24DA" w:rsidP="007F31CF">
      <w:pPr>
        <w:widowControl w:val="0"/>
        <w:tabs>
          <w:tab w:val="left" w:pos="1134"/>
        </w:tabs>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7B751D67" w14:textId="3650546D" w:rsidR="005E24DA" w:rsidRDefault="005E24DA" w:rsidP="007F31CF">
      <w:pPr>
        <w:widowControl w:val="0"/>
        <w:tabs>
          <w:tab w:val="left" w:pos="1134"/>
        </w:tabs>
        <w:ind w:firstLine="567"/>
        <w:jc w:val="both"/>
        <w:rPr>
          <w:rFonts w:ascii="GHEA Grapalat" w:hAnsi="GHEA Grapalat"/>
        </w:rPr>
      </w:pPr>
      <w:r w:rsidRPr="009044F1">
        <w:rPr>
          <w:rFonts w:ascii="GHEA Grapalat" w:hAnsi="GHEA Grapalat"/>
        </w:rPr>
        <w:t>7.4.</w:t>
      </w:r>
      <w:r w:rsidRPr="005114D0">
        <w:rPr>
          <w:rFonts w:ascii="GHEA Grapalat" w:hAnsi="GHEA Grapalat"/>
        </w:rPr>
        <w:tab/>
      </w:r>
      <w:r w:rsidRPr="009044F1">
        <w:rPr>
          <w:rFonts w:ascii="GHEA Grapalat" w:hAnsi="GHEA Grapalat"/>
        </w:rPr>
        <w:t>Обеспечение заявки должно быть действительн</w:t>
      </w:r>
      <w:r>
        <w:rPr>
          <w:rFonts w:ascii="GHEA Grapalat" w:hAnsi="GHEA Grapalat"/>
        </w:rPr>
        <w:t>ым</w:t>
      </w:r>
      <w:r w:rsidRPr="009044F1">
        <w:rPr>
          <w:rFonts w:ascii="GHEA Grapalat" w:hAnsi="GHEA Grapalat"/>
        </w:rPr>
        <w:t xml:space="preserve"> в течение </w:t>
      </w:r>
      <w:r w:rsidR="001D17B0">
        <w:rPr>
          <w:rFonts w:ascii="GHEA Grapalat" w:hAnsi="GHEA Grapalat"/>
        </w:rPr>
        <w:t>12</w:t>
      </w:r>
      <w:r w:rsidRPr="009044F1">
        <w:rPr>
          <w:rFonts w:ascii="GHEA Grapalat" w:hAnsi="GHEA Grapalat"/>
        </w:rPr>
        <w:t>0</w:t>
      </w:r>
      <w:r>
        <w:rPr>
          <w:rFonts w:ascii="Courier New" w:hAnsi="Courier New" w:cs="Courier New"/>
        </w:rPr>
        <w:t> </w:t>
      </w:r>
      <w:r w:rsidRPr="009044F1">
        <w:rPr>
          <w:rFonts w:ascii="GHEA Grapalat" w:hAnsi="GHEA Grapalat"/>
        </w:rPr>
        <w:t>(</w:t>
      </w:r>
      <w:r w:rsidR="001D17B0">
        <w:rPr>
          <w:rFonts w:ascii="GHEA Grapalat" w:hAnsi="GHEA Grapalat"/>
        </w:rPr>
        <w:t>сто двадцать</w:t>
      </w:r>
      <w:r w:rsidRPr="009044F1">
        <w:rPr>
          <w:rFonts w:ascii="GHEA Grapalat" w:hAnsi="GHEA Grapalat"/>
        </w:rPr>
        <w:t xml:space="preserve">) </w:t>
      </w:r>
      <w:r>
        <w:rPr>
          <w:rFonts w:ascii="GHEA Grapalat" w:hAnsi="GHEA Grapalat"/>
        </w:rPr>
        <w:t xml:space="preserve">рабочих </w:t>
      </w:r>
      <w:r w:rsidRPr="009044F1">
        <w:rPr>
          <w:rFonts w:ascii="GHEA Grapalat" w:hAnsi="GHEA Grapalat"/>
        </w:rPr>
        <w:t xml:space="preserve">дней со дня </w:t>
      </w:r>
      <w:r w:rsidRPr="009F6BFE">
        <w:rPr>
          <w:rFonts w:ascii="GHEA Grapalat" w:hAnsi="GHEA Grapalat"/>
        </w:rPr>
        <w:t xml:space="preserve">истечения крайнего срока </w:t>
      </w:r>
      <w:r w:rsidRPr="009044F1">
        <w:rPr>
          <w:rFonts w:ascii="GHEA Grapalat" w:hAnsi="GHEA Grapalat"/>
        </w:rPr>
        <w:t xml:space="preserve">подачи </w:t>
      </w:r>
      <w:r w:rsidRPr="008157B2">
        <w:rPr>
          <w:rFonts w:ascii="GHEA Grapalat" w:hAnsi="GHEA Grapalat"/>
        </w:rPr>
        <w:t>заяв</w:t>
      </w:r>
      <w:ins w:id="12" w:author="Inesa Kocharyan" w:date="2023-07-07T09:33:00Z">
        <w:r>
          <w:rPr>
            <w:rFonts w:ascii="GHEA Grapalat" w:hAnsi="GHEA Grapalat"/>
          </w:rPr>
          <w:t>о</w:t>
        </w:r>
      </w:ins>
      <w:r w:rsidRPr="008157B2">
        <w:rPr>
          <w:rFonts w:ascii="GHEA Grapalat" w:hAnsi="GHEA Grapalat"/>
        </w:rPr>
        <w:t>к</w:t>
      </w:r>
      <w:del w:id="13" w:author="Inesa Kocharyan" w:date="2023-07-07T09:33:00Z">
        <w:r w:rsidRPr="008157B2" w:rsidDel="00311819">
          <w:rPr>
            <w:rFonts w:ascii="GHEA Grapalat" w:hAnsi="GHEA Grapalat"/>
          </w:rPr>
          <w:delText>и</w:delText>
        </w:r>
      </w:del>
      <w:r w:rsidRPr="008157B2">
        <w:rPr>
          <w:rFonts w:ascii="GHEA Grapalat" w:hAnsi="GHEA Grapalat"/>
        </w:rPr>
        <w:t>.</w:t>
      </w:r>
      <w:r w:rsidRPr="008157B2">
        <w:rPr>
          <w:rFonts w:ascii="GHEA Grapalat" w:hAnsi="GHEA Grapalat"/>
          <w:vertAlign w:val="superscript"/>
        </w:rPr>
        <w:t>9.2</w:t>
      </w:r>
      <w:r w:rsidRPr="008157B2">
        <w:rPr>
          <w:rFonts w:ascii="GHEA Grapalat" w:hAnsi="GHEA Grapalat"/>
        </w:rPr>
        <w:t xml:space="preserve"> </w:t>
      </w:r>
    </w:p>
    <w:p w14:paraId="56F5F4F3" w14:textId="77777777" w:rsidR="005E24DA" w:rsidRDefault="005E24DA" w:rsidP="007F31CF">
      <w:pPr>
        <w:widowControl w:val="0"/>
        <w:tabs>
          <w:tab w:val="left" w:pos="1134"/>
        </w:tabs>
        <w:ind w:firstLine="567"/>
        <w:jc w:val="both"/>
        <w:rPr>
          <w:rFonts w:ascii="GHEA Grapalat" w:hAnsi="GHEA Grapalat"/>
        </w:rPr>
      </w:pPr>
      <w:r>
        <w:rPr>
          <w:rFonts w:ascii="GHEA Grapalat" w:hAnsi="GHEA Grapalat"/>
        </w:rPr>
        <w:t>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w:t>
      </w:r>
      <w:r w:rsidRPr="009F7FAF">
        <w:rPr>
          <w:rFonts w:ascii="GHEA Grapalat" w:hAnsi="GHEA Grapalat"/>
        </w:rPr>
        <w:t xml:space="preserve"> </w:t>
      </w:r>
      <w:r>
        <w:rPr>
          <w:rFonts w:ascii="GHEA Grapalat" w:hAnsi="GHEA Grapalat"/>
        </w:rPr>
        <w:t>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письменнов течение двух рабочих дней после получения отказа.</w:t>
      </w:r>
    </w:p>
    <w:p w14:paraId="34C2E3EC" w14:textId="77777777" w:rsidR="005E24DA" w:rsidRPr="00996C18" w:rsidRDefault="005E24DA" w:rsidP="007F31CF">
      <w:pPr>
        <w:widowControl w:val="0"/>
        <w:tabs>
          <w:tab w:val="left" w:pos="1134"/>
        </w:tabs>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14:paraId="33AE9FD0" w14:textId="77777777" w:rsidR="005E24DA" w:rsidRPr="00681F45" w:rsidRDefault="005E24DA" w:rsidP="007F31CF">
      <w:pPr>
        <w:widowControl w:val="0"/>
        <w:tabs>
          <w:tab w:val="left" w:pos="1134"/>
        </w:tabs>
        <w:ind w:firstLine="567"/>
        <w:jc w:val="both"/>
        <w:rPr>
          <w:rFonts w:ascii="GHEA Grapalat" w:hAnsi="GHEA Grapalat" w:cs="Sylfaen"/>
        </w:rPr>
      </w:pPr>
    </w:p>
    <w:p w14:paraId="4D35C88D" w14:textId="77777777" w:rsidR="005E24DA" w:rsidRDefault="005E24DA" w:rsidP="007F31CF">
      <w:pPr>
        <w:rPr>
          <w:rFonts w:ascii="GHEA Grapalat" w:hAnsi="GHEA Grapalat"/>
          <w:b/>
        </w:rPr>
      </w:pPr>
      <w:r>
        <w:rPr>
          <w:rFonts w:ascii="GHEA Grapalat" w:hAnsi="GHEA Grapalat"/>
          <w:b/>
        </w:rPr>
        <w:br w:type="page"/>
      </w:r>
    </w:p>
    <w:p w14:paraId="235BA8D5" w14:textId="77777777" w:rsidR="005E24DA" w:rsidRPr="009044F1" w:rsidRDefault="005E24DA" w:rsidP="007F31CF">
      <w:pPr>
        <w:widowControl w:val="0"/>
        <w:jc w:val="center"/>
        <w:rPr>
          <w:rFonts w:ascii="GHEA Grapalat" w:hAnsi="GHEA Grapalat"/>
          <w:b/>
        </w:rPr>
      </w:pPr>
      <w:r>
        <w:rPr>
          <w:rFonts w:ascii="GHEA Grapalat" w:hAnsi="GHEA Grapalat"/>
          <w:b/>
        </w:rPr>
        <w:lastRenderedPageBreak/>
        <w:t xml:space="preserve">8.ВСКРЫТИЕ, ОЦЕНКА ЗАЯВОК И </w:t>
      </w:r>
      <w:r>
        <w:rPr>
          <w:rFonts w:ascii="GHEA Grapalat" w:hAnsi="GHEA Grapalat"/>
          <w:b/>
        </w:rPr>
        <w:br/>
      </w:r>
      <w:r w:rsidRPr="009044F1">
        <w:rPr>
          <w:rFonts w:ascii="GHEA Grapalat" w:hAnsi="GHEA Grapalat"/>
          <w:b/>
        </w:rPr>
        <w:t xml:space="preserve">ПОДВЕДЕНИЕ ИТОГОВ </w:t>
      </w:r>
    </w:p>
    <w:p w14:paraId="0E68C488" w14:textId="056892DA" w:rsidR="005E24DA" w:rsidRPr="009044F1" w:rsidRDefault="005E24DA" w:rsidP="007F31CF">
      <w:pPr>
        <w:pStyle w:val="BodyTextIndent2"/>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006037F7" w:rsidRPr="00C53563">
        <w:rPr>
          <w:rFonts w:ascii="GHEA Grapalat" w:hAnsi="GHEA Grapalat"/>
          <w:b/>
          <w:bCs/>
          <w:iCs/>
          <w:sz w:val="24"/>
          <w:szCs w:val="24"/>
          <w:lang w:val="hy-AM"/>
        </w:rPr>
        <w:t xml:space="preserve">2026 </w:t>
      </w:r>
      <w:r w:rsidR="006037F7" w:rsidRPr="00C53563">
        <w:rPr>
          <w:rFonts w:ascii="GHEA Grapalat" w:hAnsi="GHEA Grapalat"/>
          <w:b/>
          <w:bCs/>
          <w:iCs/>
          <w:sz w:val="24"/>
          <w:szCs w:val="24"/>
        </w:rPr>
        <w:t xml:space="preserve">г. 8-го </w:t>
      </w:r>
      <w:r w:rsidR="006037F7" w:rsidRPr="006037F7">
        <w:rPr>
          <w:rFonts w:ascii="GHEA Grapalat" w:hAnsi="GHEA Grapalat"/>
          <w:b/>
          <w:bCs/>
          <w:iCs/>
          <w:sz w:val="24"/>
          <w:szCs w:val="24"/>
        </w:rPr>
        <w:t>января</w:t>
      </w:r>
      <w:r w:rsidR="006037F7" w:rsidRPr="006037F7">
        <w:rPr>
          <w:rFonts w:ascii="GHEA Grapalat" w:hAnsi="GHEA Grapalat"/>
          <w:b/>
          <w:bCs/>
          <w:i/>
          <w:sz w:val="24"/>
          <w:szCs w:val="24"/>
        </w:rPr>
        <w:t xml:space="preserve"> </w:t>
      </w:r>
      <w:r w:rsidRPr="006037F7">
        <w:rPr>
          <w:rFonts w:ascii="GHEA Grapalat" w:hAnsi="GHEA Grapalat"/>
          <w:b/>
          <w:bCs/>
          <w:sz w:val="24"/>
          <w:szCs w:val="24"/>
        </w:rPr>
        <w:t>"</w:t>
      </w:r>
      <w:r w:rsidR="006037F7" w:rsidRPr="006037F7">
        <w:rPr>
          <w:rFonts w:ascii="GHEA Grapalat" w:hAnsi="GHEA Grapalat"/>
          <w:b/>
          <w:bCs/>
          <w:sz w:val="24"/>
          <w:szCs w:val="24"/>
        </w:rPr>
        <w:t>11:00</w:t>
      </w:r>
      <w:r w:rsidRPr="006037F7">
        <w:rPr>
          <w:rFonts w:ascii="GHEA Grapalat" w:hAnsi="GHEA Grapalat"/>
          <w:b/>
          <w:bCs/>
          <w:sz w:val="24"/>
          <w:szCs w:val="24"/>
        </w:rPr>
        <w:t>"</w:t>
      </w:r>
      <w:r w:rsidR="006037F7">
        <w:rPr>
          <w:rFonts w:ascii="GHEA Grapalat" w:hAnsi="GHEA Grapalat"/>
          <w:sz w:val="24"/>
          <w:szCs w:val="24"/>
        </w:rPr>
        <w:t xml:space="preserve"> часов</w:t>
      </w:r>
      <w:r w:rsidRPr="009044F1">
        <w:rPr>
          <w:rFonts w:ascii="GHEA Grapalat" w:hAnsi="GHEA Grapalat"/>
          <w:sz w:val="24"/>
          <w:szCs w:val="24"/>
        </w:rPr>
        <w:t xml:space="preserve"> со дня опубликования в системе объявления и приглашения на настоящую процедуру. </w:t>
      </w:r>
    </w:p>
    <w:p w14:paraId="64483E04" w14:textId="77777777" w:rsidR="005E24DA" w:rsidRPr="009044F1" w:rsidRDefault="005E24DA" w:rsidP="007F31CF">
      <w:pPr>
        <w:widowControl w:val="0"/>
        <w:ind w:firstLine="567"/>
        <w:jc w:val="both"/>
        <w:rPr>
          <w:rFonts w:ascii="GHEA Grapalat" w:hAnsi="GHEA Grapalat" w:cs="Sylfaen"/>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Pr>
          <w:rFonts w:ascii="GHEA Grapalat" w:hAnsi="GHEA Grapalat"/>
        </w:rPr>
        <w:t xml:space="preserve">закупки </w:t>
      </w:r>
      <w:r w:rsidRPr="009044F1">
        <w:rPr>
          <w:rFonts w:ascii="GHEA Grapalat" w:hAnsi="GHEA Grapalat"/>
        </w:rPr>
        <w:t xml:space="preserve">на закупаемые в рамках настоящей процедуры </w:t>
      </w:r>
      <w:r w:rsidRPr="000073F8">
        <w:rPr>
          <w:rFonts w:ascii="GHEA Grapalat" w:hAnsi="GHEA Grapalat"/>
        </w:rPr>
        <w:t xml:space="preserve">услуги, а также выраженные одним числом ценовые предложения подавших </w:t>
      </w:r>
      <w:r w:rsidRPr="009044F1">
        <w:rPr>
          <w:rFonts w:ascii="GHEA Grapalat" w:hAnsi="GHEA Grapalat"/>
        </w:rPr>
        <w:t>заявки участников, принимая за основание представленную прописью запись.</w:t>
      </w:r>
    </w:p>
    <w:p w14:paraId="42800A87" w14:textId="77777777" w:rsidR="005E24DA" w:rsidRPr="009044F1" w:rsidRDefault="005E24DA" w:rsidP="007F31CF">
      <w:pPr>
        <w:widowControl w:val="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4520A62C" w14:textId="77777777" w:rsidR="005E24DA" w:rsidRPr="009044F1" w:rsidRDefault="005E24DA" w:rsidP="007F31CF">
      <w:pPr>
        <w:widowControl w:val="0"/>
        <w:tabs>
          <w:tab w:val="left" w:pos="1134"/>
        </w:tabs>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1093CA9E" w14:textId="77777777" w:rsidR="005E24DA" w:rsidRPr="002A665D" w:rsidRDefault="005E24DA" w:rsidP="007F31CF">
      <w:pPr>
        <w:widowControl w:val="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двадцати</w:t>
      </w:r>
      <w:r w:rsidRPr="009044F1">
        <w:rPr>
          <w:rFonts w:ascii="GHEA Grapalat" w:hAnsi="GHEA Grapalat"/>
        </w:rPr>
        <w:t xml:space="preserve"> рабочих дней.</w:t>
      </w:r>
    </w:p>
    <w:p w14:paraId="10D0C0B4" w14:textId="77777777" w:rsidR="005E24DA" w:rsidRPr="009044F1" w:rsidRDefault="005E24DA" w:rsidP="007F31CF">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Pr>
          <w:rFonts w:ascii="GHEA Grapalat" w:hAnsi="GHEA Grapalat"/>
        </w:rPr>
        <w:t>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337D80CC" w14:textId="77777777" w:rsidR="005E24DA" w:rsidRPr="009044F1" w:rsidRDefault="005E24DA" w:rsidP="007F31CF">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8.3.</w:t>
      </w:r>
      <w:r w:rsidRPr="005114D0">
        <w:rPr>
          <w:rFonts w:ascii="GHEA Grapalat" w:hAnsi="GHEA Grapalat"/>
          <w:sz w:val="24"/>
          <w:szCs w:val="24"/>
        </w:rPr>
        <w:tab/>
      </w:r>
      <w:r w:rsidRPr="009044F1">
        <w:rPr>
          <w:rFonts w:ascii="GHEA Grapalat" w:hAnsi="GHEA Grapalat"/>
          <w:sz w:val="24"/>
          <w:szCs w:val="24"/>
        </w:rPr>
        <w:t xml:space="preserve">С целью определения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участников,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70C2EFEB" w14:textId="77777777" w:rsidR="005E24DA" w:rsidRPr="009044F1" w:rsidRDefault="005E24DA" w:rsidP="007F31CF">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8.4</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участника и </w:t>
      </w:r>
      <w:r w:rsidRPr="003F64C5">
        <w:rPr>
          <w:rFonts w:ascii="GHEA Grapalat" w:hAnsi="GHEA Grapalat"/>
          <w:sz w:val="24"/>
          <w:szCs w:val="24"/>
        </w:rPr>
        <w:t>непризнанны</w:t>
      </w:r>
      <w:r>
        <w:rPr>
          <w:rFonts w:ascii="GHEA Grapalat" w:hAnsi="GHEA Grapalat"/>
          <w:sz w:val="24"/>
          <w:szCs w:val="24"/>
        </w:rPr>
        <w:t>ми таковыми</w:t>
      </w:r>
      <w:r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017AF419" w14:textId="1D324DD0" w:rsidR="005E24DA" w:rsidRPr="00A01157" w:rsidRDefault="005E24DA" w:rsidP="007F31CF">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Pr="00644850">
        <w:rPr>
          <w:rFonts w:ascii="GHEA Grapalat" w:hAnsi="GHEA Grapalat"/>
          <w:i w:val="0"/>
          <w:sz w:val="24"/>
          <w:szCs w:val="24"/>
        </w:rPr>
        <w:t>.</w:t>
      </w:r>
      <w:r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w:t>
      </w:r>
      <w:r w:rsidRPr="009044F1">
        <w:rPr>
          <w:rFonts w:ascii="GHEA Grapalat" w:hAnsi="GHEA Grapalat"/>
          <w:i w:val="0"/>
          <w:sz w:val="24"/>
          <w:szCs w:val="24"/>
        </w:rPr>
        <w:lastRenderedPageBreak/>
        <w:t xml:space="preserve">сопоставляются с драмом Республики Армения по курсу </w:t>
      </w:r>
      <w:r w:rsidR="00905868" w:rsidRPr="00790993">
        <w:rPr>
          <w:rFonts w:ascii="GHEA Grapalat" w:hAnsi="GHEA Grapalat"/>
          <w:sz w:val="24"/>
          <w:szCs w:val="24"/>
        </w:rPr>
        <w:t>установленным Центральным банком р. Армения на день открытия заявок</w:t>
      </w:r>
      <w:r w:rsidR="00905868">
        <w:rPr>
          <w:rStyle w:val="FootnoteReference"/>
          <w:rFonts w:ascii="GHEA Grapalat" w:hAnsi="GHEA Grapalat"/>
          <w:i w:val="0"/>
          <w:sz w:val="24"/>
          <w:szCs w:val="24"/>
        </w:rPr>
        <w:t xml:space="preserve"> </w:t>
      </w:r>
      <w:r>
        <w:rPr>
          <w:rStyle w:val="FootnoteReference"/>
          <w:rFonts w:ascii="GHEA Grapalat" w:hAnsi="GHEA Grapalat"/>
          <w:i w:val="0"/>
          <w:sz w:val="24"/>
          <w:szCs w:val="24"/>
        </w:rPr>
        <w:footnoteReference w:customMarkFollows="1" w:id="7"/>
        <w:t>10</w:t>
      </w:r>
      <w:r>
        <w:rPr>
          <w:rFonts w:ascii="GHEA Grapalat" w:hAnsi="GHEA Grapalat"/>
          <w:i w:val="0"/>
          <w:sz w:val="24"/>
          <w:szCs w:val="24"/>
        </w:rPr>
        <w:t>.</w:t>
      </w:r>
    </w:p>
    <w:p w14:paraId="64F321F2" w14:textId="77777777" w:rsidR="005E24DA" w:rsidRPr="00186559" w:rsidRDefault="005E24DA" w:rsidP="007F31CF">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отобранного</w:t>
      </w:r>
      <w:r w:rsidRPr="000811C1">
        <w:rPr>
          <w:rFonts w:ascii="GHEA Grapalat" w:hAnsi="GHEA Grapalat"/>
          <w:sz w:val="24"/>
          <w:szCs w:val="24"/>
        </w:rPr>
        <w:t xml:space="preserve"> </w:t>
      </w:r>
      <w:r>
        <w:rPr>
          <w:rFonts w:ascii="GHEA Grapalat" w:hAnsi="GHEA Grapalat"/>
          <w:sz w:val="24"/>
          <w:szCs w:val="24"/>
        </w:rPr>
        <w:t xml:space="preserve">и </w:t>
      </w:r>
      <w:r w:rsidRPr="003F64C5">
        <w:rPr>
          <w:rFonts w:ascii="GHEA Grapalat" w:hAnsi="GHEA Grapalat"/>
          <w:sz w:val="24"/>
          <w:szCs w:val="24"/>
        </w:rPr>
        <w:t>непризнанны</w:t>
      </w:r>
      <w:r>
        <w:rPr>
          <w:rFonts w:ascii="GHEA Grapalat" w:hAnsi="GHEA Grapalat"/>
          <w:sz w:val="24"/>
          <w:szCs w:val="24"/>
        </w:rPr>
        <w:t>х таковыми</w:t>
      </w:r>
      <w:r w:rsidRPr="007D2779">
        <w:rPr>
          <w:rFonts w:ascii="GHEA Grapalat" w:hAnsi="GHEA Grapalat"/>
          <w:sz w:val="24"/>
          <w:szCs w:val="24"/>
        </w:rPr>
        <w:t xml:space="preserve"> </w:t>
      </w:r>
      <w:r w:rsidRPr="009044F1">
        <w:rPr>
          <w:rFonts w:ascii="GHEA Grapalat" w:hAnsi="GHEA Grapalat"/>
          <w:sz w:val="24"/>
          <w:szCs w:val="24"/>
        </w:rPr>
        <w:t>участников</w:t>
      </w:r>
      <w:r>
        <w:rPr>
          <w:rFonts w:ascii="GHEA Grapalat" w:hAnsi="GHEA Grapalat"/>
          <w:sz w:val="24"/>
          <w:szCs w:val="24"/>
        </w:rPr>
        <w:t>.</w:t>
      </w: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14:paraId="5E6A29F7" w14:textId="77777777" w:rsidR="005E24DA" w:rsidRPr="00EC329B" w:rsidRDefault="005E24DA" w:rsidP="007F31CF">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 </w:t>
      </w:r>
      <w:r w:rsidRPr="003F64C5">
        <w:rPr>
          <w:rFonts w:ascii="GHEA Grapalat" w:hAnsi="GHEA Grapalat"/>
          <w:sz w:val="24"/>
          <w:szCs w:val="24"/>
        </w:rPr>
        <w:t>непризнанны</w:t>
      </w:r>
      <w:r>
        <w:rPr>
          <w:rFonts w:ascii="GHEA Grapalat" w:hAnsi="GHEA Grapalat"/>
          <w:sz w:val="24"/>
          <w:szCs w:val="24"/>
        </w:rPr>
        <w:t>х таковыми</w:t>
      </w:r>
      <w:r w:rsidRPr="00A03BAD">
        <w:rPr>
          <w:rFonts w:ascii="GHEA Grapalat" w:hAnsi="GHEA Grapalat"/>
          <w:sz w:val="24"/>
          <w:szCs w:val="24"/>
        </w:rPr>
        <w:t xml:space="preserve"> </w:t>
      </w:r>
      <w:r w:rsidRPr="009044F1">
        <w:rPr>
          <w:rFonts w:ascii="GHEA Grapalat" w:hAnsi="GHEA Grapalat"/>
          <w:sz w:val="24"/>
          <w:szCs w:val="24"/>
        </w:rPr>
        <w:t xml:space="preserve"> 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Pr>
          <w:rFonts w:ascii="GHEA Grapalat" w:hAnsi="GHEA Grapalat"/>
          <w:sz w:val="24"/>
          <w:szCs w:val="24"/>
        </w:rPr>
        <w:t xml:space="preserve"> </w:t>
      </w:r>
      <w:del w:id="14" w:author="Vardan" w:date="2022-10-29T22:09:00Z">
        <w:r w:rsidRPr="009044F1" w:rsidDel="009F073E">
          <w:rPr>
            <w:rFonts w:ascii="GHEA Grapalat" w:hAnsi="GHEA Grapalat"/>
            <w:sz w:val="24"/>
            <w:szCs w:val="24"/>
          </w:rPr>
          <w:delText xml:space="preserve"> </w:delText>
        </w:r>
      </w:del>
      <w:r w:rsidRPr="009044F1">
        <w:rPr>
          <w:rFonts w:ascii="GHEA Grapalat" w:hAnsi="GHEA Grapalat"/>
          <w:sz w:val="24"/>
          <w:szCs w:val="24"/>
        </w:rPr>
        <w:t xml:space="preserve">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EC329B">
        <w:rPr>
          <w:rFonts w:ascii="GHEA Grapalat" w:hAnsi="GHEA Grapalat"/>
          <w:sz w:val="24"/>
          <w:szCs w:val="24"/>
        </w:rPr>
        <w:t xml:space="preserve"> </w:t>
      </w:r>
      <w:r w:rsidRPr="009044F1">
        <w:rPr>
          <w:rFonts w:ascii="GHEA Grapalat" w:hAnsi="GHEA Grapalat"/>
          <w:sz w:val="24"/>
          <w:szCs w:val="24"/>
        </w:rPr>
        <w:t>присутствуют</w:t>
      </w:r>
      <w:r w:rsidRPr="00EC329B">
        <w:rPr>
          <w:rFonts w:ascii="GHEA Grapalat" w:hAnsi="GHEA Grapalat"/>
          <w:sz w:val="24"/>
          <w:szCs w:val="24"/>
        </w:rPr>
        <w:t xml:space="preserve"> </w:t>
      </w:r>
      <w:r w:rsidRPr="009044F1">
        <w:rPr>
          <w:rFonts w:ascii="GHEA Grapalat" w:hAnsi="GHEA Grapalat"/>
          <w:sz w:val="24"/>
          <w:szCs w:val="24"/>
        </w:rPr>
        <w:t>на заседании</w:t>
      </w:r>
      <w:r w:rsidRPr="00EC329B">
        <w:rPr>
          <w:rFonts w:ascii="GHEA Grapalat" w:hAnsi="GHEA Grapalat"/>
          <w:sz w:val="24"/>
          <w:szCs w:val="24"/>
        </w:rPr>
        <w:t>,</w:t>
      </w:r>
    </w:p>
    <w:p w14:paraId="29D8C0FF" w14:textId="77777777" w:rsidR="005E24DA" w:rsidRPr="009044F1" w:rsidRDefault="005E24DA" w:rsidP="007F31CF">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Pr="004F6817">
        <w:rPr>
          <w:rFonts w:ascii="GHEA Grapalat" w:hAnsi="GHEA Grapalat"/>
          <w:sz w:val="24"/>
          <w:szCs w:val="24"/>
        </w:rPr>
        <w:t>не автоматическ</w:t>
      </w:r>
      <w:r>
        <w:rPr>
          <w:rFonts w:ascii="GHEA Grapalat" w:hAnsi="GHEA Grapalat"/>
          <w:sz w:val="24"/>
          <w:szCs w:val="24"/>
        </w:rPr>
        <w:t>им</w:t>
      </w:r>
      <w:r w:rsidRPr="004F6817">
        <w:rPr>
          <w:rFonts w:ascii="GHEA Grapalat" w:hAnsi="GHEA Grapalat"/>
          <w:sz w:val="24"/>
          <w:szCs w:val="24"/>
        </w:rPr>
        <w:t xml:space="preserve"> уведомлени</w:t>
      </w:r>
      <w:r>
        <w:rPr>
          <w:rFonts w:ascii="GHEA Grapalat" w:hAnsi="GHEA Grapalat"/>
          <w:sz w:val="24"/>
          <w:szCs w:val="24"/>
        </w:rPr>
        <w:t>ем</w:t>
      </w:r>
      <w:r w:rsidRPr="009044F1">
        <w:rPr>
          <w:rFonts w:ascii="GHEA Grapalat" w:hAnsi="GHEA Grapalat"/>
          <w:sz w:val="24"/>
          <w:szCs w:val="24"/>
        </w:rPr>
        <w:t xml:space="preserve"> одновременно уведомляет </w:t>
      </w:r>
      <w:r>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 </w:t>
      </w:r>
      <w:r>
        <w:rPr>
          <w:rFonts w:ascii="GHEA Grapalat" w:hAnsi="GHEA Grapalat"/>
          <w:sz w:val="24"/>
          <w:szCs w:val="24"/>
        </w:rPr>
        <w:t xml:space="preserve">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7B70CF6C" w14:textId="77777777" w:rsidR="005E24DA" w:rsidRPr="00A50C53" w:rsidRDefault="005E24DA" w:rsidP="007F31CF">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14:paraId="31D26BCE" w14:textId="77777777" w:rsidR="005E24DA" w:rsidRPr="009044F1" w:rsidRDefault="005E24DA" w:rsidP="007F31CF">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w:t>
      </w:r>
      <w:r w:rsidRPr="009044F1">
        <w:rPr>
          <w:rFonts w:ascii="GHEA Grapalat" w:hAnsi="GHEA Grapalat"/>
          <w:sz w:val="24"/>
          <w:szCs w:val="24"/>
        </w:rPr>
        <w:t xml:space="preserve"> участник</w:t>
      </w:r>
      <w:r>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707E8431" w14:textId="77777777" w:rsidR="005E24DA" w:rsidRPr="000429C3" w:rsidRDefault="005E24DA" w:rsidP="007F31CF">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Pr>
          <w:rFonts w:ascii="GHEA Grapalat" w:hAnsi="GHEA Grapalat"/>
          <w:sz w:val="24"/>
          <w:szCs w:val="24"/>
        </w:rPr>
        <w:t xml:space="preserve">. </w:t>
      </w:r>
      <w:r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14:paraId="40A23B25" w14:textId="77777777" w:rsidR="005E24DA" w:rsidRDefault="005E24DA" w:rsidP="007F31CF">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Pr>
          <w:rFonts w:ascii="GHEA Grapalat" w:hAnsi="GHEA Grapalat"/>
          <w:sz w:val="24"/>
          <w:szCs w:val="24"/>
        </w:rPr>
        <w:t>предоставления услуг</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2AC3D149" w14:textId="77777777" w:rsidR="005E24DA" w:rsidRPr="009044F1" w:rsidRDefault="005E24DA" w:rsidP="007F31CF">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Pr>
          <w:rFonts w:ascii="GHEA Grapalat" w:hAnsi="GHEA Grapalat" w:cs="Sylfaen"/>
          <w:sz w:val="24"/>
          <w:szCs w:val="24"/>
        </w:rPr>
        <w:t>.</w:t>
      </w:r>
    </w:p>
    <w:p w14:paraId="3540A501" w14:textId="77777777" w:rsidR="005E24DA" w:rsidRPr="009044F1" w:rsidRDefault="005E24DA" w:rsidP="007F31CF">
      <w:pPr>
        <w:widowControl w:val="0"/>
        <w:tabs>
          <w:tab w:val="left" w:pos="1134"/>
        </w:tabs>
        <w:ind w:firstLine="567"/>
        <w:jc w:val="both"/>
        <w:rPr>
          <w:rFonts w:ascii="GHEA Grapalat" w:hAnsi="GHEA Grapalat"/>
        </w:rPr>
      </w:pPr>
      <w:r w:rsidRPr="009044F1">
        <w:rPr>
          <w:rFonts w:ascii="GHEA Grapalat" w:hAnsi="GHEA Grapalat"/>
        </w:rPr>
        <w:t>8.8.</w:t>
      </w:r>
      <w:r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w:t>
      </w:r>
      <w:r w:rsidRPr="009044F1">
        <w:rPr>
          <w:rFonts w:ascii="GHEA Grapalat" w:hAnsi="GHEA Grapalat"/>
        </w:rPr>
        <w:lastRenderedPageBreak/>
        <w:t>участника</w:t>
      </w:r>
      <w:r>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0C06D5C8" w14:textId="77777777" w:rsidR="005E24DA" w:rsidRDefault="005E24DA" w:rsidP="007F31CF">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8.9.</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Pr="00FB3AE9">
        <w:rPr>
          <w:rFonts w:ascii="GHEA Grapalat" w:hAnsi="GHEA Grapalat"/>
          <w:sz w:val="24"/>
          <w:szCs w:val="24"/>
        </w:rPr>
        <w:t xml:space="preserve"> </w:t>
      </w:r>
      <w:r>
        <w:rPr>
          <w:rFonts w:ascii="GHEA Grapalat" w:hAnsi="GHEA Grapalat"/>
          <w:sz w:val="24"/>
          <w:szCs w:val="24"/>
        </w:rPr>
        <w:t>включая тот случай,</w:t>
      </w:r>
      <w:r w:rsidRPr="00FB3AE9" w:rsidDel="007B1356">
        <w:rPr>
          <w:rFonts w:ascii="GHEA Grapalat" w:hAnsi="GHEA Grapalat"/>
          <w:sz w:val="24"/>
          <w:szCs w:val="24"/>
        </w:rPr>
        <w:t xml:space="preserve"> </w:t>
      </w:r>
      <w:r w:rsidRPr="00FB3AE9">
        <w:rPr>
          <w:rFonts w:ascii="GHEA Grapalat" w:hAnsi="GHEA Grapalat"/>
          <w:sz w:val="24"/>
          <w:szCs w:val="24"/>
        </w:rPr>
        <w:t>когда документы, утвержд</w:t>
      </w:r>
      <w:r>
        <w:rPr>
          <w:rFonts w:ascii="GHEA Grapalat" w:hAnsi="GHEA Grapalat"/>
          <w:sz w:val="24"/>
          <w:szCs w:val="24"/>
        </w:rPr>
        <w:t>аемые</w:t>
      </w:r>
      <w:r w:rsidRPr="00FB3AE9">
        <w:rPr>
          <w:rFonts w:ascii="GHEA Grapalat" w:hAnsi="GHEA Grapalat"/>
          <w:sz w:val="24"/>
          <w:szCs w:val="24"/>
        </w:rPr>
        <w:t xml:space="preserve"> 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w:t>
      </w:r>
      <w:r w:rsidRPr="00745A98">
        <w:rPr>
          <w:rFonts w:ascii="GHEA Grapalat" w:hAnsi="GHEA Grapalat"/>
          <w:sz w:val="24"/>
          <w:szCs w:val="24"/>
        </w:rPr>
        <w:t xml:space="preserve">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7D4418E4" w14:textId="77777777" w:rsidR="005E24DA" w:rsidRDefault="005E24DA" w:rsidP="007F31CF">
      <w:pPr>
        <w:pStyle w:val="norm"/>
        <w:widowControl w:val="0"/>
        <w:tabs>
          <w:tab w:val="left" w:pos="1134"/>
        </w:tabs>
        <w:spacing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14:paraId="387BEEB8" w14:textId="77777777" w:rsidR="005E24DA" w:rsidRPr="00AA7117" w:rsidRDefault="005E24DA" w:rsidP="007F31CF">
      <w:pPr>
        <w:pStyle w:val="norm"/>
        <w:widowControl w:val="0"/>
        <w:tabs>
          <w:tab w:val="left" w:pos="1134"/>
        </w:tabs>
        <w:spacing w:line="240" w:lineRule="auto"/>
        <w:ind w:firstLine="567"/>
        <w:rPr>
          <w:rFonts w:ascii="GHEA Grapalat" w:hAnsi="GHEA Grapalat" w:cs="Sylfaen"/>
          <w:sz w:val="24"/>
          <w:szCs w:val="24"/>
        </w:rPr>
      </w:pPr>
      <w:r w:rsidRPr="00355B96">
        <w:rPr>
          <w:rFonts w:ascii="GHEA Grapalat" w:hAnsi="GHEA Grapalat" w:cs="Sylfaen"/>
          <w:sz w:val="24"/>
          <w:szCs w:val="24"/>
        </w:rPr>
        <w:t>8.9.1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0581E77B" w14:textId="77777777" w:rsidR="005E24DA" w:rsidRDefault="005E24DA" w:rsidP="007F31CF">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8.10.</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 xml:space="preserve">овлетворительно и отклоняется, </w:t>
      </w:r>
      <w:r w:rsidRPr="005D7FA6">
        <w:rPr>
          <w:rFonts w:ascii="GHEA Grapalat" w:hAnsi="GHEA Grapalat"/>
          <w:sz w:val="24"/>
          <w:szCs w:val="24"/>
        </w:rPr>
        <w:t xml:space="preserve">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14:paraId="639A1CF8" w14:textId="77777777" w:rsidR="005E24DA" w:rsidRPr="009044F1" w:rsidRDefault="005E24DA" w:rsidP="007F31CF">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8.11.</w:t>
      </w:r>
      <w:r w:rsidRPr="005114D0">
        <w:rPr>
          <w:rFonts w:ascii="GHEA Grapalat" w:hAnsi="GHEA Grapalat"/>
          <w:sz w:val="24"/>
          <w:szCs w:val="24"/>
        </w:rPr>
        <w:tab/>
      </w:r>
      <w:r w:rsidRPr="00404854">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404854" w:rsidDel="00A5199D">
        <w:rPr>
          <w:rFonts w:ascii="GHEA Grapalat" w:hAnsi="GHEA Grapalat"/>
          <w:sz w:val="24"/>
          <w:szCs w:val="24"/>
        </w:rPr>
        <w:t xml:space="preserve"> </w:t>
      </w:r>
      <w:r w:rsidRPr="00404854">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2A563448" w14:textId="77777777" w:rsidR="005E24DA" w:rsidRPr="009044F1" w:rsidRDefault="005E24DA" w:rsidP="007F31CF">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8.12</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14:paraId="48206DFF" w14:textId="77777777" w:rsidR="005E24DA" w:rsidRPr="009044F1" w:rsidRDefault="005E24DA" w:rsidP="007F31CF">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8.13.</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1F28A030" w14:textId="77777777" w:rsidR="005E24DA" w:rsidRPr="009044F1" w:rsidRDefault="005E24DA" w:rsidP="007F31CF">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lastRenderedPageBreak/>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14:paraId="74960F07" w14:textId="77777777" w:rsidR="005E24DA" w:rsidRPr="009044F1" w:rsidRDefault="005E24DA" w:rsidP="007F31CF">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3BCB6539" w14:textId="77777777" w:rsidR="005E24DA" w:rsidRPr="00681C1F" w:rsidRDefault="005E24DA" w:rsidP="007F31CF">
      <w:pPr>
        <w:widowControl w:val="0"/>
        <w:tabs>
          <w:tab w:val="left" w:pos="1276"/>
        </w:tabs>
        <w:jc w:val="both"/>
        <w:rPr>
          <w:rFonts w:ascii="GHEA Grapalat" w:hAnsi="GHEA Grapalat"/>
          <w:color w:val="000000" w:themeColor="text1"/>
        </w:rPr>
      </w:pPr>
      <w:r w:rsidRPr="009044F1">
        <w:rPr>
          <w:rFonts w:ascii="GHEA Grapalat" w:hAnsi="GHEA Grapalat"/>
        </w:rPr>
        <w:t>8.</w:t>
      </w:r>
      <w:r>
        <w:rPr>
          <w:rFonts w:ascii="GHEA Grapalat" w:hAnsi="GHEA Grapalat"/>
          <w:lang w:val="hy-AM"/>
        </w:rPr>
        <w:t>14</w:t>
      </w:r>
      <w:r w:rsidRPr="00493CC7">
        <w:rPr>
          <w:rFonts w:ascii="GHEA Grapalat" w:hAnsi="GHEA Grapalat"/>
        </w:rPr>
        <w:t>.</w:t>
      </w:r>
      <w:r>
        <w:rPr>
          <w:rFonts w:ascii="GHEA Grapalat" w:hAnsi="GHEA Grapalat"/>
        </w:rPr>
        <w:t xml:space="preserve"> </w:t>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4E51A8">
        <w:rPr>
          <w:rFonts w:ascii="GHEA Grapalat" w:hAnsi="GHEA Grapalat"/>
        </w:rPr>
        <w:t>. Мотивированное решение руководителя заказчика уполномоченный орган публикует в бюллетене</w:t>
      </w:r>
      <w:r>
        <w:rPr>
          <w:rFonts w:ascii="GHEA Grapalat" w:hAnsi="GHEA Grapalat"/>
          <w:lang w:val="hy-AM"/>
        </w:rPr>
        <w:t xml:space="preserve"> </w:t>
      </w:r>
      <w:r w:rsidRPr="00CB37F8">
        <w:rPr>
          <w:rFonts w:ascii="GHEA Grapalat" w:hAnsi="GHEA Grapalat"/>
        </w:rPr>
        <w:t>в течение пяти рабочих дней,</w:t>
      </w:r>
      <w:r w:rsidRPr="001340A2">
        <w:rPr>
          <w:rFonts w:ascii="GHEA Grapalat" w:hAnsi="GHEA Grapalat"/>
        </w:rPr>
        <w:t xml:space="preserve"> </w:t>
      </w:r>
      <w:r w:rsidRPr="00060567">
        <w:rPr>
          <w:rStyle w:val="ezkurwreuab5ozgtqnkl"/>
          <w:rFonts w:ascii="GHEA Grapalat" w:hAnsi="GHEA Grapalat"/>
        </w:rPr>
        <w:t>следующих</w:t>
      </w:r>
      <w:r w:rsidRPr="00060567">
        <w:rPr>
          <w:rFonts w:ascii="GHEA Grapalat" w:hAnsi="GHEA Grapalat"/>
        </w:rPr>
        <w:t xml:space="preserve"> </w:t>
      </w:r>
      <w:r w:rsidRPr="00060567">
        <w:rPr>
          <w:rStyle w:val="ezkurwreuab5ozgtqnkl"/>
          <w:rFonts w:ascii="GHEA Grapalat" w:hAnsi="GHEA Grapalat"/>
        </w:rPr>
        <w:t>за днем</w:t>
      </w:r>
      <w:r w:rsidRPr="00060567">
        <w:rPr>
          <w:rFonts w:ascii="GHEA Grapalat" w:hAnsi="GHEA Grapalat"/>
        </w:rPr>
        <w:t xml:space="preserve"> </w:t>
      </w:r>
      <w:r w:rsidRPr="00060567">
        <w:rPr>
          <w:rStyle w:val="ezkurwreuab5ozgtqnkl"/>
          <w:rFonts w:ascii="GHEA Grapalat" w:hAnsi="GHEA Grapalat"/>
        </w:rPr>
        <w:t>получения</w:t>
      </w:r>
      <w:r w:rsidRPr="00060567">
        <w:rPr>
          <w:rFonts w:ascii="GHEA Grapalat" w:hAnsi="GHEA Grapalat"/>
        </w:rPr>
        <w:t xml:space="preserve"> </w:t>
      </w:r>
      <w:r w:rsidRPr="00060567">
        <w:rPr>
          <w:rStyle w:val="ezkurwreuab5ozgtqnkl"/>
          <w:rFonts w:ascii="GHEA Grapalat" w:hAnsi="GHEA Grapalat"/>
        </w:rPr>
        <w:t>решения</w:t>
      </w:r>
      <w:r w:rsidRPr="004E51A8">
        <w:rPr>
          <w:rFonts w:ascii="GHEA Grapalat" w:hAnsi="GHEA Grapalat"/>
        </w:rPr>
        <w:t>.</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r>
        <w:rPr>
          <w:rFonts w:ascii="GHEA Grapalat" w:hAnsi="GHEA Grapalat"/>
          <w:color w:val="000000" w:themeColor="text1"/>
        </w:rPr>
        <w:t xml:space="preserve"> </w:t>
      </w:r>
    </w:p>
    <w:p w14:paraId="04F701EB" w14:textId="77777777" w:rsidR="005E24DA" w:rsidRPr="0054203B" w:rsidRDefault="005E24DA" w:rsidP="007F31CF">
      <w:pPr>
        <w:widowControl w:val="0"/>
        <w:tabs>
          <w:tab w:val="left" w:pos="1276"/>
        </w:tabs>
        <w:rPr>
          <w:rFonts w:ascii="GHEA Grapalat" w:hAnsi="GHEA Grapalat"/>
        </w:rPr>
      </w:pPr>
      <w:r>
        <w:rPr>
          <w:rFonts w:ascii="GHEA Grapalat" w:hAnsi="GHEA Grapalat"/>
        </w:rPr>
        <w:t>Е</w:t>
      </w:r>
      <w:r w:rsidRPr="0054203B">
        <w:rPr>
          <w:rFonts w:ascii="GHEA Grapalat" w:hAnsi="GHEA Grapalat"/>
        </w:rPr>
        <w:t>сли:</w:t>
      </w:r>
    </w:p>
    <w:p w14:paraId="13114F6B" w14:textId="77777777" w:rsidR="005E24DA" w:rsidRPr="00A928B7" w:rsidRDefault="005E24DA" w:rsidP="007F31CF">
      <w:pPr>
        <w:widowControl w:val="0"/>
        <w:ind w:left="-360"/>
        <w:contextualSpacing/>
        <w:jc w:val="both"/>
        <w:rPr>
          <w:rFonts w:ascii="GHEA Grapalat" w:hAnsi="GHEA Grapalat"/>
        </w:rPr>
      </w:pPr>
      <w:r>
        <w:rPr>
          <w:rFonts w:ascii="GHEA Grapalat" w:hAnsi="GHEA Grapalat"/>
        </w:rPr>
        <w:t xml:space="preserve">-  </w:t>
      </w:r>
      <w:r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1A207472" w14:textId="77777777" w:rsidR="005E24DA" w:rsidRPr="00A928B7" w:rsidRDefault="005E24DA" w:rsidP="007F31CF">
      <w:pPr>
        <w:widowControl w:val="0"/>
        <w:ind w:left="-502"/>
        <w:contextualSpacing/>
        <w:jc w:val="both"/>
        <w:rPr>
          <w:ins w:id="15" w:author="Vardan" w:date="2022-10-29T22:29:00Z"/>
          <w:rFonts w:ascii="GHEA Grapalat" w:hAnsi="GHEA Grapalat"/>
        </w:rPr>
      </w:pPr>
      <w:r>
        <w:rPr>
          <w:rFonts w:ascii="GHEA Grapalat" w:hAnsi="GHEA Grapalat"/>
        </w:rPr>
        <w:t xml:space="preserve">    -  </w:t>
      </w:r>
      <w:r w:rsidRPr="00A928B7">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F65EB5">
        <w:rPr>
          <w:rFonts w:ascii="GHEA Grapalat" w:hAnsi="GHEA Grapalat"/>
        </w:rPr>
        <w:t>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w:t>
      </w:r>
      <w:r>
        <w:rPr>
          <w:rFonts w:ascii="GHEA Grapalat" w:hAnsi="GHEA Grapalat"/>
        </w:rPr>
        <w:t xml:space="preserve"> </w:t>
      </w:r>
      <w:r w:rsidRPr="00F65EB5">
        <w:rPr>
          <w:rFonts w:ascii="GHEA Grapalat" w:hAnsi="GHEA Grapalat"/>
        </w:rPr>
        <w:t>-</w:t>
      </w:r>
      <w:r>
        <w:rPr>
          <w:rFonts w:ascii="GHEA Grapalat" w:hAnsi="GHEA Grapalat"/>
        </w:rPr>
        <w:t xml:space="preserve"> </w:t>
      </w:r>
      <w:r w:rsidRPr="00F65EB5">
        <w:rPr>
          <w:rFonts w:ascii="GHEA Grapalat" w:hAnsi="GHEA Grapalat"/>
        </w:rPr>
        <w:t>не позднее вступления в силу заключительного судебного акта по данному судебному делу,</w:t>
      </w:r>
      <w:r w:rsidRPr="00A928B7">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6A1FF235" w14:textId="77777777" w:rsidR="005E24DA" w:rsidRPr="006F2A76" w:rsidRDefault="005E24DA" w:rsidP="007F31CF">
      <w:pPr>
        <w:widowControl w:val="0"/>
        <w:tabs>
          <w:tab w:val="left" w:pos="142"/>
        </w:tabs>
        <w:ind w:left="-360"/>
        <w:jc w:val="both"/>
        <w:rPr>
          <w:rFonts w:ascii="GHEA Grapalat" w:hAnsi="GHEA Grapalat" w:cs="Sylfaen"/>
        </w:rPr>
      </w:pPr>
      <w:bookmarkStart w:id="16" w:name="_Hlk205279948"/>
      <w:r w:rsidRPr="007663F8">
        <w:rPr>
          <w:rFonts w:ascii="GHEA Grapalat" w:hAnsi="GHEA Grapalat" w:cs="Sylfaen"/>
          <w:color w:val="FF0000"/>
        </w:rPr>
        <w:t xml:space="preserve">     </w:t>
      </w:r>
      <w:r w:rsidRPr="007663F8">
        <w:rPr>
          <w:rFonts w:ascii="GHEA Grapalat" w:hAnsi="GHEA Grapalat" w:cs="Sylfaen" w:hint="eastAsia"/>
        </w:rPr>
        <w:t>При</w:t>
      </w:r>
      <w:r w:rsidRPr="007663F8">
        <w:rPr>
          <w:rFonts w:ascii="GHEA Grapalat" w:hAnsi="GHEA Grapalat" w:cs="Sylfaen"/>
        </w:rPr>
        <w:t xml:space="preserve"> </w:t>
      </w:r>
      <w:r w:rsidRPr="007663F8">
        <w:rPr>
          <w:rFonts w:ascii="GHEA Grapalat" w:hAnsi="GHEA Grapalat" w:cs="Sylfaen" w:hint="eastAsia"/>
        </w:rPr>
        <w:t>этом</w:t>
      </w:r>
      <w:r w:rsidRPr="006F2A76">
        <w:rPr>
          <w:rFonts w:ascii="GHEA Grapalat" w:hAnsi="GHEA Grapalat" w:cs="Sylfaen"/>
        </w:rPr>
        <w:t>;</w:t>
      </w:r>
    </w:p>
    <w:p w14:paraId="669BCF51" w14:textId="77777777" w:rsidR="005E24DA" w:rsidRDefault="005E24DA" w:rsidP="007F31CF">
      <w:pPr>
        <w:widowControl w:val="0"/>
        <w:tabs>
          <w:tab w:val="left" w:pos="142"/>
        </w:tabs>
        <w:ind w:left="-360"/>
        <w:jc w:val="both"/>
        <w:rPr>
          <w:rFonts w:ascii="GHEA Grapalat" w:hAnsi="GHEA Grapalat" w:cs="Sylfaen"/>
        </w:rPr>
      </w:pPr>
      <w:r w:rsidRPr="006F2A76">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заявление</w:t>
      </w:r>
      <w:r w:rsidRPr="007663F8">
        <w:rPr>
          <w:rFonts w:ascii="GHEA Grapalat" w:hAnsi="GHEA Grapalat" w:cs="Sylfaen"/>
        </w:rPr>
        <w:t>-</w:t>
      </w:r>
      <w:r w:rsidRPr="007663F8">
        <w:rPr>
          <w:rFonts w:ascii="GHEA Grapalat" w:hAnsi="GHEA Grapalat" w:cs="Sylfaen" w:hint="eastAsia"/>
        </w:rPr>
        <w:t>объявление</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праве</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участие</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квалифицируется</w:t>
      </w:r>
      <w:r w:rsidRPr="007663F8">
        <w:rPr>
          <w:rFonts w:ascii="GHEA Grapalat" w:hAnsi="GHEA Grapalat" w:cs="Sylfaen"/>
        </w:rPr>
        <w:t xml:space="preserve"> </w:t>
      </w:r>
      <w:r w:rsidRPr="007663F8">
        <w:rPr>
          <w:rFonts w:ascii="GHEA Grapalat" w:hAnsi="GHEA Grapalat" w:cs="Sylfaen" w:hint="eastAsia"/>
        </w:rPr>
        <w:t>как</w:t>
      </w:r>
      <w:r w:rsidRPr="007663F8">
        <w:rPr>
          <w:rFonts w:ascii="GHEA Grapalat" w:hAnsi="GHEA Grapalat" w:cs="Sylfaen"/>
        </w:rPr>
        <w:t xml:space="preserve"> </w:t>
      </w:r>
      <w:r w:rsidRPr="007663F8">
        <w:rPr>
          <w:rFonts w:ascii="GHEA Grapalat" w:hAnsi="GHEA Grapalat" w:cs="Sylfaen" w:hint="eastAsia"/>
        </w:rPr>
        <w:t>несоответствующее</w:t>
      </w:r>
      <w:r w:rsidRPr="007663F8">
        <w:rPr>
          <w:rFonts w:ascii="GHEA Grapalat" w:hAnsi="GHEA Grapalat" w:cs="Sylfaen"/>
        </w:rPr>
        <w:t xml:space="preserve"> </w:t>
      </w:r>
      <w:r w:rsidRPr="007663F8">
        <w:rPr>
          <w:rFonts w:ascii="GHEA Grapalat" w:hAnsi="GHEA Grapalat" w:cs="Sylfaen" w:hint="eastAsia"/>
        </w:rPr>
        <w:t>действительности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предусмотренные</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документы</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порядке</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сроки</w:t>
      </w:r>
      <w:r w:rsidRPr="007663F8">
        <w:rPr>
          <w:rFonts w:ascii="GHEA Grapalat" w:hAnsi="GHEA Grapalat" w:cs="Sylfaen"/>
        </w:rPr>
        <w:t xml:space="preserve">, </w:t>
      </w:r>
      <w:r w:rsidRPr="007663F8">
        <w:rPr>
          <w:rFonts w:ascii="GHEA Grapalat" w:hAnsi="GHEA Grapalat" w:cs="Sylfaen" w:hint="eastAsia"/>
        </w:rPr>
        <w:t>установленные</w:t>
      </w:r>
      <w:r w:rsidRPr="007663F8">
        <w:rPr>
          <w:rFonts w:ascii="GHEA Grapalat" w:hAnsi="GHEA Grapalat" w:cs="Sylfaen"/>
        </w:rPr>
        <w:t xml:space="preserve"> </w:t>
      </w:r>
      <w:r w:rsidRPr="007663F8">
        <w:rPr>
          <w:rFonts w:ascii="GHEA Grapalat" w:hAnsi="GHEA Grapalat" w:cs="Sylfaen" w:hint="eastAsia"/>
        </w:rPr>
        <w:lastRenderedPageBreak/>
        <w:t>настоящим</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877D77">
        <w:rPr>
          <w:rFonts w:ascii="GHEA Grapalat" w:hAnsi="GHEA Grapalat" w:cs="Sylfaen"/>
        </w:rPr>
        <w:t xml:space="preserve">включая случаи, когда несоответствия, зафиксированные в результате оценки заявки, не </w:t>
      </w:r>
      <w:r>
        <w:rPr>
          <w:rFonts w:ascii="GHEA Grapalat" w:hAnsi="GHEA Grapalat" w:cs="Sylfaen"/>
        </w:rPr>
        <w:t>исправляются</w:t>
      </w:r>
      <w:r w:rsidRPr="00877D77">
        <w:rPr>
          <w:rFonts w:ascii="GHEA Grapalat" w:hAnsi="GHEA Grapalat" w:cs="Sylfaen"/>
        </w:rPr>
        <w:t xml:space="preserve"> или не </w:t>
      </w:r>
      <w:r>
        <w:rPr>
          <w:rFonts w:ascii="GHEA Grapalat" w:hAnsi="GHEA Grapalat" w:cs="Sylfaen"/>
        </w:rPr>
        <w:t>исправляются</w:t>
      </w:r>
      <w:r w:rsidRPr="00877D77">
        <w:rPr>
          <w:rFonts w:ascii="GHEA Grapalat" w:hAnsi="GHEA Grapalat" w:cs="Sylfaen"/>
        </w:rPr>
        <w:t xml:space="preserve"> полностью в установленные сроки</w:t>
      </w:r>
      <w:r>
        <w:rPr>
          <w:rFonts w:ascii="GHEA Grapalat" w:hAnsi="GHEA Grapalat" w:cs="Sylfaen"/>
        </w:rPr>
        <w:t xml:space="preserve">, </w:t>
      </w:r>
      <w:r w:rsidRPr="006F2A76">
        <w:rPr>
          <w:rFonts w:ascii="GHEA Grapalat" w:hAnsi="GHEA Grapalat" w:cs="Sylfaen"/>
        </w:rPr>
        <w:t xml:space="preserve">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отобранный</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процедура</w:t>
      </w:r>
      <w:r w:rsidRPr="007663F8">
        <w:rPr>
          <w:rFonts w:ascii="GHEA Grapalat" w:hAnsi="GHEA Grapalat" w:cs="Sylfaen"/>
        </w:rPr>
        <w:t xml:space="preserve"> </w:t>
      </w:r>
      <w:r w:rsidRPr="007663F8">
        <w:rPr>
          <w:rFonts w:ascii="GHEA Grapalat" w:hAnsi="GHEA Grapalat" w:cs="Sylfaen" w:hint="eastAsia"/>
        </w:rPr>
        <w:t>организована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соответствии</w:t>
      </w:r>
      <w:r w:rsidRPr="007663F8">
        <w:rPr>
          <w:rFonts w:ascii="GHEA Grapalat" w:hAnsi="GHEA Grapalat" w:cs="Sylfaen"/>
        </w:rPr>
        <w:t xml:space="preserve"> </w:t>
      </w:r>
      <w:r w:rsidRPr="007663F8">
        <w:rPr>
          <w:rFonts w:ascii="GHEA Grapalat" w:hAnsi="GHEA Grapalat" w:cs="Sylfaen" w:hint="eastAsia"/>
        </w:rPr>
        <w:t>с</w:t>
      </w:r>
      <w:r w:rsidRPr="007663F8">
        <w:rPr>
          <w:rFonts w:ascii="GHEA Grapalat" w:hAnsi="GHEA Grapalat" w:cs="Sylfaen"/>
        </w:rPr>
        <w:t xml:space="preserve"> </w:t>
      </w:r>
      <w:r w:rsidRPr="007663F8">
        <w:rPr>
          <w:rFonts w:ascii="GHEA Grapalat" w:hAnsi="GHEA Grapalat" w:cs="Sylfaen" w:hint="eastAsia"/>
        </w:rPr>
        <w:t>нормами</w:t>
      </w:r>
      <w:r w:rsidRPr="007663F8">
        <w:rPr>
          <w:rFonts w:ascii="GHEA Grapalat" w:hAnsi="GHEA Grapalat" w:cs="Sylfaen"/>
        </w:rPr>
        <w:t xml:space="preserve">, </w:t>
      </w:r>
      <w:r w:rsidRPr="007663F8">
        <w:rPr>
          <w:rFonts w:ascii="GHEA Grapalat" w:hAnsi="GHEA Grapalat" w:cs="Sylfaen" w:hint="eastAsia"/>
        </w:rPr>
        <w:t>предусмотренным</w:t>
      </w:r>
      <w:r w:rsidRPr="007663F8">
        <w:rPr>
          <w:rFonts w:ascii="GHEA Grapalat" w:hAnsi="GHEA Grapalat" w:cs="Sylfaen"/>
        </w:rPr>
        <w:t xml:space="preserve"> </w:t>
      </w:r>
      <w:r w:rsidRPr="007663F8">
        <w:rPr>
          <w:rFonts w:ascii="GHEA Grapalat" w:hAnsi="GHEA Grapalat" w:cs="Sylfaen" w:hint="eastAsia"/>
        </w:rPr>
        <w:t>частью</w:t>
      </w:r>
      <w:r w:rsidRPr="007663F8">
        <w:rPr>
          <w:rFonts w:ascii="GHEA Grapalat" w:hAnsi="GHEA Grapalat" w:cs="Sylfaen"/>
        </w:rPr>
        <w:t xml:space="preserve"> 6 </w:t>
      </w:r>
      <w:r w:rsidRPr="007663F8">
        <w:rPr>
          <w:rFonts w:ascii="GHEA Grapalat" w:hAnsi="GHEA Grapalat" w:cs="Sylfaen" w:hint="eastAsia"/>
        </w:rPr>
        <w:t>статьи</w:t>
      </w:r>
      <w:r w:rsidRPr="007663F8">
        <w:rPr>
          <w:rFonts w:ascii="GHEA Grapalat" w:hAnsi="GHEA Grapalat" w:cs="Sylfaen"/>
        </w:rPr>
        <w:t xml:space="preserve"> 15 </w:t>
      </w:r>
      <w:r w:rsidRPr="007663F8">
        <w:rPr>
          <w:rFonts w:ascii="GHEA Grapalat" w:hAnsi="GHEA Grapalat" w:cs="Sylfaen" w:hint="eastAsia"/>
        </w:rPr>
        <w:t>Закона</w:t>
      </w:r>
      <w:r w:rsidRPr="007663F8">
        <w:rPr>
          <w:rFonts w:ascii="GHEA Grapalat" w:hAnsi="GHEA Grapalat" w:cs="Sylfaen"/>
        </w:rPr>
        <w:t xml:space="preserve"> </w:t>
      </w:r>
      <w:r w:rsidRPr="007663F8">
        <w:rPr>
          <w:rFonts w:ascii="GHEA Grapalat" w:hAnsi="GHEA Grapalat" w:cs="Sylfaen" w:hint="eastAsia"/>
        </w:rPr>
        <w:t>РА</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результате</w:t>
      </w:r>
      <w:r w:rsidRPr="007663F8">
        <w:rPr>
          <w:rFonts w:ascii="GHEA Grapalat" w:hAnsi="GHEA Grapalat" w:cs="Sylfaen"/>
        </w:rPr>
        <w:t xml:space="preserve"> </w:t>
      </w:r>
      <w:r w:rsidRPr="007663F8">
        <w:rPr>
          <w:rFonts w:ascii="GHEA Grapalat" w:hAnsi="GHEA Grapalat" w:cs="Sylfaen" w:hint="eastAsia"/>
        </w:rPr>
        <w:t>этого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целях</w:t>
      </w:r>
      <w:r w:rsidRPr="007663F8">
        <w:rPr>
          <w:rFonts w:ascii="GHEA Grapalat" w:hAnsi="GHEA Grapalat" w:cs="Sylfaen"/>
        </w:rPr>
        <w:t xml:space="preserve"> </w:t>
      </w:r>
      <w:r w:rsidRPr="007663F8">
        <w:rPr>
          <w:rFonts w:ascii="GHEA Grapalat" w:hAnsi="GHEA Grapalat" w:cs="Sylfaen" w:hint="eastAsia"/>
        </w:rPr>
        <w:t>заключения</w:t>
      </w:r>
      <w:r w:rsidRPr="007663F8">
        <w:rPr>
          <w:rFonts w:ascii="GHEA Grapalat" w:hAnsi="GHEA Grapalat" w:cs="Sylfaen"/>
        </w:rPr>
        <w:t xml:space="preserve"> </w:t>
      </w:r>
      <w:r w:rsidRPr="007663F8">
        <w:rPr>
          <w:rFonts w:ascii="GHEA Grapalat" w:hAnsi="GHEA Grapalat" w:cs="Sylfaen" w:hint="eastAsia"/>
        </w:rPr>
        <w:t>соглашения</w:t>
      </w:r>
      <w:r w:rsidRPr="007663F8">
        <w:rPr>
          <w:rFonts w:ascii="GHEA Grapalat" w:hAnsi="GHEA Grapalat" w:cs="Sylfaen"/>
        </w:rPr>
        <w:t xml:space="preserve"> </w:t>
      </w:r>
      <w:r w:rsidRPr="007663F8">
        <w:rPr>
          <w:rFonts w:ascii="GHEA Grapalat" w:hAnsi="GHEA Grapalat" w:cs="Sylfaen" w:hint="eastAsia"/>
        </w:rPr>
        <w:t>лицо</w:t>
      </w:r>
      <w:r w:rsidRPr="007663F8">
        <w:rPr>
          <w:rFonts w:ascii="GHEA Grapalat" w:hAnsi="GHEA Grapalat" w:cs="Sylfaen"/>
        </w:rPr>
        <w:t xml:space="preserve">, </w:t>
      </w:r>
      <w:r w:rsidRPr="007663F8">
        <w:rPr>
          <w:rFonts w:ascii="GHEA Grapalat" w:hAnsi="GHEA Grapalat" w:cs="Sylfaen" w:hint="eastAsia"/>
        </w:rPr>
        <w:t>заключившее</w:t>
      </w:r>
      <w:r w:rsidRPr="007663F8">
        <w:rPr>
          <w:rFonts w:ascii="GHEA Grapalat" w:hAnsi="GHEA Grapalat" w:cs="Sylfaen"/>
        </w:rPr>
        <w:t xml:space="preserve"> </w:t>
      </w:r>
      <w:r w:rsidRPr="007663F8">
        <w:rPr>
          <w:rFonts w:ascii="GHEA Grapalat" w:hAnsi="GHEA Grapalat" w:cs="Sylfaen" w:hint="eastAsia"/>
        </w:rPr>
        <w:t>договор</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установленный</w:t>
      </w:r>
      <w:r w:rsidRPr="007663F8">
        <w:rPr>
          <w:rFonts w:ascii="GHEA Grapalat" w:hAnsi="GHEA Grapalat" w:cs="Sylfaen"/>
        </w:rPr>
        <w:t xml:space="preserve"> </w:t>
      </w:r>
      <w:r w:rsidRPr="007663F8">
        <w:rPr>
          <w:rFonts w:ascii="GHEA Grapalat" w:hAnsi="GHEA Grapalat" w:cs="Sylfaen" w:hint="eastAsia"/>
        </w:rPr>
        <w:t>срок</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представленного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виде</w:t>
      </w:r>
      <w:r w:rsidRPr="007663F8">
        <w:rPr>
          <w:rFonts w:ascii="GHEA Grapalat" w:hAnsi="GHEA Grapalat" w:cs="Sylfaen"/>
        </w:rPr>
        <w:t xml:space="preserve"> </w:t>
      </w:r>
      <w:r w:rsidRPr="007663F8">
        <w:rPr>
          <w:rFonts w:ascii="GHEA Grapalat" w:hAnsi="GHEA Grapalat" w:cs="Sylfaen" w:hint="eastAsia"/>
        </w:rPr>
        <w:t>односторонне</w:t>
      </w:r>
      <w:r w:rsidRPr="007663F8">
        <w:rPr>
          <w:rFonts w:ascii="GHEA Grapalat" w:hAnsi="GHEA Grapalat" w:cs="Sylfaen"/>
        </w:rPr>
        <w:t xml:space="preserve"> </w:t>
      </w:r>
      <w:r w:rsidRPr="007663F8">
        <w:rPr>
          <w:rFonts w:ascii="GHEA Grapalat" w:hAnsi="GHEA Grapalat" w:cs="Sylfaen" w:hint="eastAsia"/>
        </w:rPr>
        <w:t>утвержденного</w:t>
      </w:r>
      <w:r w:rsidRPr="007663F8">
        <w:rPr>
          <w:rFonts w:ascii="GHEA Grapalat" w:hAnsi="GHEA Grapalat" w:cs="Sylfaen"/>
        </w:rPr>
        <w:t xml:space="preserve"> </w:t>
      </w:r>
      <w:r w:rsidRPr="007663F8">
        <w:rPr>
          <w:rFonts w:ascii="GHEA Grapalat" w:hAnsi="GHEA Grapalat" w:cs="Sylfaen" w:hint="eastAsia"/>
        </w:rPr>
        <w:t>заявления</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далее</w:t>
      </w:r>
      <w:r w:rsidRPr="007663F8">
        <w:rPr>
          <w:rFonts w:ascii="GHEA Grapalat" w:hAnsi="GHEA Grapalat" w:cs="Sylfaen"/>
        </w:rPr>
        <w:t xml:space="preserve"> </w:t>
      </w:r>
      <w:r w:rsidRPr="007663F8">
        <w:rPr>
          <w:rFonts w:ascii="GHEA Grapalat" w:hAnsi="GHEA Grapalat" w:cs="Sylfaen" w:hint="eastAsia"/>
        </w:rPr>
        <w:t>также</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заменяет</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банковскую</w:t>
      </w:r>
      <w:r w:rsidRPr="007663F8">
        <w:rPr>
          <w:rFonts w:ascii="GHEA Grapalat" w:hAnsi="GHEA Grapalat" w:cs="Sylfaen"/>
        </w:rPr>
        <w:t xml:space="preserve"> </w:t>
      </w:r>
      <w:r w:rsidRPr="007663F8">
        <w:rPr>
          <w:rFonts w:ascii="GHEA Grapalat" w:hAnsi="GHEA Grapalat" w:cs="Sylfaen" w:hint="eastAsia"/>
        </w:rPr>
        <w:t>гарантию</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наличные</w:t>
      </w:r>
      <w:r w:rsidRPr="007663F8">
        <w:rPr>
          <w:rFonts w:ascii="GHEA Grapalat" w:hAnsi="GHEA Grapalat" w:cs="Sylfaen"/>
        </w:rPr>
        <w:t xml:space="preserve"> </w:t>
      </w:r>
      <w:r w:rsidRPr="007663F8">
        <w:rPr>
          <w:rFonts w:ascii="GHEA Grapalat" w:hAnsi="GHEA Grapalat" w:cs="Sylfaen" w:hint="eastAsia"/>
        </w:rPr>
        <w:t>деньги</w:t>
      </w:r>
      <w:r w:rsidRPr="007663F8">
        <w:rPr>
          <w:rFonts w:ascii="GHEA Grapalat" w:hAnsi="GHEA Grapalat" w:cs="Sylfaen"/>
        </w:rPr>
        <w:t xml:space="preserve">, </w:t>
      </w:r>
      <w:r w:rsidRPr="007663F8">
        <w:rPr>
          <w:rFonts w:ascii="GHEA Grapalat" w:hAnsi="GHEA Grapalat" w:cs="Sylfaen" w:hint="eastAsia"/>
        </w:rPr>
        <w:t>то</w:t>
      </w:r>
      <w:r w:rsidRPr="007663F8">
        <w:rPr>
          <w:rFonts w:ascii="GHEA Grapalat" w:hAnsi="GHEA Grapalat" w:cs="Sylfaen"/>
        </w:rPr>
        <w:t xml:space="preserve"> </w:t>
      </w:r>
      <w:r w:rsidRPr="007663F8">
        <w:rPr>
          <w:rFonts w:ascii="GHEA Grapalat" w:hAnsi="GHEA Grapalat" w:cs="Sylfaen" w:hint="eastAsia"/>
        </w:rPr>
        <w:t>это</w:t>
      </w:r>
      <w:r w:rsidRPr="007663F8">
        <w:rPr>
          <w:rFonts w:ascii="GHEA Grapalat" w:hAnsi="GHEA Grapalat" w:cs="Sylfaen"/>
        </w:rPr>
        <w:t xml:space="preserve"> </w:t>
      </w:r>
      <w:r w:rsidRPr="007663F8">
        <w:rPr>
          <w:rFonts w:ascii="GHEA Grapalat" w:hAnsi="GHEA Grapalat" w:cs="Sylfaen" w:hint="eastAsia"/>
        </w:rPr>
        <w:t>обстоятельство</w:t>
      </w:r>
      <w:r w:rsidRPr="007663F8">
        <w:rPr>
          <w:rFonts w:ascii="GHEA Grapalat" w:hAnsi="GHEA Grapalat" w:cs="Sylfaen"/>
        </w:rPr>
        <w:t xml:space="preserve"> </w:t>
      </w:r>
      <w:r w:rsidRPr="007663F8">
        <w:rPr>
          <w:rFonts w:ascii="GHEA Grapalat" w:hAnsi="GHEA Grapalat" w:cs="Sylfaen" w:hint="eastAsia"/>
        </w:rPr>
        <w:t>считается</w:t>
      </w:r>
      <w:r w:rsidRPr="007663F8">
        <w:rPr>
          <w:rFonts w:ascii="GHEA Grapalat" w:hAnsi="GHEA Grapalat" w:cs="Sylfaen"/>
        </w:rPr>
        <w:t xml:space="preserve"> </w:t>
      </w:r>
      <w:r w:rsidRPr="007663F8">
        <w:rPr>
          <w:rFonts w:ascii="GHEA Grapalat" w:hAnsi="GHEA Grapalat" w:cs="Sylfaen" w:hint="eastAsia"/>
        </w:rPr>
        <w:t>нарушением</w:t>
      </w:r>
      <w:r w:rsidRPr="007663F8">
        <w:rPr>
          <w:rFonts w:ascii="GHEA Grapalat" w:hAnsi="GHEA Grapalat" w:cs="Sylfaen"/>
        </w:rPr>
        <w:t xml:space="preserve"> </w:t>
      </w:r>
      <w:r w:rsidRPr="007663F8">
        <w:rPr>
          <w:rFonts w:ascii="GHEA Grapalat" w:hAnsi="GHEA Grapalat" w:cs="Sylfaen" w:hint="eastAsia"/>
        </w:rPr>
        <w:t>обязательства</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рамках</w:t>
      </w:r>
      <w:r w:rsidRPr="007663F8">
        <w:rPr>
          <w:rFonts w:ascii="GHEA Grapalat" w:hAnsi="GHEA Grapalat" w:cs="Sylfaen"/>
        </w:rPr>
        <w:t xml:space="preserve"> </w:t>
      </w:r>
      <w:r w:rsidRPr="007663F8">
        <w:rPr>
          <w:rFonts w:ascii="GHEA Grapalat" w:hAnsi="GHEA Grapalat" w:cs="Sylfaen" w:hint="eastAsia"/>
        </w:rPr>
        <w:t>процесса</w:t>
      </w:r>
      <w:r w:rsidRPr="007663F8">
        <w:rPr>
          <w:rFonts w:ascii="GHEA Grapalat" w:hAnsi="GHEA Grapalat" w:cs="Sylfaen"/>
        </w:rPr>
        <w:t xml:space="preserve"> </w:t>
      </w:r>
      <w:r w:rsidRPr="007663F8">
        <w:rPr>
          <w:rFonts w:ascii="GHEA Grapalat" w:hAnsi="GHEA Grapalat" w:cs="Sylfaen" w:hint="eastAsia"/>
        </w:rPr>
        <w:t>закупки</w:t>
      </w:r>
      <w:r w:rsidRPr="00C651AE">
        <w:rPr>
          <w:rFonts w:ascii="GHEA Grapalat" w:hAnsi="GHEA Grapalat" w:cs="Sylfaen"/>
        </w:rPr>
        <w:t>,</w:t>
      </w:r>
    </w:p>
    <w:p w14:paraId="026D3E21" w14:textId="77777777" w:rsidR="005E24DA" w:rsidRPr="00C651AE" w:rsidRDefault="005E24DA" w:rsidP="007F31CF">
      <w:pPr>
        <w:widowControl w:val="0"/>
        <w:tabs>
          <w:tab w:val="left" w:pos="0"/>
        </w:tabs>
        <w:ind w:left="-426" w:firstLine="426"/>
        <w:jc w:val="both"/>
        <w:rPr>
          <w:rFonts w:ascii="GHEA Grapalat" w:hAnsi="GHEA Grapalat" w:cs="Sylfaen"/>
        </w:rPr>
      </w:pPr>
      <w:r>
        <w:rPr>
          <w:rFonts w:ascii="GHEA Grapalat" w:hAnsi="GHEA Grapalat" w:cs="Sylfaen"/>
        </w:rPr>
        <w:t>-</w:t>
      </w:r>
      <w:r>
        <w:rPr>
          <w:rFonts w:ascii="GHEA Grapalat" w:hAnsi="GHEA Grapalat"/>
        </w:rPr>
        <w:t xml:space="preserve"> </w:t>
      </w:r>
      <w:r w:rsidRPr="00C651AE">
        <w:rPr>
          <w:rFonts w:ascii="GHEA Grapalat" w:hAnsi="GHEA Grapalat" w:cs="Sylfaen"/>
        </w:rPr>
        <w:t>обстоятельство, предусмотренное в пункте 8.9.1 части 1 настоящего приглашения, не считается нарушением обязательств, взятых в рамках процесса закупки.</w:t>
      </w:r>
    </w:p>
    <w:bookmarkEnd w:id="16"/>
    <w:p w14:paraId="33F53A73" w14:textId="77777777" w:rsidR="005E24DA" w:rsidRPr="009044F1" w:rsidRDefault="005E24DA" w:rsidP="007F31CF">
      <w:pPr>
        <w:widowControl w:val="0"/>
        <w:tabs>
          <w:tab w:val="left" w:pos="1276"/>
        </w:tabs>
        <w:ind w:firstLine="567"/>
        <w:jc w:val="both"/>
        <w:rPr>
          <w:rFonts w:ascii="GHEA Grapalat" w:hAnsi="GHEA Grapalat"/>
        </w:rPr>
      </w:pPr>
      <w:r>
        <w:rPr>
          <w:rFonts w:ascii="GHEA Grapalat" w:hAnsi="GHEA Grapalat"/>
        </w:rPr>
        <w:t>8.1</w:t>
      </w:r>
      <w:r>
        <w:rPr>
          <w:rFonts w:ascii="GHEA Grapalat" w:hAnsi="GHEA Grapalat"/>
          <w:lang w:val="hy-AM"/>
        </w:rPr>
        <w:t>5</w:t>
      </w:r>
      <w:r>
        <w:rPr>
          <w:rFonts w:ascii="GHEA Grapalat" w:hAnsi="GHEA Grapalat"/>
        </w:rPr>
        <w:t xml:space="preserve">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14:paraId="61D02C0A" w14:textId="77777777" w:rsidR="005E24DA" w:rsidRDefault="005E24DA" w:rsidP="007F31CF">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Pr>
          <w:rFonts w:ascii="GHEA Grapalat" w:hAnsi="GHEA Grapalat"/>
          <w:sz w:val="24"/>
          <w:szCs w:val="24"/>
          <w:lang w:val="hy-AM"/>
        </w:rPr>
        <w:t>6</w:t>
      </w:r>
      <w:r>
        <w:rPr>
          <w:rFonts w:ascii="GHEA Grapalat" w:hAnsi="GHEA Grapalat"/>
          <w:sz w:val="24"/>
          <w:szCs w:val="24"/>
        </w:rPr>
        <w:t xml:space="preserve"> </w:t>
      </w:r>
      <w:r w:rsidRPr="00A74478">
        <w:rPr>
          <w:rFonts w:ascii="GHEA Grapalat" w:hAnsi="GHEA Grapalat"/>
          <w:sz w:val="24"/>
          <w:szCs w:val="24"/>
        </w:rPr>
        <w:t>Документы, указанные в пункт</w:t>
      </w:r>
      <w:r>
        <w:rPr>
          <w:rFonts w:ascii="GHEA Grapalat" w:hAnsi="GHEA Grapalat"/>
          <w:sz w:val="24"/>
          <w:szCs w:val="24"/>
        </w:rPr>
        <w:t>е</w:t>
      </w:r>
      <w:r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0A365972" w14:textId="77777777" w:rsidR="005E24DA" w:rsidRPr="001439BD" w:rsidRDefault="005E24DA" w:rsidP="007F31CF">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lang w:val="hy-AM"/>
        </w:rPr>
        <w:t>7</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62122DC6" w14:textId="77777777" w:rsidR="005E24DA" w:rsidRPr="009044F1" w:rsidRDefault="005E24DA" w:rsidP="007F31CF">
      <w:pPr>
        <w:widowControl w:val="0"/>
        <w:tabs>
          <w:tab w:val="left" w:pos="1276"/>
        </w:tabs>
        <w:ind w:firstLine="567"/>
        <w:jc w:val="both"/>
        <w:rPr>
          <w:rFonts w:ascii="GHEA Grapalat" w:hAnsi="GHEA Grapalat" w:cs="Sylfaen"/>
        </w:rPr>
      </w:pPr>
      <w:r w:rsidRPr="009044F1">
        <w:rPr>
          <w:rFonts w:ascii="GHEA Grapalat" w:hAnsi="GHEA Grapalat"/>
        </w:rPr>
        <w:t>8.</w:t>
      </w:r>
      <w:r w:rsidRPr="000811C1">
        <w:rPr>
          <w:rFonts w:ascii="GHEA Grapalat" w:hAnsi="GHEA Grapalat"/>
        </w:rPr>
        <w:t>1</w:t>
      </w:r>
      <w:r>
        <w:rPr>
          <w:rFonts w:ascii="GHEA Grapalat" w:hAnsi="GHEA Grapalat"/>
          <w:lang w:val="hy-AM"/>
        </w:rPr>
        <w:t>8</w:t>
      </w:r>
      <w:r w:rsidRPr="00EE0CB1">
        <w:rPr>
          <w:rFonts w:ascii="GHEA Grapalat" w:hAnsi="GHEA Grapalat"/>
        </w:rPr>
        <w:t>.</w:t>
      </w:r>
      <w:r w:rsidRPr="005114D0">
        <w:rPr>
          <w:rFonts w:ascii="GHEA Grapalat" w:hAnsi="GHEA Grapalat"/>
        </w:rPr>
        <w:tab/>
      </w:r>
      <w:r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6E72EA15" w14:textId="77777777" w:rsidR="005E24DA" w:rsidRPr="009044F1" w:rsidRDefault="005E24DA" w:rsidP="007F31CF">
      <w:pPr>
        <w:widowControl w:val="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498B09B6" w14:textId="77777777" w:rsidR="005E24DA" w:rsidRPr="00D3436F" w:rsidRDefault="005E24DA" w:rsidP="007F31CF">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76005C1D" w14:textId="77777777" w:rsidR="005E24DA" w:rsidRPr="008A3C60" w:rsidRDefault="005E24DA" w:rsidP="007F31CF">
      <w:pPr>
        <w:pStyle w:val="BodyTextIndent2"/>
        <w:widowControl w:val="0"/>
        <w:spacing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0E02E324" w14:textId="77777777" w:rsidR="005E24DA" w:rsidRPr="009044F1" w:rsidRDefault="005E24DA" w:rsidP="007F31CF">
      <w:pPr>
        <w:widowControl w:val="0"/>
        <w:tabs>
          <w:tab w:val="left" w:pos="1276"/>
        </w:tabs>
        <w:ind w:firstLine="567"/>
        <w:jc w:val="both"/>
        <w:rPr>
          <w:rFonts w:ascii="GHEA Grapalat" w:hAnsi="GHEA Grapalat"/>
        </w:rPr>
      </w:pPr>
      <w:r w:rsidRPr="009044F1">
        <w:rPr>
          <w:rFonts w:ascii="GHEA Grapalat" w:hAnsi="GHEA Grapalat"/>
        </w:rPr>
        <w:t>8.2</w:t>
      </w:r>
      <w:r>
        <w:rPr>
          <w:rFonts w:ascii="GHEA Grapalat" w:hAnsi="GHEA Grapalat"/>
          <w:lang w:val="hy-AM"/>
        </w:rPr>
        <w:t>0</w:t>
      </w:r>
      <w:r w:rsidRPr="009F2C5D">
        <w:rPr>
          <w:rFonts w:ascii="GHEA Grapalat" w:hAnsi="GHEA Grapalat"/>
        </w:rPr>
        <w:t>.</w:t>
      </w:r>
      <w:r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Pr>
          <w:rFonts w:ascii="GHEA Grapalat" w:hAnsi="GHEA Grapalat"/>
        </w:rPr>
        <w:t xml:space="preserve">решением </w:t>
      </w:r>
      <w:r w:rsidRPr="009044F1">
        <w:rPr>
          <w:rFonts w:ascii="GHEA Grapalat" w:hAnsi="GHEA Grapalat"/>
        </w:rPr>
        <w:t>комисси</w:t>
      </w:r>
      <w:r>
        <w:rPr>
          <w:rFonts w:ascii="GHEA Grapalat" w:hAnsi="GHEA Grapalat"/>
        </w:rPr>
        <w:t>и</w:t>
      </w:r>
      <w:r w:rsidRPr="009044F1">
        <w:rPr>
          <w:rFonts w:ascii="GHEA Grapalat" w:hAnsi="GHEA Grapalat"/>
        </w:rPr>
        <w:t xml:space="preserve"> отобранн</w:t>
      </w:r>
      <w:r>
        <w:rPr>
          <w:rFonts w:ascii="GHEA Grapalat" w:hAnsi="GHEA Grapalat"/>
        </w:rPr>
        <w:t xml:space="preserve">ым </w:t>
      </w:r>
      <w:r w:rsidRPr="009044F1">
        <w:rPr>
          <w:rFonts w:ascii="GHEA Grapalat" w:hAnsi="GHEA Grapalat"/>
        </w:rPr>
        <w:t xml:space="preserve"> участник</w:t>
      </w:r>
      <w:r>
        <w:rPr>
          <w:rFonts w:ascii="GHEA Grapalat" w:hAnsi="GHEA Grapalat"/>
        </w:rPr>
        <w:t xml:space="preserve">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w:t>
      </w:r>
      <w:r w:rsidRPr="009044F1">
        <w:rPr>
          <w:rFonts w:ascii="GHEA Grapalat" w:hAnsi="GHEA Grapalat"/>
        </w:rPr>
        <w:t xml:space="preserve"> примен</w:t>
      </w:r>
      <w:r>
        <w:rPr>
          <w:rFonts w:ascii="GHEA Grapalat" w:hAnsi="GHEA Grapalat"/>
        </w:rPr>
        <w:t>ением</w:t>
      </w:r>
      <w:r w:rsidRPr="009044F1">
        <w:rPr>
          <w:rFonts w:ascii="GHEA Grapalat" w:hAnsi="GHEA Grapalat"/>
        </w:rPr>
        <w:t xml:space="preserve"> процедур</w:t>
      </w:r>
      <w:r>
        <w:rPr>
          <w:rFonts w:ascii="GHEA Grapalat" w:hAnsi="GHEA Grapalat"/>
        </w:rPr>
        <w:t>ы</w:t>
      </w:r>
      <w:r w:rsidRPr="009044F1">
        <w:rPr>
          <w:rFonts w:ascii="GHEA Grapalat" w:hAnsi="GHEA Grapalat"/>
        </w:rPr>
        <w:t>, установленн</w:t>
      </w:r>
      <w:r>
        <w:rPr>
          <w:rFonts w:ascii="GHEA Grapalat" w:hAnsi="GHEA Grapalat"/>
        </w:rPr>
        <w:t>ой</w:t>
      </w:r>
      <w:r w:rsidRPr="009044F1">
        <w:rPr>
          <w:rFonts w:ascii="GHEA Grapalat" w:hAnsi="GHEA Grapalat"/>
        </w:rPr>
        <w:t xml:space="preserve"> пунктами 8.13-8.</w:t>
      </w:r>
      <w:r>
        <w:rPr>
          <w:rFonts w:ascii="GHEA Grapalat" w:hAnsi="GHEA Grapalat"/>
        </w:rPr>
        <w:t>19</w:t>
      </w:r>
      <w:r w:rsidRPr="009044F1">
        <w:rPr>
          <w:rFonts w:ascii="GHEA Grapalat" w:hAnsi="GHEA Grapalat"/>
        </w:rPr>
        <w:t xml:space="preserve"> </w:t>
      </w:r>
      <w:r w:rsidRPr="009044F1">
        <w:rPr>
          <w:rFonts w:ascii="GHEA Grapalat" w:hAnsi="GHEA Grapalat"/>
        </w:rPr>
        <w:lastRenderedPageBreak/>
        <w:t>части 1 настоящего Приглашения.</w:t>
      </w:r>
    </w:p>
    <w:p w14:paraId="1FD0A476" w14:textId="77777777" w:rsidR="005E24DA" w:rsidRPr="009044F1" w:rsidRDefault="005E24DA" w:rsidP="007F31CF">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lang w:val="hy-AM"/>
        </w:rPr>
        <w:t>1</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242082E" w14:textId="77777777" w:rsidR="005E24DA" w:rsidRPr="005114D0" w:rsidRDefault="005E24DA" w:rsidP="007F31CF">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5A4080DC" w14:textId="77777777" w:rsidR="005E24DA" w:rsidRPr="00374F4A" w:rsidRDefault="005E24DA" w:rsidP="007F31CF">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8.2</w:t>
      </w:r>
      <w:r>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779C61F1" w14:textId="77777777" w:rsidR="005E24DA" w:rsidRPr="009044F1" w:rsidRDefault="005E24DA" w:rsidP="007F31CF">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5665B94" w14:textId="77777777" w:rsidR="005E24DA" w:rsidRPr="009044F1" w:rsidRDefault="005E24DA" w:rsidP="007F31CF">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1)</w:t>
      </w:r>
      <w:r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2D40E84" w14:textId="77777777" w:rsidR="005E24DA" w:rsidRPr="009044F1" w:rsidRDefault="005E24DA" w:rsidP="007F31CF">
      <w:pPr>
        <w:pStyle w:val="norm"/>
        <w:widowControl w:val="0"/>
        <w:tabs>
          <w:tab w:val="left" w:pos="1134"/>
        </w:tabs>
        <w:spacing w:line="240" w:lineRule="auto"/>
        <w:ind w:firstLine="567"/>
        <w:rPr>
          <w:rFonts w:ascii="GHEA Grapalat" w:hAnsi="GHEA Grapalat"/>
          <w:spacing w:val="-6"/>
          <w:sz w:val="24"/>
          <w:szCs w:val="24"/>
        </w:rPr>
      </w:pPr>
      <w:r w:rsidRPr="009044F1">
        <w:rPr>
          <w:rFonts w:ascii="GHEA Grapalat" w:hAnsi="GHEA Grapalat"/>
          <w:sz w:val="24"/>
          <w:szCs w:val="24"/>
        </w:rPr>
        <w:t>2)</w:t>
      </w:r>
      <w:r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1C3D97F3" w14:textId="77777777" w:rsidR="005E24DA" w:rsidRPr="000811C1" w:rsidRDefault="005E24DA" w:rsidP="007F31CF">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4</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14:paraId="01FB0F63" w14:textId="77777777" w:rsidR="005E24DA" w:rsidRPr="009044F1" w:rsidRDefault="005E24DA" w:rsidP="007F31CF">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w:t>
      </w:r>
      <w:r>
        <w:rPr>
          <w:rFonts w:ascii="GHEA Grapalat" w:hAnsi="GHEA Grapalat"/>
          <w:sz w:val="24"/>
          <w:szCs w:val="24"/>
          <w:lang w:val="hy-AM"/>
        </w:rPr>
        <w:t>5</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178A05BC" w14:textId="516B5E20" w:rsidR="005E24DA" w:rsidRDefault="005E24DA" w:rsidP="007F31CF">
      <w:pPr>
        <w:pStyle w:val="BodyTextIndent2"/>
        <w:widowControl w:val="0"/>
        <w:spacing w:line="240" w:lineRule="auto"/>
        <w:ind w:firstLine="567"/>
        <w:rPr>
          <w:ins w:id="17" w:author="Vardan" w:date="2022-05-29T22:14:00Z"/>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Pr="002155A6">
        <w:rPr>
          <w:rFonts w:ascii="GHEA Grapalat" w:hAnsi="GHEA Grapalat"/>
          <w:b/>
          <w:bCs/>
          <w:sz w:val="24"/>
          <w:szCs w:val="24"/>
        </w:rPr>
        <w:t>"</w:t>
      </w:r>
      <w:r w:rsidR="002155A6" w:rsidRPr="002155A6">
        <w:rPr>
          <w:rFonts w:ascii="GHEA Grapalat" w:hAnsi="GHEA Grapalat"/>
          <w:b/>
          <w:bCs/>
          <w:sz w:val="24"/>
          <w:szCs w:val="24"/>
        </w:rPr>
        <w:t>10</w:t>
      </w:r>
      <w:r w:rsidRPr="002155A6">
        <w:rPr>
          <w:rFonts w:ascii="GHEA Grapalat" w:hAnsi="GHEA Grapalat"/>
          <w:b/>
          <w:bCs/>
          <w:sz w:val="24"/>
          <w:szCs w:val="24"/>
        </w:rPr>
        <w:t>"</w:t>
      </w:r>
      <w:r w:rsidRPr="009044F1">
        <w:rPr>
          <w:rFonts w:ascii="GHEA Grapalat" w:hAnsi="GHEA Grapalat"/>
          <w:sz w:val="24"/>
          <w:szCs w:val="24"/>
        </w:rPr>
        <w:t xml:space="preserve"> календарных дней. </w:t>
      </w:r>
      <w:r>
        <w:rPr>
          <w:rFonts w:ascii="GHEA Grapalat" w:hAnsi="GHEA Grapalat"/>
          <w:sz w:val="24"/>
          <w:szCs w:val="24"/>
        </w:rPr>
        <w:t xml:space="preserve"> </w:t>
      </w:r>
      <w:r w:rsidRPr="009044F1">
        <w:rPr>
          <w:rFonts w:ascii="GHEA Grapalat" w:hAnsi="GHEA Grapalat"/>
          <w:sz w:val="24"/>
          <w:szCs w:val="24"/>
        </w:rPr>
        <w:t>Период ожидания</w:t>
      </w:r>
      <w:r>
        <w:rPr>
          <w:rFonts w:ascii="GHEA Grapalat" w:hAnsi="GHEA Grapalat"/>
          <w:sz w:val="24"/>
          <w:szCs w:val="24"/>
        </w:rPr>
        <w:t>:</w:t>
      </w:r>
    </w:p>
    <w:p w14:paraId="250ABCB1" w14:textId="77777777" w:rsidR="005E24DA" w:rsidRPr="00A53A6A" w:rsidRDefault="005E24DA" w:rsidP="007F31CF">
      <w:pPr>
        <w:pStyle w:val="BodyTextIndent2"/>
        <w:widowControl w:val="0"/>
        <w:numPr>
          <w:ilvl w:val="0"/>
          <w:numId w:val="30"/>
        </w:numPr>
        <w:spacing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27F5900B" w14:textId="77777777" w:rsidR="005E24DA" w:rsidRDefault="005E24DA" w:rsidP="007F31CF">
      <w:pPr>
        <w:pStyle w:val="norm"/>
        <w:widowControl w:val="0"/>
        <w:numPr>
          <w:ilvl w:val="0"/>
          <w:numId w:val="30"/>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12A3C340" w14:textId="77777777" w:rsidR="005E24DA" w:rsidRDefault="005E24DA" w:rsidP="007F31CF">
      <w:pPr>
        <w:pStyle w:val="norm"/>
        <w:widowControl w:val="0"/>
        <w:tabs>
          <w:tab w:val="left" w:pos="1276"/>
        </w:tabs>
        <w:spacing w:line="240" w:lineRule="auto"/>
        <w:ind w:left="142" w:firstLine="0"/>
        <w:rPr>
          <w:rFonts w:ascii="GHEA Grapalat" w:hAnsi="GHEA Grapalat"/>
          <w:sz w:val="24"/>
          <w:szCs w:val="24"/>
        </w:rPr>
      </w:pPr>
    </w:p>
    <w:p w14:paraId="2F862C24" w14:textId="77777777" w:rsidR="005E24DA" w:rsidRPr="00747338" w:rsidRDefault="005E24DA" w:rsidP="007F31CF">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5CE2C06B" w14:textId="77777777" w:rsidR="005E24DA" w:rsidRDefault="005E24DA" w:rsidP="007F31CF">
      <w:pPr>
        <w:widowControl w:val="0"/>
        <w:jc w:val="center"/>
        <w:rPr>
          <w:rFonts w:ascii="GHEA Grapalat" w:hAnsi="GHEA Grapalat"/>
          <w:b/>
        </w:rPr>
      </w:pPr>
    </w:p>
    <w:p w14:paraId="01FC9DD8" w14:textId="77777777" w:rsidR="005E24DA" w:rsidRDefault="005E24DA" w:rsidP="007F31CF">
      <w:pPr>
        <w:widowControl w:val="0"/>
        <w:jc w:val="center"/>
        <w:rPr>
          <w:rFonts w:ascii="GHEA Grapalat" w:hAnsi="GHEA Grapalat"/>
          <w:b/>
        </w:rPr>
      </w:pPr>
      <w:r w:rsidRPr="009044F1">
        <w:rPr>
          <w:rFonts w:ascii="GHEA Grapalat" w:hAnsi="GHEA Grapalat"/>
          <w:b/>
        </w:rPr>
        <w:t xml:space="preserve">9. ЗАКЛЮЧЕНИЕ ДОГОВОРА </w:t>
      </w:r>
    </w:p>
    <w:p w14:paraId="53401A32" w14:textId="77777777" w:rsidR="005E24DA" w:rsidRPr="009044F1" w:rsidRDefault="005E24DA" w:rsidP="007F31CF">
      <w:pPr>
        <w:widowControl w:val="0"/>
        <w:jc w:val="center"/>
        <w:rPr>
          <w:rFonts w:ascii="GHEA Grapalat" w:hAnsi="GHEA Grapalat" w:cs="Arial"/>
          <w:b/>
          <w:iCs/>
        </w:rPr>
      </w:pPr>
    </w:p>
    <w:p w14:paraId="5D39C8E1" w14:textId="77777777" w:rsidR="005E24DA" w:rsidRPr="009044F1" w:rsidRDefault="005E24DA" w:rsidP="007F31CF">
      <w:pPr>
        <w:widowControl w:val="0"/>
        <w:tabs>
          <w:tab w:val="left" w:pos="1134"/>
        </w:tabs>
        <w:ind w:firstLine="567"/>
        <w:jc w:val="both"/>
        <w:rPr>
          <w:rFonts w:ascii="GHEA Grapalat" w:hAnsi="GHEA Grapalat" w:cs="Sylfaen"/>
        </w:rPr>
      </w:pPr>
      <w:r w:rsidRPr="009044F1">
        <w:rPr>
          <w:rFonts w:ascii="GHEA Grapalat" w:hAnsi="GHEA Grapalat"/>
        </w:rPr>
        <w:t>9.1</w:t>
      </w:r>
      <w:r w:rsidRPr="002A3FC1">
        <w:rPr>
          <w:rFonts w:ascii="GHEA Grapalat" w:hAnsi="GHEA Grapalat"/>
        </w:rPr>
        <w:t>.</w:t>
      </w:r>
      <w:r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0CDC52FB" w14:textId="77777777" w:rsidR="005E24DA" w:rsidRPr="009044F1" w:rsidRDefault="005E24DA" w:rsidP="007F31CF">
      <w:pPr>
        <w:widowControl w:val="0"/>
        <w:tabs>
          <w:tab w:val="left" w:pos="1134"/>
        </w:tabs>
        <w:ind w:firstLine="567"/>
        <w:jc w:val="both"/>
        <w:rPr>
          <w:rFonts w:ascii="GHEA Grapalat" w:hAnsi="GHEA Grapalat" w:cs="Sylfaen"/>
        </w:rPr>
      </w:pPr>
      <w:r w:rsidRPr="009044F1">
        <w:rPr>
          <w:rFonts w:ascii="GHEA Grapalat" w:hAnsi="GHEA Grapalat"/>
        </w:rPr>
        <w:lastRenderedPageBreak/>
        <w:t>9.2.</w:t>
      </w:r>
      <w:r w:rsidRPr="005114D0">
        <w:rPr>
          <w:rFonts w:ascii="GHEA Grapalat" w:hAnsi="GHEA Grapalat"/>
        </w:rPr>
        <w:tab/>
      </w:r>
      <w:r>
        <w:rPr>
          <w:rFonts w:ascii="GHEA Grapalat" w:hAnsi="GHEA Grapalat"/>
        </w:rPr>
        <w:t>На четвертый рабочий день</w:t>
      </w:r>
      <w:r w:rsidRPr="009044F1">
        <w:rPr>
          <w:rFonts w:ascii="GHEA Grapalat" w:hAnsi="GHEA Grapalat"/>
        </w:rPr>
        <w:t>,, следующи</w:t>
      </w:r>
      <w:r>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Pr>
          <w:rFonts w:ascii="GHEA Grapalat" w:hAnsi="GHEA Grapalat"/>
        </w:rPr>
        <w:t>2</w:t>
      </w:r>
      <w:r>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Pr>
          <w:rFonts w:ascii="GHEA Grapalat" w:hAnsi="GHEA Grapalat"/>
        </w:rPr>
        <w:t>2</w:t>
      </w:r>
      <w:r>
        <w:rPr>
          <w:rFonts w:ascii="GHEA Grapalat" w:hAnsi="GHEA Grapalat"/>
          <w:lang w:val="hy-AM"/>
        </w:rPr>
        <w:t>5</w:t>
      </w:r>
      <w:r w:rsidRPr="009044F1">
        <w:rPr>
          <w:rFonts w:ascii="GHEA Grapalat" w:hAnsi="GHEA Grapalat"/>
        </w:rPr>
        <w:t xml:space="preserve"> части 1 настоящего Приглашения.</w:t>
      </w:r>
    </w:p>
    <w:p w14:paraId="7B682898" w14:textId="77777777" w:rsidR="005E24DA" w:rsidRPr="009044F1" w:rsidRDefault="005E24DA" w:rsidP="007F31CF">
      <w:pPr>
        <w:widowControl w:val="0"/>
        <w:tabs>
          <w:tab w:val="left" w:pos="1134"/>
        </w:tabs>
        <w:ind w:firstLine="567"/>
        <w:jc w:val="both"/>
        <w:rPr>
          <w:rFonts w:ascii="GHEA Grapalat" w:hAnsi="GHEA Grapalat" w:cs="Sylfaen"/>
        </w:rPr>
      </w:pPr>
      <w:r w:rsidRPr="009044F1">
        <w:rPr>
          <w:rFonts w:ascii="GHEA Grapalat" w:hAnsi="GHEA Grapalat"/>
        </w:rPr>
        <w:t>9.3.</w:t>
      </w:r>
      <w:r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65EA3F03" w14:textId="77777777" w:rsidR="005E24DA" w:rsidRPr="009044F1" w:rsidRDefault="005E24DA" w:rsidP="007F31CF">
      <w:pPr>
        <w:widowControl w:val="0"/>
        <w:tabs>
          <w:tab w:val="left" w:pos="1134"/>
        </w:tabs>
        <w:ind w:firstLine="567"/>
        <w:jc w:val="both"/>
        <w:rPr>
          <w:rFonts w:ascii="GHEA Grapalat" w:hAnsi="GHEA Grapalat" w:cs="Sylfaen"/>
        </w:rPr>
      </w:pPr>
      <w:r w:rsidRPr="009044F1">
        <w:rPr>
          <w:rFonts w:ascii="GHEA Grapalat" w:hAnsi="GHEA Grapalat"/>
        </w:rPr>
        <w:t>9.4.</w:t>
      </w:r>
      <w:r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6680303A" w14:textId="77777777" w:rsidR="005E24DA" w:rsidRPr="009044F1" w:rsidRDefault="005E24DA" w:rsidP="007F31CF">
      <w:pPr>
        <w:widowControl w:val="0"/>
        <w:tabs>
          <w:tab w:val="left" w:pos="1134"/>
        </w:tabs>
        <w:ind w:firstLine="567"/>
        <w:jc w:val="both"/>
        <w:rPr>
          <w:rFonts w:ascii="GHEA Grapalat" w:hAnsi="GHEA Grapalat" w:cs="Sylfaen"/>
        </w:rPr>
      </w:pPr>
      <w:r w:rsidRPr="009044F1">
        <w:rPr>
          <w:rFonts w:ascii="GHEA Grapalat" w:hAnsi="GHEA Grapalat"/>
        </w:rPr>
        <w:t>9.5</w:t>
      </w:r>
      <w:r w:rsidRPr="00DC30CC">
        <w:rPr>
          <w:rFonts w:ascii="GHEA Grapalat" w:hAnsi="GHEA Grapalat"/>
        </w:rPr>
        <w:t>.</w:t>
      </w:r>
      <w:r w:rsidRPr="00D80959">
        <w:rPr>
          <w:rFonts w:ascii="GHEA Grapalat" w:hAnsi="GHEA Grapalat"/>
          <w:color w:val="000000" w:themeColor="text1"/>
        </w:rPr>
        <w:t xml:space="preserve"> </w:t>
      </w:r>
      <w:r w:rsidRPr="00681C1F">
        <w:rPr>
          <w:rFonts w:ascii="GHEA Grapalat" w:hAnsi="GHEA Grapalat"/>
          <w:color w:val="000000" w:themeColor="text1"/>
        </w:rPr>
        <w:t xml:space="preserve">Если отобранный участник </w:t>
      </w:r>
      <w:r>
        <w:rPr>
          <w:rFonts w:ascii="GHEA Grapalat" w:hAnsi="GHEA Grapalat"/>
          <w:color w:val="000000" w:themeColor="text1"/>
        </w:rPr>
        <w:t xml:space="preserve"> после </w:t>
      </w:r>
      <w:r w:rsidRPr="00681C1F">
        <w:rPr>
          <w:rFonts w:ascii="GHEA Grapalat" w:hAnsi="GHEA Grapalat"/>
          <w:color w:val="000000" w:themeColor="text1"/>
        </w:rPr>
        <w:t xml:space="preserve">получения уведомления о заключении договора и проекта договора </w:t>
      </w:r>
      <w:r w:rsidRPr="00996C18">
        <w:rPr>
          <w:rFonts w:ascii="GHEA Grapalat" w:hAnsi="GHEA Grapalat"/>
        </w:rPr>
        <w:t xml:space="preserve">в </w:t>
      </w:r>
      <w:r w:rsidRPr="00C61190">
        <w:rPr>
          <w:rFonts w:ascii="GHEA Grapalat" w:hAnsi="GHEA Grapalat"/>
        </w:rPr>
        <w:t>срок, предусмотренный пунктом 10.1 настоящего приглашения</w:t>
      </w:r>
      <w:r>
        <w:rPr>
          <w:rFonts w:ascii="GHEA Grapalat" w:hAnsi="GHEA Grapalat"/>
        </w:rPr>
        <w:t>,</w:t>
      </w:r>
      <w:r w:rsidRPr="00996C18">
        <w:rPr>
          <w:rFonts w:ascii="GHEA Grapalat" w:hAnsi="GHEA Grapalat"/>
        </w:rPr>
        <w:t xml:space="preserve"> </w:t>
      </w:r>
      <w:r w:rsidRPr="00C61190">
        <w:rPr>
          <w:rFonts w:ascii="GHEA Grapalat" w:hAnsi="GHEA Grapalat"/>
        </w:rPr>
        <w:t>а в случае, если по заключаемому договору предусмотрен</w:t>
      </w:r>
      <w:r>
        <w:rPr>
          <w:rFonts w:ascii="GHEA Grapalat" w:hAnsi="GHEA Grapalat"/>
        </w:rPr>
        <w:t>а</w:t>
      </w:r>
      <w:r w:rsidRPr="00C61190">
        <w:rPr>
          <w:rFonts w:ascii="GHEA Grapalat" w:hAnsi="GHEA Grapalat"/>
        </w:rPr>
        <w:t xml:space="preserve"> предоплата</w:t>
      </w:r>
      <w:r>
        <w:rPr>
          <w:rFonts w:ascii="GHEA Grapalat" w:hAnsi="GHEA Grapalat"/>
        </w:rPr>
        <w:t xml:space="preserve"> - </w:t>
      </w:r>
      <w:r w:rsidRPr="00DF59E9">
        <w:rPr>
          <w:rFonts w:ascii="GHEA Grapalat" w:hAnsi="GHEA Grapalat"/>
        </w:rPr>
        <w:t>в течение 10 рабочих</w:t>
      </w:r>
      <w:r>
        <w:rPr>
          <w:rFonts w:ascii="GHEA Grapalat" w:hAnsi="GHEA Grapalat"/>
        </w:rPr>
        <w:t xml:space="preserve"> </w:t>
      </w:r>
      <w:r w:rsidRPr="00DF59E9">
        <w:rPr>
          <w:rFonts w:ascii="GHEA Grapalat" w:hAnsi="GHEA Grapalat"/>
        </w:rPr>
        <w:t>дней</w:t>
      </w:r>
      <w:r w:rsidRPr="00C61190">
        <w:rPr>
          <w:rFonts w:ascii="GHEA Grapalat" w:hAnsi="GHEA Grapalat"/>
        </w:rPr>
        <w:t xml:space="preserve">, </w:t>
      </w:r>
      <w:r w:rsidRPr="00DF59E9">
        <w:rPr>
          <w:rFonts w:ascii="GHEA Grapalat" w:hAnsi="GHEA Grapalat"/>
        </w:rPr>
        <w:t xml:space="preserve">не подписывает договор и </w:t>
      </w:r>
      <w:r>
        <w:rPr>
          <w:rFonts w:ascii="GHEA Grapalat" w:hAnsi="GHEA Grapalat"/>
        </w:rPr>
        <w:t xml:space="preserve"> не </w:t>
      </w:r>
      <w:r w:rsidRPr="00DF59E9">
        <w:rPr>
          <w:rFonts w:ascii="GHEA Grapalat" w:hAnsi="GHEA Grapalat"/>
        </w:rPr>
        <w:t>пред</w:t>
      </w:r>
      <w:r>
        <w:rPr>
          <w:rFonts w:ascii="GHEA Grapalat" w:hAnsi="GHEA Grapalat"/>
        </w:rPr>
        <w:t>о</w:t>
      </w:r>
      <w:r w:rsidRPr="00DF59E9">
        <w:rPr>
          <w:rFonts w:ascii="GHEA Grapalat" w:hAnsi="GHEA Grapalat"/>
        </w:rPr>
        <w:t>ставляет заказчику обеспечени</w:t>
      </w:r>
      <w:r>
        <w:rPr>
          <w:rFonts w:ascii="GHEA Grapalat" w:hAnsi="GHEA Grapalat"/>
        </w:rPr>
        <w:t xml:space="preserve">я </w:t>
      </w:r>
      <w:r w:rsidRPr="00DF59E9">
        <w:rPr>
          <w:rFonts w:ascii="GHEA Grapalat" w:hAnsi="GHEA Grapalat"/>
        </w:rPr>
        <w:t>квалификации и договора</w:t>
      </w:r>
      <w:r>
        <w:rPr>
          <w:rFonts w:ascii="GHEA Grapalat" w:hAnsi="GHEA Grapalat"/>
        </w:rPr>
        <w:t>,</w:t>
      </w:r>
      <w:r w:rsidRPr="00C61190">
        <w:rPr>
          <w:rFonts w:ascii="GHEA Grapalat" w:hAnsi="GHEA Grapalat"/>
        </w:rPr>
        <w:t xml:space="preserve"> </w:t>
      </w:r>
      <w:r w:rsidRPr="00106011">
        <w:rPr>
          <w:rFonts w:ascii="GHEA Grapalat" w:hAnsi="GHEA Grapalat"/>
        </w:rPr>
        <w:t>а в случае, если проектом заключаемого договора предусмотрена предоплата и</w:t>
      </w:r>
      <w:r>
        <w:rPr>
          <w:rFonts w:ascii="GHEA Grapalat" w:hAnsi="GHEA Grapalat"/>
        </w:rPr>
        <w:t xml:space="preserve"> при принятии </w:t>
      </w:r>
      <w:r w:rsidRPr="00106011">
        <w:rPr>
          <w:rFonts w:ascii="GHEA Grapalat" w:hAnsi="GHEA Grapalat"/>
        </w:rPr>
        <w:t>это</w:t>
      </w:r>
      <w:r>
        <w:rPr>
          <w:rFonts w:ascii="GHEA Grapalat" w:hAnsi="GHEA Grapalat"/>
        </w:rPr>
        <w:t>го</w:t>
      </w:r>
      <w:r w:rsidRPr="00106011">
        <w:rPr>
          <w:rFonts w:ascii="GHEA Grapalat" w:hAnsi="GHEA Grapalat"/>
        </w:rPr>
        <w:t xml:space="preserve"> услови</w:t>
      </w:r>
      <w:r>
        <w:rPr>
          <w:rFonts w:ascii="GHEA Grapalat" w:hAnsi="GHEA Grapalat"/>
        </w:rPr>
        <w:t>я</w:t>
      </w:r>
      <w:r w:rsidRPr="00106011">
        <w:rPr>
          <w:rFonts w:ascii="GHEA Grapalat" w:hAnsi="GHEA Grapalat"/>
        </w:rPr>
        <w:t xml:space="preserve"> </w:t>
      </w:r>
      <w:r>
        <w:rPr>
          <w:rFonts w:ascii="GHEA Grapalat" w:hAnsi="GHEA Grapalat"/>
        </w:rPr>
        <w:t>ото</w:t>
      </w:r>
      <w:r w:rsidRPr="00106011">
        <w:rPr>
          <w:rFonts w:ascii="GHEA Grapalat" w:hAnsi="GHEA Grapalat"/>
        </w:rPr>
        <w:t>бранным участником</w:t>
      </w:r>
      <w:r>
        <w:rPr>
          <w:rFonts w:ascii="GHEA Grapalat" w:hAnsi="GHEA Grapalat"/>
        </w:rPr>
        <w:t xml:space="preserve"> не представляется также обеспечение предоплаты,</w:t>
      </w:r>
      <w:r w:rsidRPr="00D02623">
        <w:rPr>
          <w:rFonts w:ascii="GHEA Grapalat" w:hAnsi="GHEA Grapalat"/>
          <w:color w:val="000000" w:themeColor="text1"/>
        </w:rPr>
        <w:t xml:space="preserve"> </w:t>
      </w:r>
      <w:r w:rsidRPr="00681C1F">
        <w:rPr>
          <w:rFonts w:ascii="GHEA Grapalat" w:hAnsi="GHEA Grapalat"/>
          <w:color w:val="000000" w:themeColor="text1"/>
        </w:rPr>
        <w:t xml:space="preserve">то он лишается права подписания договора. </w:t>
      </w:r>
      <w:r w:rsidRPr="009044F1" w:rsidDel="00DF2686">
        <w:rPr>
          <w:rFonts w:ascii="GHEA Grapalat" w:hAnsi="GHEA Grapalat"/>
        </w:rPr>
        <w:t xml:space="preserve"> </w:t>
      </w:r>
      <w:r w:rsidRPr="005114D0">
        <w:rPr>
          <w:rFonts w:ascii="GHEA Grapalat" w:hAnsi="GHEA Grapalat"/>
        </w:rPr>
        <w:tab/>
      </w:r>
    </w:p>
    <w:p w14:paraId="5EC70E9D" w14:textId="77777777" w:rsidR="005E24DA" w:rsidRPr="009044F1" w:rsidRDefault="005E24DA" w:rsidP="007F31CF">
      <w:pPr>
        <w:widowControl w:val="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15888C4E" w14:textId="77777777" w:rsidR="005E24DA" w:rsidRPr="009044F1" w:rsidRDefault="005E24DA" w:rsidP="007F31CF">
      <w:pPr>
        <w:widowControl w:val="0"/>
        <w:tabs>
          <w:tab w:val="left" w:pos="1134"/>
        </w:tabs>
        <w:ind w:firstLine="567"/>
        <w:jc w:val="both"/>
        <w:rPr>
          <w:rFonts w:ascii="GHEA Grapalat" w:hAnsi="GHEA Grapalat" w:cs="Sylfaen"/>
        </w:rPr>
      </w:pPr>
      <w:r w:rsidRPr="009044F1">
        <w:rPr>
          <w:rFonts w:ascii="GHEA Grapalat" w:hAnsi="GHEA Grapalat"/>
        </w:rPr>
        <w:t>9.6.</w:t>
      </w:r>
      <w:r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327B5C10" w14:textId="77777777" w:rsidR="005E24DA" w:rsidRPr="009044F1" w:rsidRDefault="005E24DA" w:rsidP="007F31CF">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Pr="00747338">
        <w:rPr>
          <w:rFonts w:ascii="GHEA Grapalat" w:hAnsi="GHEA Grapalat"/>
          <w:i w:val="0"/>
          <w:sz w:val="24"/>
          <w:szCs w:val="24"/>
        </w:rPr>
        <w:t xml:space="preserve">размера предоплаты или </w:t>
      </w:r>
      <w:r w:rsidRPr="009044F1">
        <w:rPr>
          <w:rFonts w:ascii="GHEA Grapalat" w:hAnsi="GHEA Grapalat"/>
          <w:i w:val="0"/>
          <w:sz w:val="24"/>
          <w:szCs w:val="24"/>
        </w:rPr>
        <w:t>увеличени</w:t>
      </w:r>
      <w:r>
        <w:rPr>
          <w:rFonts w:ascii="GHEA Grapalat" w:hAnsi="GHEA Grapalat"/>
          <w:i w:val="0"/>
          <w:sz w:val="24"/>
          <w:szCs w:val="24"/>
        </w:rPr>
        <w:t>ю</w:t>
      </w:r>
      <w:r w:rsidRPr="009044F1">
        <w:rPr>
          <w:rFonts w:ascii="GHEA Grapalat" w:hAnsi="GHEA Grapalat"/>
          <w:i w:val="0"/>
          <w:sz w:val="24"/>
          <w:szCs w:val="24"/>
        </w:rPr>
        <w:t xml:space="preserve"> цены, предложенной отобранным участником.</w:t>
      </w:r>
      <w:r w:rsidRPr="009044F1">
        <w:rPr>
          <w:rFonts w:ascii="GHEA Grapalat" w:hAnsi="GHEA Grapalat"/>
          <w:spacing w:val="-8"/>
          <w:sz w:val="24"/>
          <w:szCs w:val="24"/>
        </w:rPr>
        <w:t xml:space="preserve"> </w:t>
      </w:r>
    </w:p>
    <w:p w14:paraId="41878F7B" w14:textId="77777777" w:rsidR="005E24DA" w:rsidRPr="009044F1" w:rsidRDefault="005E24DA" w:rsidP="007F31CF">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089827F8" w14:textId="77777777" w:rsidR="005E24DA" w:rsidRPr="00503411" w:rsidRDefault="005E24DA" w:rsidP="007F31CF">
      <w:pPr>
        <w:widowControl w:val="0"/>
        <w:jc w:val="center"/>
        <w:rPr>
          <w:rFonts w:ascii="GHEA Grapalat" w:hAnsi="GHEA Grapalat"/>
          <w:b/>
        </w:rPr>
      </w:pPr>
    </w:p>
    <w:p w14:paraId="5042171B" w14:textId="77777777" w:rsidR="005E24DA" w:rsidRDefault="005E24DA" w:rsidP="007F31CF">
      <w:pPr>
        <w:widowControl w:val="0"/>
        <w:jc w:val="center"/>
        <w:rPr>
          <w:rFonts w:ascii="GHEA Grapalat" w:hAnsi="GHEA Grapalat"/>
          <w:b/>
        </w:rPr>
      </w:pPr>
    </w:p>
    <w:p w14:paraId="127D41A0" w14:textId="77777777" w:rsidR="005E24DA" w:rsidRPr="009044F1" w:rsidRDefault="005E24DA" w:rsidP="007F31CF">
      <w:pPr>
        <w:widowControl w:val="0"/>
        <w:jc w:val="center"/>
        <w:rPr>
          <w:rFonts w:ascii="GHEA Grapalat" w:hAnsi="GHEA Grapalat" w:cs="Arial"/>
          <w:b/>
          <w:iCs/>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 xml:space="preserve"> ДОГОВОРА </w:t>
      </w:r>
    </w:p>
    <w:p w14:paraId="6A4B504B" w14:textId="77777777" w:rsidR="005E24DA" w:rsidRDefault="005E24DA" w:rsidP="007F31CF">
      <w:pPr>
        <w:widowControl w:val="0"/>
        <w:tabs>
          <w:tab w:val="left" w:pos="1276"/>
        </w:tabs>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обеспечений</w:t>
      </w:r>
      <w:r>
        <w:rPr>
          <w:rFonts w:ascii="GHEA Grapalat" w:hAnsi="GHEA Grapalat"/>
          <w:color w:val="000000" w:themeColor="text1"/>
        </w:rPr>
        <w:t xml:space="preserve"> </w:t>
      </w:r>
      <w:r w:rsidRPr="00681C1F">
        <w:rPr>
          <w:rFonts w:ascii="GHEA Grapalat" w:hAnsi="GHEA Grapalat"/>
          <w:color w:val="000000" w:themeColor="text1"/>
        </w:rPr>
        <w:t xml:space="preserve">квалификации и договора отобранный участник в течение </w:t>
      </w:r>
      <w:r>
        <w:rPr>
          <w:rFonts w:ascii="GHEA Grapalat" w:hAnsi="GHEA Grapalat"/>
          <w:color w:val="000000" w:themeColor="text1"/>
        </w:rPr>
        <w:t>5</w:t>
      </w:r>
      <w:r w:rsidRPr="00681C1F">
        <w:rPr>
          <w:rFonts w:ascii="GHEA Grapalat" w:hAnsi="GHEA Grapalat"/>
          <w:color w:val="000000" w:themeColor="text1"/>
        </w:rPr>
        <w:t>-и</w:t>
      </w:r>
      <w:r>
        <w:rPr>
          <w:rFonts w:ascii="GHEA Grapalat" w:hAnsi="GHEA Grapalat"/>
          <w:color w:val="000000" w:themeColor="text1"/>
        </w:rPr>
        <w:t xml:space="preserve"> </w:t>
      </w:r>
      <w:r w:rsidRPr="00681C1F">
        <w:rPr>
          <w:rFonts w:ascii="GHEA Grapalat" w:hAnsi="GHEA Grapalat"/>
          <w:color w:val="000000" w:themeColor="text1"/>
        </w:rPr>
        <w:t xml:space="preserve">рабочих дней </w:t>
      </w:r>
      <w:r>
        <w:rPr>
          <w:rFonts w:ascii="GHEA Grapalat" w:hAnsi="GHEA Grapalat"/>
          <w:color w:val="000000" w:themeColor="text1"/>
        </w:rPr>
        <w:t>после</w:t>
      </w:r>
      <w:r w:rsidRPr="00681C1F">
        <w:rPr>
          <w:rFonts w:ascii="GHEA Grapalat" w:hAnsi="GHEA Grapalat"/>
          <w:color w:val="000000" w:themeColor="text1"/>
        </w:rPr>
        <w:t xml:space="preserve"> его получения, обязан представить обеспечения квалификации и договора.</w:t>
      </w:r>
      <w:r w:rsidRPr="00EA7411">
        <w:rPr>
          <w:rFonts w:ascii="GHEA Grapalat" w:hAnsi="GHEA Grapalat"/>
        </w:rPr>
        <w:t xml:space="preserve"> </w:t>
      </w:r>
      <w:r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договора(</w:t>
      </w:r>
      <w:r>
        <w:rPr>
          <w:rFonts w:ascii="GHEA Grapalat" w:hAnsi="GHEA Grapalat"/>
          <w:color w:val="000000" w:themeColor="text1"/>
        </w:rPr>
        <w:t>предоплаты</w:t>
      </w:r>
      <w:r w:rsidRPr="00681C1F">
        <w:rPr>
          <w:rFonts w:ascii="GHEA Grapalat" w:hAnsi="GHEA Grapalat"/>
          <w:color w:val="000000" w:themeColor="text1"/>
        </w:rPr>
        <w:t>)</w:t>
      </w:r>
      <w:r>
        <w:rPr>
          <w:rFonts w:ascii="GHEA Grapalat" w:hAnsi="GHEA Grapalat"/>
          <w:color w:val="000000" w:themeColor="text1"/>
        </w:rPr>
        <w:t xml:space="preserve">. </w:t>
      </w:r>
      <w:r w:rsidRPr="00704FD6">
        <w:rPr>
          <w:rFonts w:ascii="GHEA Grapalat" w:hAnsi="GHEA Grapalat"/>
          <w:color w:val="000000" w:themeColor="text1"/>
          <w:sz w:val="28"/>
          <w:szCs w:val="28"/>
          <w:vertAlign w:val="superscript"/>
        </w:rPr>
        <w:t>11,1</w:t>
      </w:r>
    </w:p>
    <w:p w14:paraId="66543DC9" w14:textId="7472FE44" w:rsidR="005E24DA" w:rsidRPr="000406CC" w:rsidRDefault="005E24DA" w:rsidP="007F31CF">
      <w:pPr>
        <w:widowControl w:val="0"/>
        <w:tabs>
          <w:tab w:val="left" w:pos="1276"/>
        </w:tabs>
        <w:ind w:firstLine="567"/>
        <w:jc w:val="both"/>
        <w:rPr>
          <w:rFonts w:ascii="GHEA Grapalat" w:hAnsi="GHEA Grapalat"/>
        </w:rPr>
      </w:pPr>
      <w:r w:rsidRPr="000406CC">
        <w:rPr>
          <w:rFonts w:ascii="GHEA Grapalat" w:hAnsi="GHEA Grapalat"/>
        </w:rPr>
        <w:t xml:space="preserve">10.2 </w:t>
      </w:r>
      <w:r w:rsidR="00DA1D6C" w:rsidRPr="000406CC">
        <w:rPr>
          <w:rFonts w:ascii="GHEA Grapalat" w:hAnsi="GHEA Grapalat"/>
        </w:rPr>
        <w:t>Размер обеспечения квалификации</w:t>
      </w:r>
      <w:r w:rsidR="00DA1D6C">
        <w:rPr>
          <w:rFonts w:ascii="GHEA Grapalat" w:hAnsi="GHEA Grapalat"/>
        </w:rPr>
        <w:t xml:space="preserve"> для 1-го лота </w:t>
      </w:r>
      <w:r w:rsidR="00DA1D6C" w:rsidRPr="000406CC">
        <w:rPr>
          <w:rFonts w:ascii="GHEA Grapalat" w:hAnsi="GHEA Grapalat"/>
        </w:rPr>
        <w:t xml:space="preserve">равен </w:t>
      </w:r>
      <w:r w:rsidR="00DA1D6C">
        <w:rPr>
          <w:rFonts w:ascii="GHEA Grapalat" w:hAnsi="GHEA Grapalat"/>
        </w:rPr>
        <w:t>тридцати процентам</w:t>
      </w:r>
      <w:r w:rsidR="00DA1D6C" w:rsidRPr="000406CC">
        <w:rPr>
          <w:rFonts w:ascii="GHEA Grapalat" w:hAnsi="GHEA Grapalat"/>
        </w:rPr>
        <w:t xml:space="preserve"> </w:t>
      </w:r>
      <w:r w:rsidR="00DA1D6C">
        <w:rPr>
          <w:rFonts w:ascii="GHEA Grapalat" w:hAnsi="GHEA Grapalat"/>
        </w:rPr>
        <w:t xml:space="preserve">от </w:t>
      </w:r>
      <w:r w:rsidR="00DA1D6C" w:rsidRPr="00123A23">
        <w:rPr>
          <w:rFonts w:ascii="GHEA Grapalat" w:hAnsi="GHEA Grapalat"/>
        </w:rPr>
        <w:t>цен</w:t>
      </w:r>
      <w:r w:rsidR="00DA1D6C">
        <w:rPr>
          <w:rFonts w:ascii="GHEA Grapalat" w:hAnsi="GHEA Grapalat"/>
        </w:rPr>
        <w:t>ы</w:t>
      </w:r>
      <w:r w:rsidR="00DA1D6C" w:rsidRPr="00123A23">
        <w:rPr>
          <w:rFonts w:ascii="GHEA Grapalat" w:hAnsi="GHEA Grapalat"/>
        </w:rPr>
        <w:t xml:space="preserve"> закупки </w:t>
      </w:r>
      <w:r w:rsidR="00DA1D6C">
        <w:rPr>
          <w:rFonts w:ascii="GHEA Grapalat" w:hAnsi="GHEA Grapalat"/>
        </w:rPr>
        <w:t>услуг</w:t>
      </w:r>
      <w:r w:rsidR="00DA1D6C" w:rsidRPr="00123A23">
        <w:rPr>
          <w:rFonts w:ascii="GHEA Grapalat" w:hAnsi="GHEA Grapalat"/>
        </w:rPr>
        <w:t xml:space="preserve"> закуп</w:t>
      </w:r>
      <w:r w:rsidR="00DA1D6C">
        <w:rPr>
          <w:rFonts w:ascii="GHEA Grapalat" w:hAnsi="GHEA Grapalat"/>
        </w:rPr>
        <w:t>аемых</w:t>
      </w:r>
      <w:r w:rsidR="00DA1D6C" w:rsidRPr="00123A23">
        <w:rPr>
          <w:rFonts w:ascii="GHEA Grapalat" w:hAnsi="GHEA Grapalat"/>
        </w:rPr>
        <w:t xml:space="preserve"> в рамках данной процедуры</w:t>
      </w:r>
      <w:r w:rsidR="00DA1D6C">
        <w:rPr>
          <w:rFonts w:ascii="GHEA Grapalat" w:hAnsi="GHEA Grapalat"/>
        </w:rPr>
        <w:t xml:space="preserve"> а р</w:t>
      </w:r>
      <w:r w:rsidR="00DA1D6C" w:rsidRPr="000406CC">
        <w:rPr>
          <w:rFonts w:ascii="GHEA Grapalat" w:hAnsi="GHEA Grapalat"/>
        </w:rPr>
        <w:t xml:space="preserve">азмер </w:t>
      </w:r>
      <w:r w:rsidR="00DA1D6C" w:rsidRPr="000406CC">
        <w:rPr>
          <w:rFonts w:ascii="GHEA Grapalat" w:hAnsi="GHEA Grapalat"/>
        </w:rPr>
        <w:lastRenderedPageBreak/>
        <w:t>обеспечения квалификации</w:t>
      </w:r>
      <w:r w:rsidR="00DA1D6C">
        <w:rPr>
          <w:rFonts w:ascii="GHEA Grapalat" w:hAnsi="GHEA Grapalat"/>
        </w:rPr>
        <w:t xml:space="preserve"> для 2-го, 3-го лотов </w:t>
      </w:r>
      <w:r w:rsidR="00DA1D6C" w:rsidRPr="000406CC">
        <w:rPr>
          <w:rFonts w:ascii="GHEA Grapalat" w:hAnsi="GHEA Grapalat"/>
        </w:rPr>
        <w:t xml:space="preserve">равен </w:t>
      </w:r>
      <w:r w:rsidR="00DA1D6C">
        <w:rPr>
          <w:rFonts w:ascii="GHEA Grapalat" w:hAnsi="GHEA Grapalat"/>
        </w:rPr>
        <w:t>пятнадцати процентам</w:t>
      </w:r>
      <w:r w:rsidR="00DA1D6C" w:rsidRPr="000406CC">
        <w:rPr>
          <w:rFonts w:ascii="GHEA Grapalat" w:hAnsi="GHEA Grapalat"/>
        </w:rPr>
        <w:t xml:space="preserve"> </w:t>
      </w:r>
      <w:r w:rsidR="00DA1D6C">
        <w:rPr>
          <w:rFonts w:ascii="GHEA Grapalat" w:hAnsi="GHEA Grapalat"/>
        </w:rPr>
        <w:t xml:space="preserve">от </w:t>
      </w:r>
      <w:r w:rsidR="00DA1D6C" w:rsidRPr="00123A23">
        <w:rPr>
          <w:rFonts w:ascii="GHEA Grapalat" w:hAnsi="GHEA Grapalat"/>
        </w:rPr>
        <w:t>цен</w:t>
      </w:r>
      <w:r w:rsidR="00DA1D6C">
        <w:rPr>
          <w:rFonts w:ascii="GHEA Grapalat" w:hAnsi="GHEA Grapalat"/>
        </w:rPr>
        <w:t>ы</w:t>
      </w:r>
      <w:r w:rsidR="00DA1D6C" w:rsidRPr="00123A23">
        <w:rPr>
          <w:rFonts w:ascii="GHEA Grapalat" w:hAnsi="GHEA Grapalat"/>
        </w:rPr>
        <w:t xml:space="preserve"> закупки </w:t>
      </w:r>
      <w:r w:rsidR="00DA1D6C">
        <w:rPr>
          <w:rFonts w:ascii="GHEA Grapalat" w:hAnsi="GHEA Grapalat"/>
        </w:rPr>
        <w:t>услуг</w:t>
      </w:r>
      <w:r w:rsidR="00DA1D6C" w:rsidRPr="00123A23">
        <w:rPr>
          <w:rFonts w:ascii="GHEA Grapalat" w:hAnsi="GHEA Grapalat"/>
        </w:rPr>
        <w:t xml:space="preserve"> закуп</w:t>
      </w:r>
      <w:r w:rsidR="00DA1D6C">
        <w:rPr>
          <w:rFonts w:ascii="GHEA Grapalat" w:hAnsi="GHEA Grapalat"/>
        </w:rPr>
        <w:t>аемых</w:t>
      </w:r>
      <w:r w:rsidR="00DA1D6C" w:rsidRPr="00123A23">
        <w:rPr>
          <w:rFonts w:ascii="GHEA Grapalat" w:hAnsi="GHEA Grapalat"/>
        </w:rPr>
        <w:t xml:space="preserve"> в рамках данной процедуры</w:t>
      </w:r>
      <w:r w:rsidR="00DA1D6C" w:rsidRPr="000406CC">
        <w:rPr>
          <w:rFonts w:ascii="GHEA Grapalat" w:hAnsi="GHEA Grapalat"/>
        </w:rPr>
        <w:t>.</w:t>
      </w:r>
      <w:r w:rsidR="00DA1D6C">
        <w:rPr>
          <w:rFonts w:ascii="GHEA Grapalat" w:hAnsi="GHEA Grapalat"/>
        </w:rPr>
        <w:t xml:space="preserve"> </w:t>
      </w:r>
      <w:r w:rsidR="00DA1D6C" w:rsidRPr="002C42AD">
        <w:rPr>
          <w:rFonts w:ascii="GHEA Grapalat" w:hAnsi="GHEA Grapalat"/>
        </w:rPr>
        <w:t xml:space="preserve">Если цена закупки </w:t>
      </w:r>
      <w:r w:rsidR="00DA1D6C">
        <w:rPr>
          <w:rFonts w:ascii="GHEA Grapalat" w:hAnsi="GHEA Grapalat"/>
        </w:rPr>
        <w:t>услуг</w:t>
      </w:r>
      <w:r w:rsidR="00DA1D6C" w:rsidRPr="002C42AD">
        <w:rPr>
          <w:rFonts w:ascii="GHEA Grapalat" w:hAnsi="GHEA Grapalat"/>
        </w:rPr>
        <w:t xml:space="preserve"> меньше цены заключаемого договора, то размер обеспечения </w:t>
      </w:r>
      <w:r w:rsidR="00DA1D6C">
        <w:rPr>
          <w:rFonts w:ascii="GHEA Grapalat" w:hAnsi="GHEA Grapalat"/>
        </w:rPr>
        <w:t>квалификации</w:t>
      </w:r>
      <w:r w:rsidR="00DA1D6C" w:rsidRPr="002C42AD">
        <w:rPr>
          <w:rFonts w:ascii="GHEA Grapalat" w:hAnsi="GHEA Grapalat"/>
        </w:rPr>
        <w:t xml:space="preserve"> исчисляется в отношении цены договора</w:t>
      </w:r>
      <w:r w:rsidR="00DA1D6C">
        <w:rPr>
          <w:rFonts w:ascii="GHEA Grapalat" w:hAnsi="GHEA Grapalat"/>
        </w:rPr>
        <w:t xml:space="preserve">. </w:t>
      </w:r>
      <w:r w:rsidR="00DA1D6C" w:rsidRPr="00CE081E">
        <w:rPr>
          <w:rFonts w:ascii="GHEA Grapalat" w:hAnsi="GHEA Grapalat"/>
        </w:rPr>
        <w:t xml:space="preserve">Обеспечение квалификации представляется в виде </w:t>
      </w:r>
      <w:r w:rsidR="00DA1D6C" w:rsidRPr="00174059">
        <w:rPr>
          <w:rFonts w:ascii="GHEA Grapalat" w:hAnsi="GHEA Grapalat"/>
        </w:rPr>
        <w:t>наличных денег, или гарантий, предоставленных банками</w:t>
      </w:r>
      <w:r w:rsidR="00DA1D6C" w:rsidRPr="000406CC">
        <w:rPr>
          <w:rFonts w:ascii="GHEA Grapalat" w:hAnsi="GHEA Grapalat"/>
        </w:rPr>
        <w:t xml:space="preserve">. Причем  обеспечение должно быть действительным как минимум включительно до </w:t>
      </w:r>
      <w:r w:rsidR="00DA1D6C">
        <w:rPr>
          <w:rFonts w:ascii="GHEA Grapalat" w:hAnsi="GHEA Grapalat"/>
        </w:rPr>
        <w:t>90</w:t>
      </w:r>
      <w:r w:rsidR="00DA1D6C" w:rsidRPr="000406CC">
        <w:rPr>
          <w:rFonts w:ascii="GHEA Grapalat" w:hAnsi="GHEA Grapalat"/>
        </w:rPr>
        <w:t>-го рабочего дня, следующего за днем полного принятия заказчиком результата выполнения договора</w:t>
      </w:r>
      <w:r w:rsidR="00DA1D6C">
        <w:rPr>
          <w:rFonts w:ascii="GHEA Grapalat" w:hAnsi="GHEA Grapalat"/>
        </w:rPr>
        <w:t>.</w:t>
      </w:r>
      <w:r>
        <w:rPr>
          <w:rFonts w:ascii="GHEA Grapalat" w:hAnsi="GHEA Grapalat"/>
        </w:rPr>
        <w:t xml:space="preserve">. </w:t>
      </w:r>
      <w:r w:rsidRPr="00704FD6">
        <w:rPr>
          <w:rFonts w:ascii="GHEA Grapalat" w:hAnsi="GHEA Grapalat"/>
          <w:sz w:val="28"/>
          <w:szCs w:val="28"/>
          <w:vertAlign w:val="superscript"/>
        </w:rPr>
        <w:t>12.1</w:t>
      </w:r>
      <w:r w:rsidRPr="000406CC">
        <w:rPr>
          <w:rFonts w:ascii="GHEA Grapalat" w:hAnsi="GHEA Grapalat"/>
        </w:rPr>
        <w:t xml:space="preserve"> </w:t>
      </w:r>
    </w:p>
    <w:p w14:paraId="48D3417A" w14:textId="77777777" w:rsidR="005E24DA" w:rsidRPr="00B435DC" w:rsidRDefault="005E24DA" w:rsidP="007F31CF">
      <w:pPr>
        <w:widowControl w:val="0"/>
        <w:tabs>
          <w:tab w:val="left" w:pos="1276"/>
        </w:tabs>
        <w:ind w:firstLine="567"/>
        <w:jc w:val="both"/>
        <w:rPr>
          <w:ins w:id="18" w:author="Inesa Kocharyan" w:date="2021-03-29T17:41:00Z"/>
          <w:rFonts w:ascii="GHEA Grapalat" w:hAnsi="GHEA Grapalat"/>
        </w:rPr>
      </w:pPr>
      <w:r w:rsidRPr="00B435DC">
        <w:rPr>
          <w:rFonts w:ascii="GHEA Grapalat" w:hAnsi="GHEA Grapalat"/>
        </w:rPr>
        <w:t xml:space="preserve">-------------------------- </w:t>
      </w:r>
    </w:p>
    <w:p w14:paraId="6B83D004" w14:textId="77777777" w:rsidR="005E24DA" w:rsidRPr="009D0F48" w:rsidRDefault="005E24DA" w:rsidP="007F31CF">
      <w:pPr>
        <w:pStyle w:val="FootnoteText"/>
        <w:jc w:val="both"/>
        <w:rPr>
          <w:rFonts w:ascii="GHEA Grapalat" w:hAnsi="GHEA Grapalat"/>
          <w:i/>
          <w:sz w:val="18"/>
          <w:szCs w:val="18"/>
        </w:rPr>
      </w:pPr>
      <w:r w:rsidRPr="00B435DC">
        <w:rPr>
          <w:rFonts w:ascii="GHEA Grapalat" w:hAnsi="GHEA Grapalat"/>
          <w:i/>
          <w:sz w:val="24"/>
          <w:szCs w:val="24"/>
          <w:vertAlign w:val="superscript"/>
        </w:rPr>
        <w:t>11.1</w:t>
      </w:r>
      <w:r w:rsidRPr="009D0F48">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3AD01C78" w14:textId="77777777" w:rsidR="005E24DA" w:rsidRPr="009D0F48" w:rsidRDefault="005E24DA" w:rsidP="007F31CF">
      <w:pPr>
        <w:pStyle w:val="FootnoteText"/>
        <w:jc w:val="both"/>
        <w:rPr>
          <w:rFonts w:ascii="GHEA Grapalat" w:hAnsi="GHEA Grapalat"/>
          <w:i/>
          <w:sz w:val="18"/>
          <w:szCs w:val="18"/>
        </w:rPr>
      </w:pPr>
      <w:r w:rsidRPr="009D0F48">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5CE0FA8A" w14:textId="77777777" w:rsidR="005E24DA" w:rsidRPr="009D0F48" w:rsidRDefault="005E24DA" w:rsidP="007F31CF">
      <w:pPr>
        <w:pStyle w:val="FootnoteText"/>
        <w:jc w:val="both"/>
        <w:rPr>
          <w:rFonts w:ascii="GHEA Grapalat" w:hAnsi="GHEA Grapalat"/>
          <w:i/>
          <w:sz w:val="18"/>
          <w:szCs w:val="18"/>
        </w:rPr>
      </w:pPr>
      <w:r w:rsidRPr="009D0F48">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9D0F48">
        <w:rPr>
          <w:sz w:val="18"/>
          <w:szCs w:val="18"/>
        </w:rPr>
        <w:t xml:space="preserve"> </w:t>
      </w:r>
      <w:r w:rsidRPr="009D0F48">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3DF85CE5" w14:textId="77777777" w:rsidR="005E24DA" w:rsidRPr="00B435DC" w:rsidRDefault="005E24DA" w:rsidP="007F31CF">
      <w:pPr>
        <w:pStyle w:val="FootnoteText"/>
        <w:jc w:val="both"/>
        <w:rPr>
          <w:ins w:id="19" w:author="Vardan" w:date="2022-05-29T22:18:00Z"/>
          <w:rFonts w:ascii="GHEA Grapalat" w:hAnsi="GHEA Grapalat"/>
          <w:i/>
          <w:sz w:val="24"/>
          <w:szCs w:val="24"/>
        </w:rPr>
      </w:pPr>
    </w:p>
    <w:p w14:paraId="7C109215" w14:textId="77777777" w:rsidR="005E24DA" w:rsidRPr="009D0F48" w:rsidRDefault="005E24DA" w:rsidP="007F31CF">
      <w:pPr>
        <w:pStyle w:val="FootnoteText"/>
        <w:jc w:val="both"/>
        <w:rPr>
          <w:rFonts w:ascii="GHEA Grapalat" w:hAnsi="GHEA Grapalat"/>
          <w:i/>
          <w:sz w:val="18"/>
          <w:szCs w:val="18"/>
        </w:rPr>
      </w:pPr>
      <w:r w:rsidRPr="00B435DC">
        <w:rPr>
          <w:rFonts w:ascii="GHEA Grapalat" w:hAnsi="GHEA Grapalat"/>
          <w:i/>
          <w:sz w:val="24"/>
          <w:szCs w:val="24"/>
          <w:vertAlign w:val="superscript"/>
        </w:rPr>
        <w:t>12.1</w:t>
      </w:r>
      <w:r w:rsidRPr="00B435DC">
        <w:rPr>
          <w:rFonts w:ascii="GHEA Grapalat" w:hAnsi="GHEA Grapalat"/>
          <w:i/>
          <w:sz w:val="24"/>
          <w:szCs w:val="24"/>
        </w:rPr>
        <w:t xml:space="preserve"> </w:t>
      </w:r>
      <w:r w:rsidRPr="009D0F48">
        <w:rPr>
          <w:rFonts w:ascii="GHEA Grapalat" w:hAnsi="GHEA Grapalat"/>
          <w:i/>
          <w:sz w:val="18"/>
          <w:szCs w:val="18"/>
        </w:rPr>
        <w:t>Если цена закупки данного лота по заявке на закупку:</w:t>
      </w:r>
    </w:p>
    <w:p w14:paraId="22C1281E" w14:textId="77777777" w:rsidR="005E24DA" w:rsidRDefault="005E24DA" w:rsidP="007F31CF">
      <w:pPr>
        <w:pStyle w:val="FootnoteText"/>
        <w:jc w:val="both"/>
        <w:rPr>
          <w:rFonts w:ascii="Cambria Math" w:hAnsi="Cambria Math" w:cs="Cambria Math"/>
          <w:i/>
          <w:sz w:val="18"/>
          <w:szCs w:val="18"/>
        </w:rPr>
      </w:pPr>
      <w:r w:rsidRPr="009D0F48">
        <w:rPr>
          <w:rFonts w:ascii="GHEA Grapalat" w:hAnsi="GHEA Grapalat"/>
          <w:i/>
          <w:sz w:val="18"/>
          <w:szCs w:val="18"/>
        </w:rPr>
        <w:t xml:space="preserve">-не превышает </w:t>
      </w:r>
      <w:r>
        <w:rPr>
          <w:rFonts w:ascii="GHEA Grapalat" w:hAnsi="GHEA Grapalat"/>
          <w:i/>
          <w:sz w:val="18"/>
          <w:szCs w:val="18"/>
        </w:rPr>
        <w:t>двадцатипяти</w:t>
      </w:r>
      <w:r w:rsidRPr="009D0F48">
        <w:rPr>
          <w:rFonts w:ascii="GHEA Grapalat" w:hAnsi="GHEA Grapalat"/>
          <w:i/>
          <w:sz w:val="18"/>
          <w:szCs w:val="18"/>
        </w:rPr>
        <w:t>тикратный размер базовой единицы закупок</w:t>
      </w:r>
      <w:r>
        <w:rPr>
          <w:rFonts w:ascii="GHEA Grapalat" w:hAnsi="GHEA Grapalat"/>
          <w:i/>
          <w:sz w:val="18"/>
          <w:szCs w:val="18"/>
        </w:rPr>
        <w:t>,</w:t>
      </w:r>
      <w:r w:rsidRPr="009D0F48">
        <w:rPr>
          <w:rFonts w:ascii="GHEA Grapalat" w:hAnsi="GHEA Grapalat"/>
          <w:i/>
          <w:sz w:val="18"/>
          <w:szCs w:val="18"/>
        </w:rPr>
        <w:t xml:space="preserve"> то из настоящего абзаца исключаются слова "или гарантии, предоставленные банками "</w:t>
      </w:r>
      <w:r w:rsidRPr="009D0F48">
        <w:rPr>
          <w:rFonts w:ascii="Cambria Math" w:hAnsi="Cambria Math" w:cs="Cambria Math"/>
          <w:i/>
          <w:sz w:val="18"/>
          <w:szCs w:val="18"/>
        </w:rPr>
        <w:t>․</w:t>
      </w:r>
    </w:p>
    <w:p w14:paraId="672CBD5F" w14:textId="77777777" w:rsidR="005E24DA" w:rsidRPr="009D0F48" w:rsidRDefault="005E24DA" w:rsidP="007F31CF">
      <w:pPr>
        <w:pStyle w:val="FootnoteText"/>
        <w:jc w:val="both"/>
        <w:rPr>
          <w:rFonts w:ascii="GHEA Grapalat" w:hAnsi="GHEA Grapalat"/>
          <w:i/>
          <w:sz w:val="18"/>
          <w:szCs w:val="18"/>
        </w:rPr>
      </w:pPr>
      <w:r w:rsidRPr="009D0F48">
        <w:rPr>
          <w:rFonts w:ascii="GHEA Grapalat" w:hAnsi="GHEA Grapalat"/>
          <w:i/>
          <w:sz w:val="18"/>
          <w:szCs w:val="18"/>
        </w:rPr>
        <w:t>- не превышает восьмидесятикратный размер базовой единицы закупок, но более двадцатипятикратного, то из настоящего абзаца исключаются слова "соглашения о неустойке (приложение 4</w:t>
      </w:r>
      <w:r>
        <w:rPr>
          <w:rFonts w:ascii="Cambria Math" w:hAnsi="Cambria Math" w:cs="Cambria Math"/>
          <w:i/>
          <w:sz w:val="18"/>
          <w:szCs w:val="18"/>
        </w:rPr>
        <w:t>.</w:t>
      </w:r>
      <w:r w:rsidRPr="009D0F48">
        <w:rPr>
          <w:rFonts w:ascii="GHEA Grapalat" w:hAnsi="GHEA Grapalat"/>
          <w:i/>
          <w:sz w:val="18"/>
          <w:szCs w:val="18"/>
        </w:rPr>
        <w:t xml:space="preserve">2) </w:t>
      </w:r>
      <w:r w:rsidRPr="009D0F48">
        <w:rPr>
          <w:rFonts w:ascii="GHEA Grapalat" w:hAnsi="GHEA Grapalat" w:cs="GHEA Grapalat"/>
          <w:i/>
          <w:sz w:val="18"/>
          <w:szCs w:val="18"/>
        </w:rPr>
        <w:t>или</w:t>
      </w:r>
      <w:r w:rsidRPr="009D0F48">
        <w:rPr>
          <w:rFonts w:ascii="GHEA Grapalat" w:hAnsi="GHEA Grapalat"/>
          <w:i/>
          <w:sz w:val="18"/>
          <w:szCs w:val="18"/>
        </w:rPr>
        <w:t xml:space="preserve">", </w:t>
      </w:r>
      <w:r w:rsidRPr="009D0F48">
        <w:rPr>
          <w:rFonts w:ascii="GHEA Grapalat" w:hAnsi="GHEA Grapalat" w:cs="GHEA Grapalat"/>
          <w:i/>
          <w:sz w:val="18"/>
          <w:szCs w:val="18"/>
        </w:rPr>
        <w:t>а</w:t>
      </w:r>
      <w:r w:rsidRPr="009D0F48">
        <w:rPr>
          <w:rFonts w:ascii="GHEA Grapalat" w:hAnsi="GHEA Grapalat"/>
          <w:i/>
          <w:sz w:val="18"/>
          <w:szCs w:val="18"/>
        </w:rPr>
        <w:t xml:space="preserve"> </w:t>
      </w:r>
      <w:r w:rsidRPr="009D0F48">
        <w:rPr>
          <w:rFonts w:ascii="GHEA Grapalat" w:hAnsi="GHEA Grapalat" w:cs="GHEA Grapalat"/>
          <w:i/>
          <w:sz w:val="18"/>
          <w:szCs w:val="18"/>
        </w:rPr>
        <w:t>число</w:t>
      </w:r>
      <w:r w:rsidRPr="009D0F48">
        <w:rPr>
          <w:rFonts w:ascii="GHEA Grapalat" w:hAnsi="GHEA Grapalat"/>
          <w:i/>
          <w:sz w:val="18"/>
          <w:szCs w:val="18"/>
        </w:rPr>
        <w:t xml:space="preserve"> " 20 "</w:t>
      </w:r>
      <w:r w:rsidRPr="009D0F48">
        <w:rPr>
          <w:rFonts w:ascii="GHEA Grapalat" w:hAnsi="GHEA Grapalat" w:cs="GHEA Grapalat"/>
          <w:i/>
          <w:sz w:val="18"/>
          <w:szCs w:val="18"/>
        </w:rPr>
        <w:t>заменяется</w:t>
      </w:r>
      <w:r w:rsidRPr="009D0F48">
        <w:rPr>
          <w:rFonts w:ascii="GHEA Grapalat" w:hAnsi="GHEA Grapalat"/>
          <w:i/>
          <w:sz w:val="18"/>
          <w:szCs w:val="18"/>
        </w:rPr>
        <w:t xml:space="preserve"> числом "90".</w:t>
      </w:r>
    </w:p>
    <w:p w14:paraId="3A69C160" w14:textId="77777777" w:rsidR="005E24DA" w:rsidRPr="009D0F48" w:rsidRDefault="005E24DA" w:rsidP="007F31CF">
      <w:pPr>
        <w:pStyle w:val="FootnoteText"/>
        <w:jc w:val="both"/>
        <w:rPr>
          <w:rFonts w:ascii="GHEA Grapalat" w:hAnsi="GHEA Grapalat"/>
          <w:i/>
          <w:sz w:val="18"/>
          <w:szCs w:val="18"/>
        </w:rPr>
      </w:pPr>
      <w:r w:rsidRPr="009D0F48">
        <w:rPr>
          <w:rFonts w:ascii="GHEA Grapalat" w:hAnsi="GHEA Grapalat"/>
          <w:i/>
          <w:sz w:val="18"/>
          <w:szCs w:val="18"/>
        </w:rPr>
        <w:t>- превышает восьмидесятикратный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14:paraId="062C4DE1" w14:textId="77777777" w:rsidR="005E24DA" w:rsidRPr="00BC30EA" w:rsidRDefault="005E24DA" w:rsidP="007F31CF">
      <w:pPr>
        <w:pStyle w:val="FootnoteText"/>
        <w:jc w:val="both"/>
        <w:rPr>
          <w:rFonts w:ascii="GHEA Grapalat" w:hAnsi="GHEA Grapalat"/>
          <w:i/>
          <w:sz w:val="18"/>
          <w:szCs w:val="18"/>
        </w:rPr>
      </w:pPr>
    </w:p>
    <w:p w14:paraId="6CB46795" w14:textId="77777777" w:rsidR="005E24DA" w:rsidRDefault="005E24DA" w:rsidP="007F31CF">
      <w:pPr>
        <w:widowControl w:val="0"/>
        <w:tabs>
          <w:tab w:val="left" w:pos="1276"/>
        </w:tabs>
        <w:ind w:firstLine="567"/>
        <w:jc w:val="both"/>
        <w:rPr>
          <w:rFonts w:ascii="GHEA Grapalat" w:hAnsi="GHEA Grapalat" w:cs="Sylfaen"/>
        </w:rPr>
      </w:pPr>
    </w:p>
    <w:p w14:paraId="5FF6BDD5" w14:textId="77777777" w:rsidR="005E24DA" w:rsidRPr="000406CC" w:rsidRDefault="005E24DA" w:rsidP="007F31CF">
      <w:pPr>
        <w:widowControl w:val="0"/>
        <w:tabs>
          <w:tab w:val="left" w:pos="1276"/>
        </w:tabs>
        <w:ind w:firstLine="567"/>
        <w:jc w:val="both"/>
        <w:rPr>
          <w:rFonts w:ascii="GHEA Grapalat" w:hAnsi="GHEA Grapalat" w:cs="Sylfaen"/>
        </w:rPr>
      </w:pPr>
      <w:r w:rsidRPr="000406CC">
        <w:rPr>
          <w:rFonts w:ascii="GHEA Grapalat" w:hAnsi="GHEA Grapalat" w:cs="Sylfaen"/>
        </w:rPr>
        <w:t xml:space="preserve">Если процедура закупки организована </w:t>
      </w:r>
      <w:r>
        <w:rPr>
          <w:rFonts w:ascii="GHEA Grapalat" w:hAnsi="GHEA Grapalat" w:cs="Sylfaen"/>
        </w:rPr>
        <w:t>по</w:t>
      </w:r>
      <w:r w:rsidRPr="000406CC">
        <w:rPr>
          <w:rFonts w:ascii="GHEA Grapalat" w:hAnsi="GHEA Grapalat" w:cs="Sylfaen"/>
        </w:rPr>
        <w:t xml:space="preserve"> лота</w:t>
      </w:r>
      <w:r>
        <w:rPr>
          <w:rFonts w:ascii="GHEA Grapalat" w:hAnsi="GHEA Grapalat" w:cs="Sylfaen"/>
        </w:rPr>
        <w:t>м</w:t>
      </w:r>
      <w:r w:rsidRPr="000406CC">
        <w:rPr>
          <w:rFonts w:ascii="GHEA Grapalat" w:hAnsi="GHEA Grapalat" w:cs="Sylfaen"/>
        </w:rPr>
        <w:t xml:space="preserve"> и участник признается отобранным участником по более чем одному лоту</w:t>
      </w:r>
      <w:r>
        <w:rPr>
          <w:rFonts w:ascii="GHEA Grapalat" w:hAnsi="GHEA Grapalat" w:cs="Sylfaen"/>
        </w:rPr>
        <w:t xml:space="preserve">, то </w:t>
      </w:r>
      <w:r w:rsidRPr="00D91525">
        <w:rPr>
          <w:rFonts w:ascii="GHEA Grapalat" w:hAnsi="GHEA Grapalat" w:cs="Sylfaen"/>
        </w:rPr>
        <w:t>он может предоставить</w:t>
      </w:r>
      <w:r>
        <w:rPr>
          <w:rFonts w:ascii="GHEA Grapalat" w:hAnsi="GHEA Grapalat" w:cs="Sylfaen"/>
        </w:rPr>
        <w:t xml:space="preserve"> обеспечение квалификации как </w:t>
      </w:r>
      <w:r w:rsidRPr="009044F1">
        <w:rPr>
          <w:rFonts w:ascii="GHEA Grapalat" w:hAnsi="GHEA Grapalat"/>
        </w:rPr>
        <w:t xml:space="preserve">для каждого лота в отдельности, так и </w:t>
      </w:r>
      <w:r>
        <w:rPr>
          <w:rFonts w:ascii="GHEA Grapalat" w:hAnsi="GHEA Grapalat"/>
        </w:rPr>
        <w:t xml:space="preserve">одно обеспечение - </w:t>
      </w:r>
      <w:r w:rsidRPr="009044F1">
        <w:rPr>
          <w:rFonts w:ascii="GHEA Grapalat" w:hAnsi="GHEA Grapalat"/>
        </w:rPr>
        <w:t>для всех лотов</w:t>
      </w:r>
      <w:r>
        <w:rPr>
          <w:rFonts w:ascii="GHEA Grapalat" w:hAnsi="GHEA Grapalat"/>
        </w:rPr>
        <w:t xml:space="preserve">. </w:t>
      </w:r>
      <w:r w:rsidRPr="00F905E0">
        <w:rPr>
          <w:rFonts w:ascii="GHEA Grapalat" w:hAnsi="GHEA Grapalat"/>
        </w:rPr>
        <w:t>При представлении одного обеспечения квалификаци</w:t>
      </w:r>
      <w:r>
        <w:rPr>
          <w:rFonts w:ascii="GHEA Grapalat" w:hAnsi="GHEA Grapalat"/>
        </w:rPr>
        <w:t>и</w:t>
      </w:r>
      <w:r w:rsidRPr="00F905E0">
        <w:rPr>
          <w:rFonts w:ascii="GHEA Grapalat" w:hAnsi="GHEA Grapalat"/>
        </w:rPr>
        <w:t xml:space="preserve"> его сумма исчисляется </w:t>
      </w:r>
      <w:r>
        <w:rPr>
          <w:rFonts w:ascii="GHEA Grapalat" w:hAnsi="GHEA Grapalat"/>
        </w:rPr>
        <w:t xml:space="preserve">по отношению </w:t>
      </w:r>
      <w:r w:rsidRPr="00F905E0">
        <w:rPr>
          <w:rFonts w:ascii="GHEA Grapalat" w:hAnsi="GHEA Grapalat"/>
        </w:rPr>
        <w:t xml:space="preserve">к общей </w:t>
      </w:r>
      <w:r>
        <w:rPr>
          <w:rFonts w:ascii="GHEA Grapalat" w:hAnsi="GHEA Grapalat"/>
        </w:rPr>
        <w:t xml:space="preserve">сумме цен закупок представленных лотов, </w:t>
      </w:r>
      <w:r>
        <w:rPr>
          <w:rFonts w:ascii="GHEA Grapalat" w:hAnsi="GHEA Grapalat" w:cs="Sylfaen"/>
        </w:rPr>
        <w:t>с учетом требований абзаца «в» подпункта 1 пункта 32 Порядка</w:t>
      </w:r>
      <w:r>
        <w:rPr>
          <w:rFonts w:ascii="GHEA Grapalat" w:hAnsi="GHEA Grapalat"/>
          <w:color w:val="000000" w:themeColor="text1"/>
        </w:rPr>
        <w:t>.</w:t>
      </w:r>
      <w:r w:rsidRPr="000406C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0406CC">
        <w:rPr>
          <w:rFonts w:ascii="Courier New" w:hAnsi="Courier New" w:cs="Courier New"/>
        </w:rPr>
        <w:t> </w:t>
      </w:r>
      <w:r w:rsidRPr="000406CC">
        <w:rPr>
          <w:rFonts w:ascii="GHEA Grapalat" w:hAnsi="GHEA Grapalat" w:cs="Sylfaen"/>
        </w:rPr>
        <w:t>«900008000698» открытый в Центральном казначействе на имя уполномоченного органа.</w:t>
      </w:r>
    </w:p>
    <w:p w14:paraId="17DD7437" w14:textId="77777777" w:rsidR="005E24DA" w:rsidRPr="000406CC" w:rsidRDefault="005E24DA" w:rsidP="007F31CF">
      <w:pPr>
        <w:widowControl w:val="0"/>
        <w:tabs>
          <w:tab w:val="left" w:pos="1276"/>
        </w:tabs>
        <w:ind w:firstLine="567"/>
        <w:jc w:val="both"/>
        <w:rPr>
          <w:rFonts w:ascii="GHEA Grapalat" w:hAnsi="GHEA Grapalat" w:cs="Sylfaen"/>
        </w:rPr>
      </w:pPr>
      <w:r w:rsidRPr="000406C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14:paraId="25C021AC" w14:textId="77777777" w:rsidR="005E24DA" w:rsidRDefault="005E24DA" w:rsidP="007F31CF">
      <w:pPr>
        <w:widowControl w:val="0"/>
        <w:tabs>
          <w:tab w:val="left" w:pos="1276"/>
        </w:tabs>
        <w:ind w:firstLine="567"/>
        <w:jc w:val="both"/>
        <w:rPr>
          <w:rFonts w:ascii="GHEA Grapalat" w:hAnsi="GHEA Grapalat"/>
        </w:rPr>
      </w:pPr>
      <w:r w:rsidRPr="00692995">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w:t>
      </w:r>
      <w:r w:rsidRPr="00935401">
        <w:rPr>
          <w:rFonts w:ascii="GHEA Grapalat" w:hAnsi="GHEA Grapalat"/>
        </w:rPr>
        <w:t>каждого этапа сумма обеспечения квалификации уменьшается в пропорции, исчисленной в отношении суммы этого этапа</w:t>
      </w:r>
      <w:r>
        <w:rPr>
          <w:rFonts w:ascii="GHEA Grapalat" w:hAnsi="GHEA Grapalat"/>
        </w:rPr>
        <w:t>.</w:t>
      </w:r>
    </w:p>
    <w:p w14:paraId="56D88618" w14:textId="77777777" w:rsidR="005E24DA" w:rsidRDefault="005E24DA" w:rsidP="007F31CF">
      <w:pPr>
        <w:widowControl w:val="0"/>
        <w:tabs>
          <w:tab w:val="left" w:pos="1276"/>
        </w:tabs>
        <w:ind w:firstLine="567"/>
        <w:jc w:val="both"/>
        <w:rPr>
          <w:ins w:id="20" w:author="Vardan" w:date="2022-10-29T22:39:00Z"/>
          <w:rFonts w:ascii="GHEA Grapalat" w:hAnsi="GHEA Grapalat"/>
        </w:rPr>
      </w:pPr>
      <w:r w:rsidRPr="00692995">
        <w:rPr>
          <w:rFonts w:ascii="GHEA Grapalat" w:hAnsi="GHEA Grapalat" w:cs="Sylfaen"/>
        </w:rPr>
        <w:t>Обеспечение квалификации в виде</w:t>
      </w:r>
      <w:r>
        <w:rPr>
          <w:rFonts w:ascii="GHEA Grapalat" w:hAnsi="GHEA Grapalat" w:cs="Sylfaen"/>
        </w:rPr>
        <w:t xml:space="preserve"> банковской</w:t>
      </w:r>
      <w:r w:rsidRPr="00692995">
        <w:rPr>
          <w:rFonts w:ascii="GHEA Grapalat" w:hAnsi="GHEA Grapalat" w:cs="Sylfaen"/>
        </w:rPr>
        <w:t xml:space="preserve"> гарантии отобранный участник представляет согласно приложению 4 или приложению 4.1</w:t>
      </w:r>
      <w:r w:rsidRPr="00FE0498">
        <w:rPr>
          <w:rFonts w:ascii="GHEA Grapalat" w:hAnsi="GHEA Grapalat" w:cs="Sylfaen"/>
        </w:rPr>
        <w:t>.</w:t>
      </w:r>
      <w:r w:rsidRPr="00692995">
        <w:rPr>
          <w:rStyle w:val="FootnoteReference"/>
          <w:rFonts w:ascii="GHEA Grapalat" w:hAnsi="GHEA Grapalat"/>
        </w:rPr>
        <w:footnoteReference w:customMarkFollows="1" w:id="8"/>
        <w:t>12</w:t>
      </w:r>
      <w:r w:rsidRPr="00692995">
        <w:rPr>
          <w:rFonts w:ascii="GHEA Grapalat" w:hAnsi="GHEA Grapalat"/>
        </w:rPr>
        <w:t xml:space="preserve"> </w:t>
      </w:r>
    </w:p>
    <w:p w14:paraId="4B9D32EA" w14:textId="77777777" w:rsidR="005E24DA" w:rsidRPr="00CF6994" w:rsidRDefault="005E24DA" w:rsidP="007F31CF">
      <w:pPr>
        <w:widowControl w:val="0"/>
        <w:tabs>
          <w:tab w:val="left" w:pos="1276"/>
        </w:tabs>
        <w:ind w:firstLine="567"/>
        <w:jc w:val="both"/>
        <w:rPr>
          <w:ins w:id="21" w:author="Inesa Kocharyan" w:date="2025-03-19T12:33:00Z"/>
          <w:rFonts w:ascii="GHEA Grapalat" w:hAnsi="GHEA Grapalat"/>
        </w:rPr>
      </w:pPr>
      <w:r w:rsidRPr="0014372B">
        <w:rPr>
          <w:rFonts w:ascii="GHEA Grapalat" w:hAnsi="GHEA Grapalat" w:cs="Sylfaen"/>
          <w:lang w:val="hy-AM"/>
        </w:rPr>
        <w:lastRenderedPageBreak/>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lang w:val="hy-AM"/>
        </w:rPr>
        <w:t xml:space="preserve">, </w:t>
      </w:r>
      <w:r w:rsidRPr="00060567">
        <w:rPr>
          <w:rFonts w:ascii="GHEA Grapalat" w:hAnsi="GHEA Grapalat" w:cs="Sylfaen"/>
          <w:lang w:val="hy-AM"/>
        </w:rPr>
        <w:t>если выполнение контракта (соглашения) не является поэтапным</w:t>
      </w:r>
      <w:r>
        <w:rPr>
          <w:rFonts w:ascii="GHEA Grapalat" w:hAnsi="GHEA Grapalat" w:cs="Sylfaen"/>
        </w:rPr>
        <w:t>.</w:t>
      </w:r>
    </w:p>
    <w:p w14:paraId="68B71FEF" w14:textId="77777777" w:rsidR="005E24DA" w:rsidRPr="009044F1" w:rsidRDefault="005E24DA" w:rsidP="007F31CF">
      <w:pPr>
        <w:widowControl w:val="0"/>
        <w:tabs>
          <w:tab w:val="left" w:pos="1276"/>
        </w:tabs>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5451075D" w14:textId="77777777" w:rsidR="005E24DA" w:rsidRDefault="005E24DA" w:rsidP="007F31CF">
      <w:pPr>
        <w:widowControl w:val="0"/>
        <w:tabs>
          <w:tab w:val="left" w:pos="1276"/>
        </w:tabs>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Pr>
          <w:rFonts w:ascii="GHEA Grapalat" w:hAnsi="GHEA Grapalat"/>
        </w:rPr>
        <w:t>закупки</w:t>
      </w:r>
      <w:r w:rsidRPr="001775FE">
        <w:rPr>
          <w:rFonts w:ascii="GHEA Grapalat" w:hAnsi="GHEA Grapalat"/>
        </w:rPr>
        <w:t xml:space="preserve">. </w:t>
      </w:r>
      <w:r w:rsidRPr="002C42AD">
        <w:rPr>
          <w:rFonts w:ascii="GHEA Grapalat" w:hAnsi="GHEA Grapalat"/>
        </w:rPr>
        <w:t xml:space="preserve">Если цена закупки </w:t>
      </w:r>
      <w:r>
        <w:rPr>
          <w:rFonts w:ascii="GHEA Grapalat" w:hAnsi="GHEA Grapalat"/>
        </w:rPr>
        <w:t>услуг</w:t>
      </w:r>
      <w:r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9044F1">
        <w:rPr>
          <w:rFonts w:ascii="GHEA Grapalat" w:hAnsi="GHEA Grapalat"/>
        </w:rPr>
        <w:t xml:space="preserve"> </w:t>
      </w:r>
      <w:r>
        <w:rPr>
          <w:rFonts w:ascii="GHEA Grapalat" w:hAnsi="GHEA Grapalat"/>
        </w:rPr>
        <w:t>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банковской гарантии (</w:t>
      </w:r>
      <w:r>
        <w:rPr>
          <w:rFonts w:ascii="GHEA Grapalat" w:hAnsi="GHEA Grapalat"/>
        </w:rPr>
        <w:t>П</w:t>
      </w:r>
      <w:r w:rsidRPr="001647D2">
        <w:rPr>
          <w:rFonts w:ascii="GHEA Grapalat" w:hAnsi="GHEA Grapalat"/>
        </w:rPr>
        <w:t xml:space="preserve">риложение </w:t>
      </w:r>
      <w:r>
        <w:rPr>
          <w:rFonts w:ascii="GHEA Grapalat" w:hAnsi="GHEA Grapalat"/>
        </w:rPr>
        <w:t>5</w:t>
      </w:r>
      <w:r w:rsidRPr="001647D2">
        <w:rPr>
          <w:rFonts w:ascii="GHEA Grapalat" w:hAnsi="GHEA Grapalat"/>
        </w:rPr>
        <w:t>)</w:t>
      </w:r>
      <w:r>
        <w:rPr>
          <w:rFonts w:ascii="GHEA Grapalat" w:hAnsi="GHEA Grapalat"/>
        </w:rPr>
        <w:t xml:space="preserve"> или наличных денег</w:t>
      </w:r>
      <w:r w:rsidRPr="003B6357">
        <w:rPr>
          <w:rStyle w:val="FootnoteReference"/>
          <w:rFonts w:ascii="GHEA Grapalat" w:hAnsi="GHEA Grapalat"/>
          <w:sz w:val="28"/>
          <w:szCs w:val="28"/>
        </w:rPr>
        <w:footnoteReference w:customMarkFollows="1" w:id="9"/>
        <w:t>13</w:t>
      </w:r>
      <w:r>
        <w:rPr>
          <w:rFonts w:ascii="GHEA Grapalat" w:hAnsi="GHEA Grapalat"/>
        </w:rPr>
        <w:t>.</w:t>
      </w:r>
    </w:p>
    <w:p w14:paraId="43945812" w14:textId="77777777" w:rsidR="005E24DA" w:rsidRPr="00375987" w:rsidRDefault="005E24DA" w:rsidP="007F31CF">
      <w:pPr>
        <w:widowControl w:val="0"/>
        <w:tabs>
          <w:tab w:val="left" w:pos="1276"/>
        </w:tabs>
        <w:ind w:firstLine="567"/>
        <w:jc w:val="both"/>
        <w:rPr>
          <w:rFonts w:ascii="GHEA Grapalat" w:hAnsi="GHEA Grapalat"/>
        </w:rPr>
      </w:pPr>
      <w:r w:rsidRPr="0058395E">
        <w:rPr>
          <w:rFonts w:ascii="GHEA Grapalat" w:hAnsi="GHEA Grapalat"/>
        </w:rPr>
        <w:t xml:space="preserve">Если процедура закупки организована </w:t>
      </w:r>
      <w:r>
        <w:rPr>
          <w:rFonts w:ascii="GHEA Grapalat" w:hAnsi="GHEA Grapalat"/>
        </w:rPr>
        <w:t>по</w:t>
      </w:r>
      <w:r w:rsidRPr="0058395E">
        <w:rPr>
          <w:rFonts w:ascii="GHEA Grapalat" w:hAnsi="GHEA Grapalat"/>
        </w:rPr>
        <w:t xml:space="preserve"> </w:t>
      </w:r>
      <w:r>
        <w:rPr>
          <w:rFonts w:ascii="GHEA Grapalat" w:hAnsi="GHEA Grapalat"/>
        </w:rPr>
        <w:t>лотам</w:t>
      </w:r>
      <w:r w:rsidRPr="0058395E">
        <w:rPr>
          <w:rFonts w:ascii="GHEA Grapalat" w:hAnsi="GHEA Grapalat"/>
        </w:rPr>
        <w:t xml:space="preserve"> и участник признается </w:t>
      </w:r>
      <w:r>
        <w:rPr>
          <w:rFonts w:ascii="GHEA Grapalat" w:hAnsi="GHEA Grapalat"/>
        </w:rPr>
        <w:t>ото</w:t>
      </w:r>
      <w:r w:rsidRPr="0058395E">
        <w:rPr>
          <w:rFonts w:ascii="GHEA Grapalat" w:hAnsi="GHEA Grapalat"/>
        </w:rPr>
        <w:t xml:space="preserve">бранным участником </w:t>
      </w:r>
      <w:r>
        <w:rPr>
          <w:rFonts w:ascii="GHEA Grapalat" w:hAnsi="GHEA Grapalat"/>
        </w:rPr>
        <w:t>по</w:t>
      </w:r>
      <w:r w:rsidRPr="0058395E">
        <w:rPr>
          <w:rFonts w:ascii="GHEA Grapalat" w:hAnsi="GHEA Grapalat"/>
        </w:rPr>
        <w:t xml:space="preserve"> более чем одно</w:t>
      </w:r>
      <w:r>
        <w:rPr>
          <w:rFonts w:ascii="GHEA Grapalat" w:hAnsi="GHEA Grapalat"/>
        </w:rPr>
        <w:t xml:space="preserve">му лоту, </w:t>
      </w:r>
      <w:r>
        <w:rPr>
          <w:rFonts w:ascii="GHEA Grapalat" w:hAnsi="GHEA Grapalat" w:cs="Sylfaen"/>
        </w:rPr>
        <w:t xml:space="preserve">то </w:t>
      </w:r>
      <w:r w:rsidRPr="00D91525">
        <w:rPr>
          <w:rFonts w:ascii="GHEA Grapalat" w:hAnsi="GHEA Grapalat" w:cs="Sylfaen"/>
        </w:rPr>
        <w:t>он может предоставить</w:t>
      </w:r>
      <w:r>
        <w:rPr>
          <w:rFonts w:ascii="GHEA Grapalat" w:hAnsi="GHEA Grapalat" w:cs="Sylfaen"/>
        </w:rPr>
        <w:t xml:space="preserve"> обеспечение квалификации как </w:t>
      </w:r>
      <w:r w:rsidRPr="009044F1">
        <w:rPr>
          <w:rFonts w:ascii="GHEA Grapalat" w:hAnsi="GHEA Grapalat"/>
        </w:rPr>
        <w:t xml:space="preserve">для каждого лота в отдельности, так и </w:t>
      </w:r>
      <w:r>
        <w:rPr>
          <w:rFonts w:ascii="GHEA Grapalat" w:hAnsi="GHEA Grapalat"/>
        </w:rPr>
        <w:t xml:space="preserve">одно обеспечение - </w:t>
      </w:r>
      <w:r w:rsidRPr="009044F1">
        <w:rPr>
          <w:rFonts w:ascii="GHEA Grapalat" w:hAnsi="GHEA Grapalat"/>
        </w:rPr>
        <w:t>для всех лотов</w:t>
      </w:r>
      <w:r>
        <w:rPr>
          <w:rFonts w:ascii="GHEA Grapalat" w:hAnsi="GHEA Grapalat"/>
        </w:rPr>
        <w:t xml:space="preserve">. </w:t>
      </w:r>
      <w:r w:rsidRPr="00F905E0">
        <w:rPr>
          <w:rFonts w:ascii="GHEA Grapalat" w:hAnsi="GHEA Grapalat"/>
        </w:rPr>
        <w:t>При представлении одного обеспечения квалификаци</w:t>
      </w:r>
      <w:r>
        <w:rPr>
          <w:rFonts w:ascii="GHEA Grapalat" w:hAnsi="GHEA Grapalat"/>
        </w:rPr>
        <w:t>и</w:t>
      </w:r>
      <w:r w:rsidRPr="00F905E0">
        <w:rPr>
          <w:rFonts w:ascii="GHEA Grapalat" w:hAnsi="GHEA Grapalat"/>
        </w:rPr>
        <w:t xml:space="preserve"> его сумма исчисляется </w:t>
      </w:r>
      <w:r>
        <w:rPr>
          <w:rFonts w:ascii="GHEA Grapalat" w:hAnsi="GHEA Grapalat"/>
        </w:rPr>
        <w:t xml:space="preserve">по отношению </w:t>
      </w:r>
      <w:r w:rsidRPr="00E43BF3">
        <w:rPr>
          <w:rFonts w:ascii="GHEA Grapalat" w:hAnsi="GHEA Grapalat" w:cs="Sylfaen"/>
        </w:rPr>
        <w:t>к сумме цен закупо</w:t>
      </w:r>
      <w:r w:rsidRPr="001A1040">
        <w:rPr>
          <w:rFonts w:ascii="GHEA Grapalat" w:hAnsi="GHEA Grapalat" w:cs="Sylfaen"/>
        </w:rPr>
        <w:t>к</w:t>
      </w:r>
      <w:r w:rsidRPr="0032634E">
        <w:rPr>
          <w:rFonts w:ascii="GHEA Grapalat" w:hAnsi="GHEA Grapalat" w:cs="Sylfaen"/>
        </w:rPr>
        <w:t xml:space="preserve"> представленных лотов</w:t>
      </w:r>
      <w:r w:rsidRPr="0099715E">
        <w:rPr>
          <w:rFonts w:ascii="GHEA Grapalat" w:hAnsi="GHEA Grapalat"/>
          <w:color w:val="FF0000"/>
        </w:rPr>
        <w:t xml:space="preserve"> </w:t>
      </w:r>
      <w:r w:rsidRPr="000B15AE">
        <w:rPr>
          <w:rFonts w:ascii="GHEA Grapalat" w:hAnsi="GHEA Grapalat"/>
          <w:color w:val="000000" w:themeColor="text1"/>
        </w:rPr>
        <w:t>с учетом требований 9-ого подпункта 32-ого пункта Порядка</w:t>
      </w:r>
      <w:r>
        <w:rPr>
          <w:rFonts w:ascii="GHEA Grapalat" w:hAnsi="GHEA Grapalat"/>
          <w:color w:val="000000" w:themeColor="text1"/>
        </w:rPr>
        <w:t>.</w:t>
      </w:r>
      <w:r>
        <w:rPr>
          <w:rFonts w:ascii="GHEA Grapalat" w:hAnsi="GHEA Grapalat"/>
        </w:rPr>
        <w:t xml:space="preserve"> </w:t>
      </w:r>
      <w:r w:rsidRPr="00375987">
        <w:rPr>
          <w:rFonts w:ascii="GHEA Grapalat" w:hAnsi="GHEA Grapalat"/>
        </w:rPr>
        <w:t>Обеспечение договора должно быть действительно как минимум включительно до 90-го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2D0389D9" w14:textId="77777777" w:rsidR="005E24DA" w:rsidRDefault="005E24DA" w:rsidP="007F31CF">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7BCC2577" w14:textId="77777777" w:rsidR="005E24DA" w:rsidRPr="00FF1970" w:rsidRDefault="005E24DA" w:rsidP="007F31CF">
      <w:pPr>
        <w:widowControl w:val="0"/>
        <w:tabs>
          <w:tab w:val="left" w:pos="1276"/>
        </w:tabs>
        <w:ind w:firstLine="567"/>
        <w:jc w:val="both"/>
        <w:rPr>
          <w:rFonts w:ascii="GHEA Grapalat" w:hAnsi="GHEA Grapalat"/>
          <w:lang w:val="hy-AM"/>
        </w:rPr>
      </w:pPr>
      <w:r>
        <w:rPr>
          <w:rFonts w:ascii="GHEA Grapalat" w:hAnsi="GHEA Grapalat"/>
        </w:rPr>
        <w:t>10.4 Е</w:t>
      </w:r>
      <w:r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Pr>
          <w:rFonts w:ascii="GHEA Grapalat" w:hAnsi="GHEA Grapalat"/>
        </w:rPr>
        <w:t>я квалификации и</w:t>
      </w:r>
      <w:r w:rsidRPr="009044F1">
        <w:rPr>
          <w:rFonts w:ascii="GHEA Grapalat" w:hAnsi="GHEA Grapalat"/>
        </w:rPr>
        <w:t xml:space="preserve"> договора </w:t>
      </w:r>
      <w:r w:rsidRPr="009044F1">
        <w:rPr>
          <w:rFonts w:ascii="GHEA Grapalat" w:hAnsi="GHEA Grapalat"/>
        </w:rPr>
        <w:lastRenderedPageBreak/>
        <w:t>представля</w:t>
      </w:r>
      <w:r>
        <w:rPr>
          <w:rFonts w:ascii="GHEA Grapalat" w:hAnsi="GHEA Grapalat"/>
        </w:rPr>
        <w:t>ю</w:t>
      </w:r>
      <w:r w:rsidRPr="009044F1">
        <w:rPr>
          <w:rFonts w:ascii="GHEA Grapalat" w:hAnsi="GHEA Grapalat"/>
        </w:rPr>
        <w:t>тся</w:t>
      </w:r>
      <w:r>
        <w:rPr>
          <w:rFonts w:ascii="GHEA Grapalat" w:hAnsi="GHEA Grapalat"/>
        </w:rPr>
        <w:t xml:space="preserve"> в виде </w:t>
      </w:r>
      <w:r w:rsidRPr="009044F1">
        <w:rPr>
          <w:rFonts w:ascii="GHEA Grapalat" w:hAnsi="GHEA Grapalat"/>
        </w:rPr>
        <w:t xml:space="preserve">заключенного в одностороннем порядке </w:t>
      </w:r>
      <w:r>
        <w:rPr>
          <w:rFonts w:ascii="GHEA Grapalat" w:hAnsi="GHEA Grapalat"/>
        </w:rPr>
        <w:t>за</w:t>
      </w:r>
      <w:r w:rsidRPr="009044F1">
        <w:rPr>
          <w:rFonts w:ascii="GHEA Grapalat" w:hAnsi="GHEA Grapalat"/>
        </w:rPr>
        <w:t>явления - в виде неустойки или наличных денег</w:t>
      </w:r>
      <w:r>
        <w:rPr>
          <w:rFonts w:ascii="GHEA Grapalat" w:hAnsi="GHEA Grapalat"/>
        </w:rPr>
        <w:t>.</w:t>
      </w:r>
      <w:r w:rsidRPr="006D7219">
        <w:rPr>
          <w:rFonts w:ascii="GHEA Grapalat" w:hAnsi="GHEA Grapalat"/>
        </w:rPr>
        <w:t xml:space="preserve"> </w:t>
      </w:r>
      <w:r>
        <w:rPr>
          <w:rFonts w:ascii="GHEA Grapalat" w:hAnsi="GHEA Grapalat"/>
        </w:rPr>
        <w:t xml:space="preserve">Если </w:t>
      </w:r>
      <w:r w:rsidRPr="009044F1">
        <w:rPr>
          <w:rFonts w:ascii="GHEA Grapalat" w:hAnsi="GHEA Grapalat"/>
        </w:rPr>
        <w:t>на момент возникновения правомочия по заключению договора</w:t>
      </w:r>
      <w:r>
        <w:rPr>
          <w:rFonts w:ascii="GHEA Grapalat" w:hAnsi="GHEA Grapalat"/>
          <w:lang w:val="hy-AM"/>
        </w:rPr>
        <w:t>:</w:t>
      </w:r>
    </w:p>
    <w:p w14:paraId="61C64C0D" w14:textId="77777777" w:rsidR="005E24DA" w:rsidRPr="00D32092" w:rsidRDefault="005E24DA" w:rsidP="007F31CF">
      <w:pPr>
        <w:widowControl w:val="0"/>
        <w:tabs>
          <w:tab w:val="left" w:pos="1276"/>
        </w:tabs>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Pr>
          <w:rFonts w:ascii="GHEA Grapalat" w:hAnsi="GHEA Grapalat" w:cs="Sylfaen"/>
        </w:rPr>
        <w:t xml:space="preserve">25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w:t>
      </w:r>
      <w:r>
        <w:rPr>
          <w:rFonts w:ascii="GHEA Grapalat" w:hAnsi="GHEA Grapalat" w:cs="Sylfaen"/>
        </w:rPr>
        <w:t>я</w:t>
      </w:r>
      <w:r w:rsidRPr="000811C1">
        <w:rPr>
          <w:rFonts w:ascii="GHEA Grapalat" w:hAnsi="GHEA Grapalat" w:cs="Sylfaen"/>
        </w:rPr>
        <w:t xml:space="preserve"> договора</w:t>
      </w:r>
      <w:r>
        <w:rPr>
          <w:rFonts w:ascii="GHEA Grapalat" w:hAnsi="GHEA Grapalat" w:cs="Sylfaen"/>
        </w:rPr>
        <w:t xml:space="preserve"> и квалификации</w:t>
      </w:r>
      <w:r w:rsidRPr="000811C1">
        <w:rPr>
          <w:rFonts w:ascii="GHEA Grapalat" w:hAnsi="GHEA Grapalat" w:cs="Sylfaen"/>
        </w:rPr>
        <w:t xml:space="preserve">,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14:paraId="02F99292" w14:textId="77777777" w:rsidR="005E24DA" w:rsidRPr="009044F1" w:rsidRDefault="005E24DA" w:rsidP="007F31CF">
      <w:pPr>
        <w:widowControl w:val="0"/>
        <w:tabs>
          <w:tab w:val="left" w:pos="1276"/>
        </w:tabs>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14:paraId="3B78A6C2" w14:textId="77777777" w:rsidR="005E24DA" w:rsidRDefault="005E24DA" w:rsidP="007F31CF">
      <w:pPr>
        <w:widowControl w:val="0"/>
        <w:tabs>
          <w:tab w:val="left" w:pos="1134"/>
        </w:tabs>
        <w:ind w:firstLine="567"/>
        <w:jc w:val="both"/>
        <w:rPr>
          <w:ins w:id="22" w:author="Inesa Kocharyan" w:date="2023-07-07T09:42:00Z"/>
          <w:rFonts w:ascii="GHEA Grapalat" w:hAnsi="GHEA Grapalat"/>
        </w:rPr>
      </w:pPr>
      <w:r>
        <w:rPr>
          <w:rFonts w:ascii="GHEA Grapalat" w:hAnsi="GHEA Grapalat"/>
          <w:b/>
        </w:rPr>
        <w:t xml:space="preserve"> </w:t>
      </w:r>
      <w:r w:rsidRPr="00EA64AF">
        <w:rPr>
          <w:rFonts w:ascii="GHEA Grapalat" w:hAnsi="GHEA Grapalat"/>
        </w:rPr>
        <w:t xml:space="preserve">10.7 Руководитель заказчика </w:t>
      </w:r>
      <w:r>
        <w:rPr>
          <w:rFonts w:ascii="GHEA Grapalat" w:hAnsi="GHEA Grapalat"/>
        </w:rPr>
        <w:t xml:space="preserve">в письменной форме </w:t>
      </w:r>
      <w:r w:rsidRPr="00EA64AF">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EA64AF">
        <w:rPr>
          <w:rFonts w:ascii="GHEA Grapalat" w:hAnsi="GHEA Grapalat"/>
          <w:lang w:val="hy-AM"/>
        </w:rPr>
        <w:t>-</w:t>
      </w:r>
      <w:r w:rsidRPr="00EA64AF">
        <w:rPr>
          <w:rFonts w:ascii="GHEA Grapalat" w:hAnsi="GHEA Grapalat"/>
        </w:rPr>
        <w:t xml:space="preserve"> </w:t>
      </w:r>
      <w:r>
        <w:rPr>
          <w:rFonts w:ascii="GHEA Grapalat" w:hAnsi="GHEA Grapalat"/>
        </w:rPr>
        <w:t>Министерству Финансов РА</w:t>
      </w:r>
      <w:r w:rsidRPr="00EA64AF">
        <w:rPr>
          <w:rFonts w:ascii="GHEA Grapalat" w:hAnsi="GHEA Grapalat"/>
          <w:lang w:val="hy-AM"/>
        </w:rPr>
        <w:t>,</w:t>
      </w:r>
      <w:r w:rsidRPr="00EA64AF">
        <w:rPr>
          <w:rFonts w:ascii="GHEA Grapalat" w:hAnsi="GHEA Grapalat"/>
        </w:rPr>
        <w:t xml:space="preserve"> в течение </w:t>
      </w:r>
      <w:r>
        <w:rPr>
          <w:rFonts w:ascii="GHEA Grapalat" w:hAnsi="GHEA Grapalat"/>
        </w:rPr>
        <w:t xml:space="preserve">пяти </w:t>
      </w:r>
      <w:r w:rsidRPr="00EA64AF">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Pr>
          <w:rFonts w:ascii="GHEA Grapalat" w:hAnsi="GHEA Grapalat"/>
        </w:rPr>
        <w:t xml:space="preserve">или Министерством Финансов РА </w:t>
      </w:r>
      <w:r w:rsidRPr="00EA64AF">
        <w:rPr>
          <w:rFonts w:ascii="GHEA Grapalat" w:hAnsi="GHEA Grapalat"/>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1EA23167" w14:textId="77777777" w:rsidR="005E24DA" w:rsidRPr="00F65EB5" w:rsidRDefault="005E24DA" w:rsidP="007F31C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10.8 </w:t>
      </w:r>
      <w:r w:rsidRPr="00F65EB5">
        <w:rPr>
          <w:rFonts w:ascii="GHEA Grapalat" w:hAnsi="GHEA Grapalat" w:hint="eastAsia"/>
        </w:rPr>
        <w:t>О</w:t>
      </w:r>
      <w:r w:rsidRPr="00F65EB5">
        <w:rPr>
          <w:rFonts w:ascii="GHEA Grapalat" w:hAnsi="GHEA Grapalat"/>
        </w:rPr>
        <w:t xml:space="preserve"> </w:t>
      </w:r>
      <w:r w:rsidRPr="00F65EB5">
        <w:rPr>
          <w:rFonts w:ascii="GHEA Grapalat" w:hAnsi="GHEA Grapalat" w:hint="eastAsia"/>
        </w:rPr>
        <w:t>возврате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договора</w:t>
      </w:r>
      <w:r w:rsidRPr="00F65EB5">
        <w:rPr>
          <w:rFonts w:ascii="GHEA Grapalat" w:hAnsi="GHEA Grapalat"/>
        </w:rPr>
        <w:t xml:space="preserve"> </w:t>
      </w:r>
      <w:r w:rsidRPr="00F65EB5">
        <w:rPr>
          <w:rFonts w:ascii="GHEA Grapalat" w:hAnsi="GHEA Grapalat" w:hint="eastAsia"/>
        </w:rPr>
        <w:t>и</w:t>
      </w:r>
      <w:r w:rsidRPr="00F65EB5">
        <w:rPr>
          <w:rFonts w:ascii="GHEA Grapalat" w:hAnsi="GHEA Grapalat"/>
        </w:rPr>
        <w:t>/</w:t>
      </w:r>
      <w:r w:rsidRPr="00F65EB5">
        <w:rPr>
          <w:rFonts w:ascii="GHEA Grapalat" w:hAnsi="GHEA Grapalat" w:hint="eastAsia"/>
        </w:rPr>
        <w:t>или</w:t>
      </w:r>
      <w:r w:rsidRPr="00F65EB5">
        <w:rPr>
          <w:rFonts w:ascii="GHEA Grapalat" w:hAnsi="GHEA Grapalat"/>
        </w:rPr>
        <w:t xml:space="preserve"> </w:t>
      </w:r>
      <w:r w:rsidRPr="00F65EB5">
        <w:rPr>
          <w:rFonts w:ascii="GHEA Grapalat" w:hAnsi="GHEA Grapalat" w:hint="eastAsia"/>
        </w:rPr>
        <w:t>квалификации</w:t>
      </w:r>
      <w:r w:rsidRPr="00F65EB5">
        <w:rPr>
          <w:rFonts w:ascii="GHEA Grapalat" w:hAnsi="GHEA Grapalat"/>
        </w:rPr>
        <w:t xml:space="preserve"> </w:t>
      </w:r>
      <w:r w:rsidRPr="00F65EB5">
        <w:rPr>
          <w:rFonts w:ascii="GHEA Grapalat" w:hAnsi="GHEA Grapalat" w:hint="eastAsia"/>
        </w:rPr>
        <w:t>руководитель</w:t>
      </w:r>
      <w:r w:rsidRPr="00F65EB5">
        <w:rPr>
          <w:rFonts w:ascii="GHEA Grapalat" w:hAnsi="GHEA Grapalat"/>
        </w:rPr>
        <w:t xml:space="preserve"> </w:t>
      </w:r>
      <w:r w:rsidRPr="00F65EB5">
        <w:rPr>
          <w:rFonts w:ascii="GHEA Grapalat" w:hAnsi="GHEA Grapalat" w:hint="eastAsia"/>
        </w:rPr>
        <w:t>заказчика</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письменной</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течение</w:t>
      </w:r>
      <w:r w:rsidRPr="00F65EB5">
        <w:rPr>
          <w:rFonts w:ascii="GHEA Grapalat" w:hAnsi="GHEA Grapalat"/>
        </w:rPr>
        <w:t xml:space="preserve"> </w:t>
      </w:r>
      <w:r w:rsidRPr="00F65EB5">
        <w:rPr>
          <w:rFonts w:ascii="GHEA Grapalat" w:hAnsi="GHEA Grapalat" w:hint="eastAsia"/>
        </w:rPr>
        <w:t>пяти</w:t>
      </w:r>
      <w:r w:rsidRPr="00F65EB5">
        <w:rPr>
          <w:rFonts w:ascii="GHEA Grapalat" w:hAnsi="GHEA Grapalat"/>
        </w:rPr>
        <w:t xml:space="preserve"> </w:t>
      </w:r>
      <w:r w:rsidRPr="00F65EB5">
        <w:rPr>
          <w:rFonts w:ascii="GHEA Grapalat" w:hAnsi="GHEA Grapalat" w:hint="eastAsia"/>
        </w:rPr>
        <w:t>рабочих</w:t>
      </w:r>
      <w:r w:rsidRPr="00F65EB5">
        <w:rPr>
          <w:rFonts w:ascii="GHEA Grapalat" w:hAnsi="GHEA Grapalat"/>
        </w:rPr>
        <w:t xml:space="preserve"> </w:t>
      </w:r>
      <w:r w:rsidRPr="00F65EB5">
        <w:rPr>
          <w:rFonts w:ascii="GHEA Grapalat" w:hAnsi="GHEA Grapalat" w:hint="eastAsia"/>
        </w:rPr>
        <w:t>дней</w:t>
      </w:r>
      <w:r w:rsidRPr="00F65EB5">
        <w:rPr>
          <w:rFonts w:ascii="GHEA Grapalat" w:hAnsi="GHEA Grapalat"/>
        </w:rPr>
        <w:t xml:space="preserve">, </w:t>
      </w:r>
      <w:r w:rsidRPr="00F65EB5">
        <w:rPr>
          <w:rFonts w:ascii="GHEA Grapalat" w:hAnsi="GHEA Grapalat" w:hint="eastAsia"/>
        </w:rPr>
        <w:t>следующих</w:t>
      </w:r>
      <w:r w:rsidRPr="00F65EB5">
        <w:rPr>
          <w:rFonts w:ascii="GHEA Grapalat" w:hAnsi="GHEA Grapalat"/>
        </w:rPr>
        <w:t xml:space="preserve"> </w:t>
      </w:r>
      <w:r w:rsidRPr="00F65EB5">
        <w:rPr>
          <w:rFonts w:ascii="GHEA Grapalat" w:hAnsi="GHEA Grapalat" w:hint="eastAsia"/>
        </w:rPr>
        <w:t>за</w:t>
      </w:r>
      <w:r w:rsidRPr="00F65EB5">
        <w:rPr>
          <w:rFonts w:ascii="GHEA Grapalat" w:hAnsi="GHEA Grapalat"/>
        </w:rPr>
        <w:t xml:space="preserve"> днем возникновения основания возврата обеспечения</w:t>
      </w:r>
      <w:r w:rsidRPr="00F65EB5" w:rsidDel="00960F8B">
        <w:rPr>
          <w:rFonts w:ascii="GHEA Grapalat" w:hAnsi="GHEA Grapalat"/>
        </w:rPr>
        <w:t xml:space="preserve"> </w:t>
      </w:r>
      <w:r w:rsidRPr="00F65EB5">
        <w:rPr>
          <w:rFonts w:ascii="GHEA Grapalat" w:hAnsi="GHEA Grapalat"/>
        </w:rPr>
        <w:t>уведомляет:</w:t>
      </w:r>
    </w:p>
    <w:p w14:paraId="4F4E0D7D" w14:textId="77777777" w:rsidR="005E24DA" w:rsidRPr="00F65EB5" w:rsidRDefault="005E24DA" w:rsidP="007F31C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 представлен</w:t>
      </w:r>
      <w:r w:rsidRPr="00F65EB5">
        <w:rPr>
          <w:rFonts w:ascii="GHEA Grapalat" w:hAnsi="GHEA Grapalat"/>
        </w:rPr>
        <w:t xml:space="preserve">ного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наличных денег - </w:t>
      </w:r>
      <w:r w:rsidRPr="00F65EB5">
        <w:rPr>
          <w:rFonts w:ascii="GHEA Grapalat" w:hAnsi="GHEA Grapalat" w:hint="eastAsia"/>
        </w:rPr>
        <w:t>Министерство</w:t>
      </w:r>
      <w:r w:rsidRPr="00F65EB5">
        <w:rPr>
          <w:rFonts w:ascii="GHEA Grapalat" w:hAnsi="GHEA Grapalat"/>
        </w:rPr>
        <w:t xml:space="preserve"> </w:t>
      </w:r>
      <w:r w:rsidRPr="00F65EB5">
        <w:rPr>
          <w:rFonts w:ascii="GHEA Grapalat" w:hAnsi="GHEA Grapalat" w:hint="eastAsia"/>
        </w:rPr>
        <w:t>финансов</w:t>
      </w:r>
      <w:r w:rsidRPr="00F65EB5">
        <w:rPr>
          <w:rFonts w:ascii="GHEA Grapalat" w:hAnsi="GHEA Grapalat"/>
        </w:rPr>
        <w:t xml:space="preserve"> </w:t>
      </w:r>
      <w:r w:rsidRPr="00F65EB5">
        <w:rPr>
          <w:rFonts w:ascii="GHEA Grapalat" w:hAnsi="GHEA Grapalat" w:hint="eastAsia"/>
        </w:rPr>
        <w:t>РА</w:t>
      </w:r>
      <w:r w:rsidRPr="00F65EB5">
        <w:rPr>
          <w:rFonts w:ascii="GHEA Grapalat" w:hAnsi="GHEA Grapalat"/>
        </w:rPr>
        <w:t xml:space="preserve"> </w:t>
      </w:r>
      <w:r w:rsidRPr="00F65EB5">
        <w:rPr>
          <w:rFonts w:ascii="GHEA Grapalat" w:hAnsi="GHEA Grapalat" w:hint="eastAsia"/>
        </w:rPr>
        <w:t>с</w:t>
      </w:r>
      <w:r w:rsidRPr="00F65EB5">
        <w:rPr>
          <w:rFonts w:ascii="GHEA Grapalat" w:hAnsi="GHEA Grapalat"/>
        </w:rPr>
        <w:t xml:space="preserve"> </w:t>
      </w:r>
      <w:r w:rsidRPr="00F65EB5">
        <w:rPr>
          <w:rFonts w:ascii="GHEA Grapalat" w:hAnsi="GHEA Grapalat" w:hint="eastAsia"/>
        </w:rPr>
        <w:t>приложением</w:t>
      </w:r>
      <w:r w:rsidRPr="00F65EB5">
        <w:rPr>
          <w:rFonts w:ascii="GHEA Grapalat" w:hAnsi="GHEA Grapalat"/>
        </w:rPr>
        <w:t xml:space="preserve"> </w:t>
      </w:r>
      <w:r w:rsidRPr="00F65EB5">
        <w:rPr>
          <w:rFonts w:ascii="GHEA Grapalat" w:hAnsi="GHEA Grapalat" w:hint="eastAsia"/>
        </w:rPr>
        <w:t>копии</w:t>
      </w:r>
      <w:r w:rsidRPr="00F65EB5">
        <w:rPr>
          <w:rFonts w:ascii="GHEA Grapalat" w:hAnsi="GHEA Grapalat"/>
        </w:rPr>
        <w:t xml:space="preserve"> представленного в заявке </w:t>
      </w:r>
      <w:r w:rsidRPr="00F65EB5">
        <w:rPr>
          <w:rFonts w:ascii="GHEA Grapalat" w:hAnsi="GHEA Grapalat" w:hint="eastAsia"/>
        </w:rPr>
        <w:t>документа</w:t>
      </w:r>
      <w:r w:rsidRPr="00F65EB5">
        <w:rPr>
          <w:rFonts w:ascii="GHEA Grapalat" w:hAnsi="GHEA Grapalat"/>
        </w:rPr>
        <w:t xml:space="preserve">, </w:t>
      </w:r>
      <w:r w:rsidRPr="00F65EB5">
        <w:rPr>
          <w:rFonts w:ascii="GHEA Grapalat" w:hAnsi="GHEA Grapalat" w:hint="eastAsia"/>
        </w:rPr>
        <w:t>об</w:t>
      </w:r>
      <w:r w:rsidRPr="00F65EB5">
        <w:rPr>
          <w:rFonts w:ascii="GHEA Grapalat" w:hAnsi="GHEA Grapalat"/>
        </w:rPr>
        <w:t xml:space="preserve"> </w:t>
      </w:r>
      <w:r w:rsidRPr="00F65EB5">
        <w:rPr>
          <w:rFonts w:ascii="GHEA Grapalat" w:hAnsi="GHEA Grapalat" w:hint="eastAsia"/>
        </w:rPr>
        <w:t>обосновании</w:t>
      </w:r>
      <w:r w:rsidRPr="00F65EB5">
        <w:rPr>
          <w:rFonts w:ascii="GHEA Grapalat" w:hAnsi="GHEA Grapalat"/>
        </w:rPr>
        <w:t xml:space="preserve"> </w:t>
      </w:r>
      <w:r w:rsidRPr="00F65EB5">
        <w:rPr>
          <w:rFonts w:ascii="GHEA Grapalat" w:hAnsi="GHEA Grapalat" w:hint="eastAsia"/>
        </w:rPr>
        <w:t>платежа</w:t>
      </w:r>
      <w:r w:rsidRPr="00F65EB5">
        <w:rPr>
          <w:rFonts w:ascii="GHEA Grapalat" w:hAnsi="GHEA Grapalat"/>
        </w:rPr>
        <w:t>,;</w:t>
      </w:r>
    </w:p>
    <w:p w14:paraId="006862C9" w14:textId="77777777" w:rsidR="005E24DA" w:rsidRPr="00F65EB5" w:rsidRDefault="005E24DA" w:rsidP="007F31C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w:t>
      </w:r>
      <w:r w:rsidRPr="00F65EB5">
        <w:rPr>
          <w:rFonts w:ascii="GHEA Grapalat" w:hAnsi="GHEA Grapalat" w:hint="eastAsia"/>
        </w:rPr>
        <w:t>банковской</w:t>
      </w:r>
      <w:r w:rsidRPr="00F65EB5">
        <w:rPr>
          <w:rFonts w:ascii="GHEA Grapalat" w:hAnsi="GHEA Grapalat"/>
        </w:rPr>
        <w:t xml:space="preserve"> </w:t>
      </w:r>
      <w:r w:rsidRPr="00F65EB5">
        <w:rPr>
          <w:rFonts w:ascii="GHEA Grapalat" w:hAnsi="GHEA Grapalat" w:hint="eastAsia"/>
        </w:rPr>
        <w:t>гарантии</w:t>
      </w:r>
      <w:r w:rsidRPr="00F65EB5">
        <w:rPr>
          <w:rFonts w:ascii="GHEA Grapalat" w:hAnsi="GHEA Grapalat"/>
        </w:rPr>
        <w:t xml:space="preserve">- </w:t>
      </w:r>
      <w:r w:rsidRPr="00F65EB5">
        <w:rPr>
          <w:rFonts w:ascii="GHEA Grapalat" w:hAnsi="GHEA Grapalat" w:hint="eastAsia"/>
        </w:rPr>
        <w:t>банк</w:t>
      </w:r>
      <w:r w:rsidRPr="00F65EB5">
        <w:rPr>
          <w:rFonts w:ascii="GHEA Grapalat" w:hAnsi="GHEA Grapalat"/>
        </w:rPr>
        <w:t xml:space="preserve">, </w:t>
      </w:r>
      <w:r w:rsidRPr="00F65EB5">
        <w:rPr>
          <w:rFonts w:ascii="GHEA Grapalat" w:hAnsi="GHEA Grapalat" w:hint="eastAsia"/>
        </w:rPr>
        <w:t>выдавший</w:t>
      </w:r>
      <w:r w:rsidRPr="00F65EB5">
        <w:rPr>
          <w:rFonts w:ascii="GHEA Grapalat" w:hAnsi="GHEA Grapalat"/>
        </w:rPr>
        <w:t xml:space="preserve"> </w:t>
      </w:r>
      <w:r w:rsidRPr="00F65EB5">
        <w:rPr>
          <w:rFonts w:ascii="GHEA Grapalat" w:hAnsi="GHEA Grapalat" w:hint="eastAsia"/>
        </w:rPr>
        <w:t>гарантию</w:t>
      </w:r>
      <w:r w:rsidRPr="00F65EB5">
        <w:rPr>
          <w:rFonts w:ascii="GHEA Grapalat" w:hAnsi="GHEA Grapalat"/>
        </w:rPr>
        <w:t>;</w:t>
      </w:r>
    </w:p>
    <w:p w14:paraId="3FA25B7D" w14:textId="77777777" w:rsidR="005E24DA" w:rsidRPr="0088759A" w:rsidRDefault="005E24DA" w:rsidP="007F31C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соглашения о неустойке - </w:t>
      </w:r>
      <w:r w:rsidRPr="00F65EB5">
        <w:rPr>
          <w:rFonts w:ascii="GHEA Grapalat" w:hAnsi="GHEA Grapalat" w:hint="eastAsia"/>
        </w:rPr>
        <w:t>представивше</w:t>
      </w:r>
      <w:r w:rsidRPr="00F65EB5">
        <w:rPr>
          <w:rFonts w:ascii="GHEA Grapalat" w:hAnsi="GHEA Grapalat"/>
        </w:rPr>
        <w:t>го его участника.</w:t>
      </w:r>
    </w:p>
    <w:p w14:paraId="529C932B" w14:textId="77777777" w:rsidR="005E24DA" w:rsidRDefault="005E24DA" w:rsidP="007F31CF">
      <w:pPr>
        <w:widowControl w:val="0"/>
        <w:tabs>
          <w:tab w:val="left" w:pos="1134"/>
        </w:tabs>
        <w:ind w:firstLine="567"/>
        <w:jc w:val="both"/>
        <w:rPr>
          <w:rFonts w:ascii="GHEA Grapalat" w:hAnsi="GHEA Grapalat"/>
        </w:rPr>
      </w:pPr>
    </w:p>
    <w:p w14:paraId="6F465B38" w14:textId="77777777" w:rsidR="005E24DA" w:rsidRDefault="005E24DA" w:rsidP="007F31CF">
      <w:pPr>
        <w:rPr>
          <w:rFonts w:ascii="GHEA Grapalat" w:hAnsi="GHEA Grapalat"/>
          <w:b/>
        </w:rPr>
      </w:pPr>
      <w:r>
        <w:rPr>
          <w:rFonts w:ascii="GHEA Grapalat" w:hAnsi="GHEA Grapalat"/>
          <w:b/>
        </w:rPr>
        <w:t xml:space="preserve">                       </w:t>
      </w:r>
      <w:r w:rsidRPr="009044F1">
        <w:rPr>
          <w:rFonts w:ascii="GHEA Grapalat" w:hAnsi="GHEA Grapalat"/>
          <w:b/>
        </w:rPr>
        <w:t>11. ОБЪЯВЛЕНИЕ ПРОЦЕДУРЫ НЕСОСТОЯВШЕЙСЯ</w:t>
      </w:r>
    </w:p>
    <w:p w14:paraId="79266DA0" w14:textId="77777777" w:rsidR="005E24DA" w:rsidRPr="009044F1" w:rsidRDefault="005E24DA" w:rsidP="007F31CF">
      <w:pPr>
        <w:rPr>
          <w:rFonts w:ascii="GHEA Grapalat" w:hAnsi="GHEA Grapalat" w:cs="Arial"/>
          <w:b/>
        </w:rPr>
      </w:pPr>
    </w:p>
    <w:p w14:paraId="52487DBF" w14:textId="77777777" w:rsidR="005E24DA" w:rsidRPr="009044F1" w:rsidRDefault="005E24DA" w:rsidP="007F31CF">
      <w:pPr>
        <w:widowControl w:val="0"/>
        <w:tabs>
          <w:tab w:val="left" w:pos="1276"/>
        </w:tabs>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420CF482" w14:textId="77777777" w:rsidR="005E24DA" w:rsidRPr="009044F1" w:rsidRDefault="005E24DA" w:rsidP="007F31CF">
      <w:pPr>
        <w:widowControl w:val="0"/>
        <w:tabs>
          <w:tab w:val="left" w:pos="1134"/>
        </w:tabs>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060CFD31" w14:textId="77777777" w:rsidR="005E24DA" w:rsidRPr="009044F1" w:rsidRDefault="005E24DA" w:rsidP="007F31CF">
      <w:pPr>
        <w:widowControl w:val="0"/>
        <w:tabs>
          <w:tab w:val="left" w:pos="1134"/>
        </w:tabs>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lang w:val="en-US"/>
        </w:rPr>
        <w:t> </w:t>
      </w:r>
      <w:r w:rsidRPr="009044F1">
        <w:rPr>
          <w:rFonts w:ascii="GHEA Grapalat" w:hAnsi="GHEA Grapalat"/>
        </w:rPr>
        <w:t>— Совета попечителей</w:t>
      </w:r>
      <w:r>
        <w:rPr>
          <w:rStyle w:val="FootnoteReference"/>
          <w:rFonts w:ascii="GHEA Grapalat" w:hAnsi="GHEA Grapalat"/>
        </w:rPr>
        <w:footnoteReference w:customMarkFollows="1" w:id="10"/>
        <w:t>14</w:t>
      </w:r>
      <w:r w:rsidRPr="009044F1">
        <w:rPr>
          <w:rFonts w:ascii="GHEA Grapalat" w:hAnsi="GHEA Grapalat"/>
        </w:rPr>
        <w:t>.</w:t>
      </w:r>
    </w:p>
    <w:p w14:paraId="3B59EBBC" w14:textId="77777777" w:rsidR="005E24DA" w:rsidRPr="009044F1" w:rsidRDefault="005E24DA" w:rsidP="007F31CF">
      <w:pPr>
        <w:widowControl w:val="0"/>
        <w:tabs>
          <w:tab w:val="left" w:pos="1134"/>
        </w:tabs>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14:paraId="03B56836" w14:textId="77777777" w:rsidR="005E24DA" w:rsidRPr="00D3436F" w:rsidRDefault="005E24DA" w:rsidP="007F31CF">
      <w:pPr>
        <w:widowControl w:val="0"/>
        <w:tabs>
          <w:tab w:val="left" w:pos="1134"/>
        </w:tabs>
        <w:ind w:firstLine="567"/>
        <w:jc w:val="both"/>
        <w:rPr>
          <w:rFonts w:ascii="GHEA Grapalat" w:hAnsi="GHEA Grapalat"/>
        </w:rPr>
      </w:pPr>
      <w:r w:rsidRPr="009044F1">
        <w:rPr>
          <w:rFonts w:ascii="GHEA Grapalat" w:hAnsi="GHEA Grapalat"/>
        </w:rPr>
        <w:lastRenderedPageBreak/>
        <w:t>4)</w:t>
      </w:r>
      <w:r w:rsidRPr="005114D0">
        <w:rPr>
          <w:rFonts w:ascii="GHEA Grapalat" w:hAnsi="GHEA Grapalat"/>
        </w:rPr>
        <w:tab/>
      </w:r>
      <w:r w:rsidRPr="009044F1">
        <w:rPr>
          <w:rFonts w:ascii="GHEA Grapalat" w:hAnsi="GHEA Grapalat"/>
        </w:rPr>
        <w:t>договор не заключается.</w:t>
      </w:r>
    </w:p>
    <w:p w14:paraId="616B9C15" w14:textId="77777777" w:rsidR="005E24DA" w:rsidRPr="00F62714" w:rsidRDefault="005E24DA" w:rsidP="007F31CF">
      <w:pPr>
        <w:widowControl w:val="0"/>
        <w:tabs>
          <w:tab w:val="left" w:pos="1134"/>
        </w:tabs>
        <w:ind w:firstLine="567"/>
        <w:jc w:val="both"/>
        <w:rPr>
          <w:rFonts w:ascii="GHEA Grapalat" w:hAnsi="GHEA Grapalat" w:cs="Sylfaen"/>
        </w:rPr>
      </w:pPr>
      <w:r>
        <w:rPr>
          <w:rFonts w:ascii="GHEA Grapalat" w:hAnsi="GHEA Grapalat"/>
        </w:rPr>
        <w:t>Настоящая процедура объявляется несостоявшейся на основании пункта 4 части 1 статьи 37 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784FC1DE" w14:textId="77777777" w:rsidR="005E24DA" w:rsidRPr="009044F1" w:rsidRDefault="005E24DA" w:rsidP="007F31CF">
      <w:pPr>
        <w:widowControl w:val="0"/>
        <w:tabs>
          <w:tab w:val="left" w:pos="1276"/>
        </w:tabs>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6CD6599" w14:textId="77777777" w:rsidR="005E24DA" w:rsidRDefault="005E24DA" w:rsidP="007F31CF">
      <w:pPr>
        <w:rPr>
          <w:rFonts w:ascii="GHEA Grapalat" w:hAnsi="GHEA Grapalat"/>
          <w:b/>
        </w:rPr>
      </w:pPr>
    </w:p>
    <w:p w14:paraId="30BF737A" w14:textId="77777777" w:rsidR="005E24DA" w:rsidRPr="009044F1" w:rsidRDefault="005E24DA" w:rsidP="007F31CF">
      <w:pPr>
        <w:widowControl w:val="0"/>
        <w:ind w:left="567" w:right="565"/>
        <w:jc w:val="center"/>
        <w:rPr>
          <w:rFonts w:ascii="GHEA Grapalat" w:hAnsi="GHEA Grapalat"/>
          <w:b/>
        </w:rPr>
      </w:pPr>
      <w:r w:rsidRPr="009044F1">
        <w:rPr>
          <w:rFonts w:ascii="GHEA Grapalat" w:hAnsi="GHEA Grapalat"/>
          <w:b/>
        </w:rPr>
        <w:t xml:space="preserve">12. ПРАВО УЧАСТНИКА И </w:t>
      </w:r>
      <w:r>
        <w:rPr>
          <w:rFonts w:ascii="GHEA Grapalat" w:hAnsi="GHEA Grapalat"/>
          <w:b/>
        </w:rPr>
        <w:t xml:space="preserve">ПОРЯДОК ОБЖАЛОВАНИЯ ИМ </w:t>
      </w:r>
      <w:r w:rsidRPr="00025A85">
        <w:rPr>
          <w:rFonts w:ascii="GHEA Grapalat" w:hAnsi="GHEA Grapalat"/>
          <w:b/>
        </w:rPr>
        <w:br/>
      </w:r>
      <w:r w:rsidRPr="009044F1">
        <w:rPr>
          <w:rFonts w:ascii="GHEA Grapalat" w:hAnsi="GHEA Grapalat"/>
          <w:b/>
        </w:rPr>
        <w:t>ДЕЙСТВИЙ И (ИЛИ) ПРИНЯТЫХ РЕШЕНИЙ, СВЯЗАННЫХ</w:t>
      </w:r>
      <w:r>
        <w:rPr>
          <w:rFonts w:ascii="Courier New" w:hAnsi="Courier New" w:cs="Courier New"/>
          <w:b/>
          <w:lang w:val="en-US"/>
        </w:rPr>
        <w:t> </w:t>
      </w:r>
      <w:r w:rsidRPr="009044F1">
        <w:rPr>
          <w:rFonts w:ascii="GHEA Grapalat" w:hAnsi="GHEA Grapalat"/>
          <w:b/>
        </w:rPr>
        <w:t>С</w:t>
      </w:r>
      <w:r>
        <w:rPr>
          <w:rFonts w:ascii="Courier New" w:hAnsi="Courier New" w:cs="Courier New"/>
          <w:b/>
          <w:lang w:val="en-US"/>
        </w:rPr>
        <w:t> </w:t>
      </w:r>
      <w:r w:rsidRPr="009044F1">
        <w:rPr>
          <w:rFonts w:ascii="GHEA Grapalat" w:hAnsi="GHEA Grapalat"/>
          <w:b/>
        </w:rPr>
        <w:t>ПРОЦЕССОМ ЗАКУПКИ</w:t>
      </w:r>
    </w:p>
    <w:p w14:paraId="3BBDE171" w14:textId="77777777" w:rsidR="005E24DA" w:rsidRPr="00216702" w:rsidRDefault="005E24DA" w:rsidP="007F31CF">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7E7E88E2" w14:textId="77777777" w:rsidR="005E24DA" w:rsidRDefault="005E24DA" w:rsidP="007F31CF">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57564853" w14:textId="77777777" w:rsidR="005E24DA" w:rsidRDefault="005E24DA" w:rsidP="007F31CF">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24218CAB" w14:textId="77777777" w:rsidR="005E24DA" w:rsidRDefault="005E24DA" w:rsidP="007F31CF">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361E40E8" w14:textId="77777777" w:rsidR="005E24DA" w:rsidRPr="00996C18" w:rsidRDefault="005E24DA" w:rsidP="007F31CF">
      <w:pPr>
        <w:widowControl w:val="0"/>
        <w:ind w:firstLine="567"/>
        <w:jc w:val="both"/>
        <w:rPr>
          <w:rFonts w:ascii="GHEA Grapalat" w:hAnsi="GHEA Grapalat"/>
        </w:rPr>
      </w:pPr>
      <w:r w:rsidRPr="000B56C9">
        <w:rPr>
          <w:rFonts w:ascii="GHEA Grapalat" w:hAnsi="GHEA Grapalat"/>
        </w:rPr>
        <w:t>12.4</w:t>
      </w:r>
      <w:r w:rsidRPr="0001546B">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41ACD461" w14:textId="77777777" w:rsidR="005E24DA" w:rsidRPr="00570BBD" w:rsidRDefault="005E24DA" w:rsidP="007F31CF">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1E5C6DC0" w14:textId="77777777" w:rsidR="005E24DA" w:rsidRPr="00570BBD" w:rsidRDefault="005E24DA" w:rsidP="007F31CF">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5AEB106D" w14:textId="77777777" w:rsidR="005E24DA" w:rsidRPr="00570BBD" w:rsidRDefault="005E24DA" w:rsidP="007F31CF">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06E20FDA" w14:textId="77777777" w:rsidR="005E24DA" w:rsidRPr="00570BBD" w:rsidRDefault="005E24DA" w:rsidP="007F31CF">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2986C10A" w14:textId="77777777" w:rsidR="005E24DA" w:rsidRPr="00570BBD" w:rsidRDefault="005E24DA" w:rsidP="007F31CF">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31A861DE" w14:textId="77777777" w:rsidR="005E24DA" w:rsidRDefault="005E24DA" w:rsidP="007F31CF">
      <w:pPr>
        <w:jc w:val="both"/>
        <w:rPr>
          <w:rFonts w:ascii="GHEA Grapalat" w:hAnsi="GHEA Grapalat"/>
          <w:lang w:val="hy-AM"/>
        </w:rPr>
      </w:pPr>
      <w:r w:rsidRPr="00570BBD">
        <w:rPr>
          <w:rFonts w:ascii="GHEA Grapalat" w:hAnsi="GHEA Grapalat"/>
        </w:rPr>
        <w:lastRenderedPageBreak/>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23BF5532" w14:textId="77777777" w:rsidR="005E24DA" w:rsidRPr="00570BBD" w:rsidRDefault="005E24DA" w:rsidP="007F31CF">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7E3426F1" w14:textId="77777777" w:rsidR="005E24DA" w:rsidRPr="00570BBD" w:rsidRDefault="005E24DA" w:rsidP="007F31CF">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31C6EC34" w14:textId="77777777" w:rsidR="005E24DA" w:rsidRPr="00570BBD" w:rsidRDefault="005E24DA" w:rsidP="007F31CF">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37605C16" w14:textId="77777777" w:rsidR="005E24DA" w:rsidRDefault="005E24DA" w:rsidP="007F31CF">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по</w:t>
      </w:r>
      <w:r w:rsidRPr="004F11E3">
        <w:rPr>
          <w:rFonts w:ascii="GHEA Grapalat" w:hAnsi="GHEA Grapalat"/>
        </w:rPr>
        <w:t xml:space="preserve">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06B97FA1" w14:textId="77777777" w:rsidR="005E24DA" w:rsidRPr="00570BBD" w:rsidRDefault="005E24DA" w:rsidP="007F31CF">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1561E97B" w14:textId="77777777" w:rsidR="005E24DA" w:rsidRPr="00570BBD" w:rsidRDefault="005E24DA" w:rsidP="007F31CF">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6846CAAE" w14:textId="77777777" w:rsidR="005E24DA" w:rsidRPr="00570BBD" w:rsidRDefault="005E24DA" w:rsidP="007F31CF">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7EDA5B7C" w14:textId="77777777" w:rsidR="005E24DA" w:rsidRPr="00570BBD" w:rsidRDefault="005E24DA" w:rsidP="007F31CF">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19F4A1EE" w14:textId="77777777" w:rsidR="005E24DA" w:rsidRPr="00570BBD" w:rsidRDefault="005E24DA" w:rsidP="007F31CF">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58F4E0EE" w14:textId="77777777" w:rsidR="005E24DA" w:rsidRPr="00570BBD" w:rsidRDefault="005E24DA" w:rsidP="007F31CF">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4565F083" w14:textId="77777777" w:rsidR="005E24DA" w:rsidRPr="00570BBD" w:rsidRDefault="005E24DA" w:rsidP="007F31CF">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w:t>
      </w:r>
      <w:r w:rsidRPr="00570BBD">
        <w:rPr>
          <w:rFonts w:ascii="GHEA Grapalat" w:hAnsi="GHEA Grapalat"/>
        </w:rPr>
        <w:lastRenderedPageBreak/>
        <w:t>уполномоченного органа.Уполномоченный орган незамедлительно публикует это решение в бюллетене</w:t>
      </w:r>
      <w:r>
        <w:rPr>
          <w:rFonts w:ascii="GHEA Grapalat" w:hAnsi="GHEA Grapalat"/>
        </w:rPr>
        <w:t>.</w:t>
      </w:r>
    </w:p>
    <w:p w14:paraId="72C8BA90" w14:textId="77777777" w:rsidR="005E24DA" w:rsidRPr="00570BBD" w:rsidRDefault="005E24DA" w:rsidP="007F31CF">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19AA1283" w14:textId="77777777" w:rsidR="005E24DA" w:rsidRPr="00570BBD" w:rsidRDefault="005E24DA" w:rsidP="007F31CF">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2C94EA28" w14:textId="77777777" w:rsidR="005E24DA" w:rsidRPr="00570BBD" w:rsidRDefault="005E24DA" w:rsidP="007F31CF">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67E7CDB5" w14:textId="77777777" w:rsidR="005E24DA" w:rsidRPr="009044F1" w:rsidRDefault="005E24DA" w:rsidP="007F31CF">
      <w:pPr>
        <w:widowControl w:val="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42CB760A" w14:textId="77777777" w:rsidR="005E24DA" w:rsidRPr="009044F1" w:rsidRDefault="005E24DA" w:rsidP="007F31CF">
      <w:pPr>
        <w:widowControl w:val="0"/>
        <w:jc w:val="both"/>
        <w:rPr>
          <w:rFonts w:ascii="GHEA Grapalat" w:hAnsi="GHEA Grapalat" w:cs="Sylfaen"/>
          <w:b/>
        </w:rPr>
      </w:pPr>
    </w:p>
    <w:p w14:paraId="127C3CF2" w14:textId="77777777" w:rsidR="005E24DA" w:rsidRPr="009044F1" w:rsidRDefault="005E24DA" w:rsidP="007F31CF">
      <w:pPr>
        <w:widowControl w:val="0"/>
        <w:ind w:firstLine="567"/>
        <w:jc w:val="both"/>
        <w:rPr>
          <w:rFonts w:ascii="GHEA Grapalat" w:hAnsi="GHEA Grapalat" w:cs="Sylfaen"/>
          <w:b/>
        </w:rPr>
      </w:pPr>
    </w:p>
    <w:p w14:paraId="433AC530" w14:textId="77777777" w:rsidR="005E24DA" w:rsidRDefault="005E24DA" w:rsidP="007F31CF">
      <w:pPr>
        <w:rPr>
          <w:rFonts w:ascii="GHEA Grapalat" w:hAnsi="GHEA Grapalat"/>
          <w:b/>
        </w:rPr>
      </w:pPr>
    </w:p>
    <w:p w14:paraId="40ABA1E5" w14:textId="77777777" w:rsidR="005E24DA" w:rsidRDefault="005E24DA" w:rsidP="007F31CF">
      <w:pPr>
        <w:rPr>
          <w:rFonts w:ascii="GHEA Grapalat" w:hAnsi="GHEA Grapalat"/>
          <w:b/>
        </w:rPr>
      </w:pPr>
      <w:r>
        <w:rPr>
          <w:rFonts w:ascii="GHEA Grapalat" w:hAnsi="GHEA Grapalat"/>
          <w:b/>
        </w:rPr>
        <w:br w:type="page"/>
      </w:r>
    </w:p>
    <w:p w14:paraId="136EB7C5" w14:textId="77777777" w:rsidR="005E24DA" w:rsidRPr="00374F4A" w:rsidRDefault="005E24DA" w:rsidP="007F31CF">
      <w:pPr>
        <w:widowControl w:val="0"/>
        <w:jc w:val="center"/>
        <w:rPr>
          <w:rFonts w:ascii="GHEA Grapalat" w:hAnsi="GHEA Grapalat"/>
          <w:b/>
        </w:rPr>
      </w:pPr>
      <w:r w:rsidRPr="009044F1">
        <w:rPr>
          <w:rFonts w:ascii="GHEA Grapalat" w:hAnsi="GHEA Grapalat"/>
          <w:b/>
        </w:rPr>
        <w:lastRenderedPageBreak/>
        <w:t>ЧАСТЬ II</w:t>
      </w:r>
    </w:p>
    <w:p w14:paraId="198CB16C" w14:textId="77777777" w:rsidR="005E24DA" w:rsidRPr="00374F4A" w:rsidRDefault="005E24DA" w:rsidP="007F31CF">
      <w:pPr>
        <w:widowControl w:val="0"/>
        <w:jc w:val="center"/>
        <w:rPr>
          <w:rFonts w:ascii="GHEA Grapalat" w:hAnsi="GHEA Grapalat"/>
          <w:b/>
        </w:rPr>
      </w:pPr>
    </w:p>
    <w:p w14:paraId="457F4032" w14:textId="77777777" w:rsidR="005E24DA" w:rsidRPr="009044F1" w:rsidRDefault="005E24DA" w:rsidP="007F31CF">
      <w:pPr>
        <w:pStyle w:val="BodyText"/>
        <w:widowControl w:val="0"/>
        <w:spacing w:after="0"/>
        <w:jc w:val="center"/>
        <w:rPr>
          <w:rFonts w:ascii="GHEA Grapalat" w:hAnsi="GHEA Grapalat"/>
          <w:b/>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ЗАЯВКИ НА ОТКРЫТЫЙ КОНКУРС</w:t>
      </w:r>
    </w:p>
    <w:p w14:paraId="3DCE8E56" w14:textId="77777777" w:rsidR="005E24DA" w:rsidRPr="009044F1" w:rsidRDefault="005E24DA" w:rsidP="007F31CF">
      <w:pPr>
        <w:widowControl w:val="0"/>
        <w:jc w:val="center"/>
        <w:rPr>
          <w:rFonts w:ascii="GHEA Grapalat" w:hAnsi="GHEA Grapalat"/>
        </w:rPr>
      </w:pPr>
    </w:p>
    <w:p w14:paraId="383760B8" w14:textId="77777777" w:rsidR="005E24DA" w:rsidRPr="009044F1" w:rsidRDefault="005E24DA" w:rsidP="007F31CF">
      <w:pPr>
        <w:widowControl w:val="0"/>
        <w:jc w:val="center"/>
        <w:rPr>
          <w:rFonts w:ascii="GHEA Grapalat" w:hAnsi="GHEA Grapalat"/>
          <w:b/>
        </w:rPr>
      </w:pPr>
      <w:r w:rsidRPr="009044F1">
        <w:rPr>
          <w:rFonts w:ascii="GHEA Grapalat" w:hAnsi="GHEA Grapalat"/>
          <w:b/>
        </w:rPr>
        <w:t>1. ОБЩИЕ ПОЛОЖЕНИЯ</w:t>
      </w:r>
    </w:p>
    <w:p w14:paraId="3F8646C4" w14:textId="77777777" w:rsidR="005E24DA" w:rsidRPr="009044F1" w:rsidRDefault="005E24DA" w:rsidP="007F31CF">
      <w:pPr>
        <w:widowControl w:val="0"/>
        <w:tabs>
          <w:tab w:val="left" w:pos="1134"/>
        </w:tabs>
        <w:ind w:firstLine="567"/>
        <w:jc w:val="both"/>
        <w:rPr>
          <w:rFonts w:ascii="GHEA Grapalat" w:hAnsi="GHEA Grapalat" w:cs="Sylfaen"/>
        </w:rPr>
      </w:pPr>
      <w:r w:rsidRPr="009044F1">
        <w:rPr>
          <w:rFonts w:ascii="GHEA Grapalat" w:hAnsi="GHEA Grapalat"/>
        </w:rPr>
        <w:t>1.1</w:t>
      </w:r>
      <w:r w:rsidRPr="003802B8">
        <w:rPr>
          <w:rFonts w:ascii="GHEA Grapalat" w:hAnsi="GHEA Grapalat"/>
        </w:rPr>
        <w:t>.</w:t>
      </w:r>
      <w:r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1D559177" w14:textId="77777777" w:rsidR="005E24DA" w:rsidRPr="009044F1" w:rsidRDefault="005E24DA" w:rsidP="007F31CF">
      <w:pPr>
        <w:widowControl w:val="0"/>
        <w:tabs>
          <w:tab w:val="left" w:pos="1134"/>
        </w:tabs>
        <w:ind w:firstLine="567"/>
        <w:jc w:val="both"/>
        <w:rPr>
          <w:rFonts w:ascii="GHEA Grapalat" w:hAnsi="GHEA Grapalat" w:cs="Sylfaen"/>
        </w:rPr>
      </w:pPr>
      <w:r w:rsidRPr="009044F1">
        <w:rPr>
          <w:rFonts w:ascii="GHEA Grapalat" w:hAnsi="GHEA Grapalat"/>
        </w:rPr>
        <w:t>1.2</w:t>
      </w:r>
      <w:r w:rsidRPr="003802B8">
        <w:rPr>
          <w:rFonts w:ascii="GHEA Grapalat" w:hAnsi="GHEA Grapalat"/>
        </w:rPr>
        <w:t>.</w:t>
      </w:r>
      <w:r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76BA47E9" w14:textId="77777777" w:rsidR="005E24DA" w:rsidRDefault="005E24DA" w:rsidP="007F31CF">
      <w:pPr>
        <w:widowControl w:val="0"/>
        <w:tabs>
          <w:tab w:val="left" w:pos="1134"/>
        </w:tabs>
        <w:ind w:firstLine="567"/>
        <w:jc w:val="both"/>
        <w:rPr>
          <w:rFonts w:ascii="GHEA Grapalat" w:hAnsi="GHEA Grapalat"/>
        </w:rPr>
      </w:pPr>
      <w:r w:rsidRPr="009044F1">
        <w:rPr>
          <w:rFonts w:ascii="GHEA Grapalat" w:hAnsi="GHEA Grapalat"/>
        </w:rPr>
        <w:t>1.3</w:t>
      </w:r>
      <w:r w:rsidRPr="003802B8">
        <w:rPr>
          <w:rFonts w:ascii="GHEA Grapalat" w:hAnsi="GHEA Grapalat"/>
        </w:rPr>
        <w:t>.</w:t>
      </w:r>
      <w:r w:rsidRPr="003802B8">
        <w:rPr>
          <w:rFonts w:ascii="GHEA Grapalat" w:hAnsi="GHEA Grapalat"/>
        </w:rPr>
        <w:tab/>
      </w:r>
      <w:r w:rsidRPr="009044F1">
        <w:rPr>
          <w:rFonts w:ascii="GHEA Grapalat" w:hAnsi="GHEA Grapalat"/>
        </w:rPr>
        <w:t>Кроме армянского языка, заявки могут быть поданы также н</w:t>
      </w:r>
      <w:r>
        <w:rPr>
          <w:rFonts w:ascii="GHEA Grapalat" w:hAnsi="GHEA Grapalat"/>
        </w:rPr>
        <w:t>а английском или русском языке.</w:t>
      </w:r>
    </w:p>
    <w:p w14:paraId="6365B2FF" w14:textId="77777777" w:rsidR="005E24DA" w:rsidRPr="009044F1" w:rsidRDefault="005E24DA" w:rsidP="007F31CF">
      <w:pPr>
        <w:widowControl w:val="0"/>
        <w:jc w:val="center"/>
        <w:rPr>
          <w:rFonts w:ascii="GHEA Grapalat" w:hAnsi="GHEA Grapalat"/>
          <w:b/>
        </w:rPr>
      </w:pPr>
      <w:r w:rsidRPr="009044F1">
        <w:rPr>
          <w:rFonts w:ascii="GHEA Grapalat" w:hAnsi="GHEA Grapalat"/>
          <w:b/>
        </w:rPr>
        <w:t>2. ЗАЯВКА НА ПРОЦЕДУРУ</w:t>
      </w:r>
    </w:p>
    <w:p w14:paraId="4F90DC7E" w14:textId="77777777" w:rsidR="005E24DA" w:rsidRPr="009044F1" w:rsidRDefault="005E24DA" w:rsidP="007F31CF">
      <w:pPr>
        <w:widowControl w:val="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0367B148" w14:textId="77777777" w:rsidR="005E24DA" w:rsidRPr="009044F1" w:rsidRDefault="005E24DA" w:rsidP="007F31CF">
      <w:pPr>
        <w:widowControl w:val="0"/>
        <w:tabs>
          <w:tab w:val="left" w:pos="1134"/>
        </w:tabs>
        <w:ind w:firstLine="567"/>
        <w:jc w:val="both"/>
        <w:rPr>
          <w:rFonts w:ascii="GHEA Grapalat" w:hAnsi="GHEA Grapalat"/>
          <w:b/>
        </w:rPr>
      </w:pPr>
      <w:r w:rsidRPr="009044F1">
        <w:rPr>
          <w:rFonts w:ascii="GHEA Grapalat" w:hAnsi="GHEA Grapalat"/>
          <w:b/>
        </w:rPr>
        <w:t>1)</w:t>
      </w:r>
      <w:r w:rsidRPr="005114D0">
        <w:rPr>
          <w:rFonts w:ascii="GHEA Grapalat" w:hAnsi="GHEA Grapalat"/>
          <w:b/>
        </w:rPr>
        <w:tab/>
      </w:r>
      <w:r w:rsidRPr="009044F1">
        <w:rPr>
          <w:rFonts w:ascii="GHEA Grapalat" w:hAnsi="GHEA Grapalat"/>
          <w:b/>
        </w:rPr>
        <w:t>"критерий Пригодности";</w:t>
      </w:r>
    </w:p>
    <w:p w14:paraId="3C08D306" w14:textId="77777777" w:rsidR="005E24DA" w:rsidRPr="000811C1" w:rsidRDefault="005E24DA" w:rsidP="007F31CF">
      <w:pPr>
        <w:widowControl w:val="0"/>
        <w:tabs>
          <w:tab w:val="left" w:pos="1134"/>
        </w:tabs>
        <w:ind w:firstLine="567"/>
        <w:jc w:val="both"/>
        <w:rPr>
          <w:rFonts w:ascii="GHEA Grapalat" w:hAnsi="GHEA Grapalat"/>
        </w:rPr>
      </w:pPr>
      <w:r w:rsidRPr="009044F1">
        <w:rPr>
          <w:rFonts w:ascii="GHEA Grapalat" w:hAnsi="GHEA Grapalat"/>
        </w:rPr>
        <w:t>2.1</w:t>
      </w:r>
      <w:r w:rsidRPr="005114D0">
        <w:rPr>
          <w:rFonts w:ascii="GHEA Grapalat" w:hAnsi="GHEA Grapalat"/>
        </w:rPr>
        <w:t>.</w:t>
      </w:r>
      <w:r w:rsidRPr="003B3302">
        <w:rPr>
          <w:rFonts w:ascii="GHEA Grapalat" w:hAnsi="GHEA Grapalat"/>
        </w:rPr>
        <w:tab/>
      </w:r>
      <w:r w:rsidRPr="009044F1">
        <w:rPr>
          <w:rFonts w:ascii="GHEA Grapalat" w:hAnsi="GHEA Grapalat"/>
        </w:rPr>
        <w:t>заявление</w:t>
      </w:r>
      <w:r>
        <w:rPr>
          <w:rFonts w:ascii="GHEA Grapalat" w:hAnsi="GHEA Grapalat"/>
        </w:rPr>
        <w:t>--объявлени</w:t>
      </w:r>
      <w:r>
        <w:rPr>
          <w:rFonts w:ascii="GHEA Grapalat" w:hAnsi="GHEA Grapalat"/>
          <w:lang w:val="en-US"/>
        </w:rPr>
        <w:t>e</w:t>
      </w:r>
      <w:r>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39946C0A" w14:textId="77777777" w:rsidR="005E24DA" w:rsidRDefault="005E24DA" w:rsidP="007F31CF">
      <w:pPr>
        <w:widowControl w:val="0"/>
        <w:tabs>
          <w:tab w:val="left" w:pos="1134"/>
        </w:tabs>
        <w:ind w:firstLine="567"/>
        <w:jc w:val="both"/>
        <w:rPr>
          <w:rFonts w:ascii="GHEA Grapalat" w:hAnsi="GHEA Grapalat"/>
        </w:rPr>
      </w:pPr>
      <w:r w:rsidRPr="00D3436F">
        <w:rPr>
          <w:rFonts w:ascii="GHEA Grapalat" w:hAnsi="GHEA Grapalat"/>
        </w:rPr>
        <w:t>2.</w:t>
      </w:r>
      <w:r w:rsidRPr="000027E1">
        <w:rPr>
          <w:rFonts w:ascii="GHEA Grapalat" w:hAnsi="GHEA Grapalat"/>
        </w:rPr>
        <w:t>2</w:t>
      </w:r>
      <w:r>
        <w:rPr>
          <w:rFonts w:ascii="GHEA Grapalat" w:hAnsi="GHEA Grapalat"/>
        </w:rPr>
        <w:t>.</w:t>
      </w:r>
      <w:r w:rsidRPr="00D3436F">
        <w:rPr>
          <w:rFonts w:ascii="GHEA Grapalat" w:hAnsi="GHEA Grapalat"/>
        </w:rPr>
        <w:t xml:space="preserve"> </w:t>
      </w:r>
      <w:r>
        <w:rPr>
          <w:rFonts w:ascii="GHEA Grapalat" w:hAnsi="GHEA Grapalat"/>
        </w:rPr>
        <w:t xml:space="preserve"> копию агентского договора и данные лица, являющегося стороной этого договора, если Договор будет выполняться через агентство;</w:t>
      </w:r>
    </w:p>
    <w:p w14:paraId="0E0193D4" w14:textId="77777777" w:rsidR="005E24DA" w:rsidRPr="00D3436F" w:rsidRDefault="005E24DA" w:rsidP="007F31CF">
      <w:pPr>
        <w:widowControl w:val="0"/>
        <w:tabs>
          <w:tab w:val="left" w:pos="1134"/>
        </w:tabs>
        <w:ind w:firstLine="567"/>
        <w:jc w:val="both"/>
        <w:rPr>
          <w:rFonts w:ascii="GHEA Grapalat" w:hAnsi="GHEA Grapalat"/>
        </w:rPr>
      </w:pPr>
      <w:r w:rsidRPr="00D3436F">
        <w:rPr>
          <w:rFonts w:ascii="GHEA Grapalat" w:hAnsi="GHEA Grapalat"/>
        </w:rPr>
        <w:t>2.</w:t>
      </w:r>
      <w:r w:rsidRPr="000027E1">
        <w:rPr>
          <w:rFonts w:ascii="GHEA Grapalat" w:hAnsi="GHEA Grapalat"/>
        </w:rPr>
        <w:t>3</w:t>
      </w:r>
      <w:r>
        <w:rPr>
          <w:rFonts w:ascii="GHEA Grapalat" w:hAnsi="GHEA Grapalat"/>
        </w:rPr>
        <w:t>.</w:t>
      </w:r>
      <w:r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Pr>
          <w:rStyle w:val="FootnoteReference"/>
          <w:rFonts w:ascii="GHEA Grapalat" w:hAnsi="GHEA Grapalat"/>
        </w:rPr>
        <w:footnoteReference w:customMarkFollows="1" w:id="11"/>
        <w:t>15</w:t>
      </w:r>
    </w:p>
    <w:p w14:paraId="6D90D779" w14:textId="77777777" w:rsidR="005E24DA" w:rsidRPr="00B138F3" w:rsidRDefault="005E24DA" w:rsidP="007F31CF">
      <w:pPr>
        <w:widowControl w:val="0"/>
        <w:tabs>
          <w:tab w:val="left" w:pos="1134"/>
        </w:tabs>
        <w:ind w:firstLine="567"/>
        <w:jc w:val="both"/>
        <w:rPr>
          <w:rFonts w:ascii="GHEA Grapalat" w:hAnsi="GHEA Grapalat"/>
        </w:rPr>
      </w:pPr>
      <w:r w:rsidRPr="00B138F3">
        <w:rPr>
          <w:rFonts w:ascii="GHEA Grapalat" w:hAnsi="GHEA Grapalat"/>
        </w:rPr>
        <w:t>2.</w:t>
      </w:r>
      <w:r w:rsidRPr="00F82CB7">
        <w:rPr>
          <w:rFonts w:ascii="GHEA Grapalat" w:hAnsi="GHEA Grapalat"/>
        </w:rPr>
        <w:t>4</w:t>
      </w:r>
      <w:r w:rsidRPr="00B138F3">
        <w:rPr>
          <w:rFonts w:ascii="GHEA Grapalat" w:hAnsi="GHEA Grapalat"/>
        </w:rPr>
        <w:t>.</w:t>
      </w:r>
      <w:r w:rsidRPr="00B138F3">
        <w:rPr>
          <w:rFonts w:ascii="GHEA Grapalat" w:hAnsi="GHEA Grapalat"/>
        </w:rPr>
        <w:tab/>
        <w:t>обеспечение заявки, которое представляется в форме наличных денег или банковской гарантии (Приложению №3); При этом заявкой представляется разборчивый вариант, воспроизведенный (отсканированный) с оригинала документа, удостоверяющего оплату наличных денег, или оригинала банковской гарантии.</w:t>
      </w:r>
      <w:r w:rsidRPr="00B138F3" w:rsidDel="00671CF1">
        <w:rPr>
          <w:rFonts w:ascii="GHEA Grapalat" w:hAnsi="GHEA Grapalat"/>
        </w:rPr>
        <w:t xml:space="preserve"> </w:t>
      </w:r>
      <w:r>
        <w:rPr>
          <w:rStyle w:val="FootnoteReference"/>
          <w:rFonts w:ascii="GHEA Grapalat" w:hAnsi="GHEA Grapalat"/>
        </w:rPr>
        <w:footnoteReference w:customMarkFollows="1" w:id="12"/>
        <w:t>16</w:t>
      </w:r>
    </w:p>
    <w:p w14:paraId="68A72448" w14:textId="77777777" w:rsidR="005E24DA" w:rsidRPr="009044F1" w:rsidRDefault="005E24DA" w:rsidP="007F31CF">
      <w:pPr>
        <w:widowControl w:val="0"/>
        <w:tabs>
          <w:tab w:val="left" w:pos="1134"/>
        </w:tabs>
        <w:ind w:firstLine="540"/>
        <w:jc w:val="both"/>
        <w:rPr>
          <w:rFonts w:ascii="GHEA Grapalat" w:hAnsi="GHEA Grapalat"/>
        </w:rPr>
      </w:pPr>
      <w:r w:rsidRPr="009044F1">
        <w:rPr>
          <w:rFonts w:ascii="GHEA Grapalat" w:hAnsi="GHEA Grapalat"/>
          <w:b/>
        </w:rPr>
        <w:t>3)</w:t>
      </w:r>
      <w:r w:rsidRPr="00E267E5">
        <w:rPr>
          <w:rFonts w:ascii="GHEA Grapalat" w:hAnsi="GHEA Grapalat"/>
          <w:b/>
        </w:rPr>
        <w:tab/>
      </w:r>
      <w:r w:rsidRPr="009044F1">
        <w:rPr>
          <w:rFonts w:ascii="GHEA Grapalat" w:hAnsi="GHEA Grapalat"/>
          <w:b/>
        </w:rPr>
        <w:t>"Финансовый критерий";</w:t>
      </w:r>
    </w:p>
    <w:p w14:paraId="6F27CA93" w14:textId="77777777" w:rsidR="005E24DA" w:rsidRPr="004B4D36" w:rsidRDefault="005E24DA" w:rsidP="007F31CF">
      <w:pPr>
        <w:widowControl w:val="0"/>
        <w:tabs>
          <w:tab w:val="left" w:pos="1134"/>
        </w:tabs>
        <w:ind w:firstLine="567"/>
        <w:jc w:val="both"/>
        <w:rPr>
          <w:rFonts w:ascii="GHEA Grapalat" w:hAnsi="GHEA Grapalat"/>
        </w:rPr>
      </w:pPr>
      <w:r w:rsidRPr="009044F1">
        <w:rPr>
          <w:rFonts w:ascii="GHEA Grapalat" w:hAnsi="GHEA Grapalat"/>
        </w:rPr>
        <w:t>2.</w:t>
      </w:r>
      <w:r w:rsidRPr="006F1605">
        <w:rPr>
          <w:rFonts w:ascii="GHEA Grapalat" w:hAnsi="GHEA Grapalat"/>
        </w:rPr>
        <w:t>5</w:t>
      </w:r>
      <w:r w:rsidRPr="004413A5">
        <w:rPr>
          <w:rFonts w:ascii="GHEA Grapalat" w:hAnsi="GHEA Grapalat"/>
        </w:rPr>
        <w:t>.</w:t>
      </w:r>
      <w:r w:rsidRPr="00E267E5">
        <w:rPr>
          <w:rFonts w:ascii="GHEA Grapalat" w:hAnsi="GHEA Grapalat"/>
        </w:rPr>
        <w:tab/>
      </w:r>
      <w:r w:rsidRPr="009044F1">
        <w:rPr>
          <w:rFonts w:ascii="GHEA Grapalat" w:hAnsi="GHEA Grapalat"/>
        </w:rPr>
        <w:t>ценовое предложение согласно Приложению №</w:t>
      </w:r>
      <w:r w:rsidRPr="00D3436F">
        <w:rPr>
          <w:rFonts w:ascii="GHEA Grapalat" w:hAnsi="GHEA Grapalat"/>
        </w:rPr>
        <w:t>2</w:t>
      </w:r>
      <w:r>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w:t>
      </w:r>
      <w:r w:rsidRPr="004B4D36">
        <w:rPr>
          <w:rFonts w:ascii="GHEA Grapalat" w:hAnsi="GHEA Grapalat"/>
        </w:rPr>
        <w:t>стоимости (совокупность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w:t>
      </w:r>
    </w:p>
    <w:p w14:paraId="6493633C" w14:textId="77777777" w:rsidR="005E24DA" w:rsidRPr="009044F1" w:rsidRDefault="005E24DA" w:rsidP="007F31CF">
      <w:pPr>
        <w:widowControl w:val="0"/>
        <w:tabs>
          <w:tab w:val="left" w:pos="1134"/>
        </w:tabs>
        <w:ind w:firstLine="567"/>
        <w:jc w:val="both"/>
        <w:rPr>
          <w:rFonts w:ascii="GHEA Grapalat" w:hAnsi="GHEA Grapalat" w:cs="Sylfaen"/>
        </w:rPr>
      </w:pPr>
      <w:r>
        <w:rPr>
          <w:rFonts w:ascii="GHEA Grapalat" w:hAnsi="GHEA Grapalat"/>
        </w:rPr>
        <w:t>2.</w:t>
      </w:r>
      <w:r w:rsidRPr="00F82CB7">
        <w:rPr>
          <w:rFonts w:ascii="GHEA Grapalat" w:hAnsi="GHEA Grapalat"/>
        </w:rPr>
        <w:t>6</w:t>
      </w:r>
      <w:r w:rsidRPr="000F6C24">
        <w:rPr>
          <w:rFonts w:ascii="GHEA Grapalat" w:hAnsi="GHEA Grapalat"/>
        </w:rPr>
        <w:tab/>
      </w:r>
      <w:r w:rsidRPr="009044F1">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0552DC20" w14:textId="77777777" w:rsidR="005E24DA" w:rsidRDefault="005E24DA" w:rsidP="007F31CF">
      <w:pPr>
        <w:widowControl w:val="0"/>
        <w:tabs>
          <w:tab w:val="left" w:pos="1134"/>
        </w:tabs>
        <w:ind w:firstLine="567"/>
        <w:jc w:val="both"/>
        <w:rPr>
          <w:rFonts w:ascii="GHEA Grapalat" w:hAnsi="GHEA Grapalat"/>
        </w:rPr>
      </w:pPr>
      <w:r>
        <w:rPr>
          <w:rFonts w:ascii="GHEA Grapalat" w:hAnsi="GHEA Grapalat"/>
        </w:rPr>
        <w:t>2</w:t>
      </w:r>
      <w:r w:rsidRPr="009044F1">
        <w:rPr>
          <w:rFonts w:ascii="GHEA Grapalat" w:hAnsi="GHEA Grapalat"/>
        </w:rPr>
        <w:t>.</w:t>
      </w:r>
      <w:r w:rsidRPr="00EC1F0A">
        <w:rPr>
          <w:rFonts w:ascii="GHEA Grapalat" w:hAnsi="GHEA Grapalat"/>
        </w:rPr>
        <w:t>7</w:t>
      </w:r>
      <w:r w:rsidRPr="00EC4580">
        <w:rPr>
          <w:rFonts w:ascii="GHEA Grapalat" w:hAnsi="GHEA Grapalat"/>
        </w:rPr>
        <w:t>.</w:t>
      </w:r>
      <w:r w:rsidRPr="000F6C24">
        <w:rPr>
          <w:rFonts w:ascii="GHEA Grapalat" w:hAnsi="GHEA Grapalat"/>
        </w:rPr>
        <w:tab/>
      </w:r>
      <w:r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Pr>
          <w:rFonts w:ascii="GHEA Grapalat" w:hAnsi="GHEA Grapalat"/>
        </w:rPr>
        <w:br w:type="page"/>
      </w:r>
    </w:p>
    <w:p w14:paraId="56D37D9B" w14:textId="77777777" w:rsidR="005E24DA" w:rsidRPr="00374F4A" w:rsidRDefault="005E24DA" w:rsidP="007F31CF">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0A86962D" w14:textId="275A9C4D" w:rsidR="005E24DA" w:rsidRPr="00374F4A" w:rsidRDefault="005E24DA" w:rsidP="007F31CF">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8A55B1">
        <w:rPr>
          <w:rFonts w:ascii="GHEA Grapalat" w:hAnsi="GHEA Grapalat"/>
          <w:sz w:val="24"/>
          <w:szCs w:val="24"/>
        </w:rPr>
        <w:t>EQ-BMTsDzB-26/2</w:t>
      </w:r>
    </w:p>
    <w:p w14:paraId="683C0148" w14:textId="77777777" w:rsidR="005E24DA" w:rsidRDefault="005E24DA" w:rsidP="007F31CF">
      <w:pPr>
        <w:widowControl w:val="0"/>
        <w:jc w:val="center"/>
        <w:rPr>
          <w:rFonts w:ascii="GHEA Grapalat" w:hAnsi="GHEA Grapalat" w:cs="Sylfaen"/>
          <w:b/>
        </w:rPr>
      </w:pPr>
    </w:p>
    <w:p w14:paraId="610A0531" w14:textId="77777777" w:rsidR="005E24DA" w:rsidRPr="00374F4A" w:rsidRDefault="005E24DA" w:rsidP="007F31CF">
      <w:pPr>
        <w:widowControl w:val="0"/>
        <w:jc w:val="center"/>
        <w:rPr>
          <w:rFonts w:ascii="GHEA Grapalat" w:hAnsi="GHEA Grapalat" w:cs="Sylfaen"/>
          <w:b/>
        </w:rPr>
      </w:pPr>
    </w:p>
    <w:p w14:paraId="58760111" w14:textId="77777777" w:rsidR="005E24DA" w:rsidRPr="00374F4A" w:rsidRDefault="005E24DA" w:rsidP="007F31CF">
      <w:pPr>
        <w:widowControl w:val="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14:paraId="4213C1F7" w14:textId="77777777" w:rsidR="005E24DA" w:rsidRPr="00374F4A" w:rsidRDefault="005E24DA" w:rsidP="007F31CF">
      <w:pPr>
        <w:pStyle w:val="Heading6"/>
        <w:keepNext w:val="0"/>
        <w:widowControl w:val="0"/>
        <w:spacing w:before="0"/>
        <w:jc w:val="center"/>
        <w:rPr>
          <w:rFonts w:ascii="GHEA Grapalat" w:hAnsi="GHEA Grapalat" w:cs="Arial"/>
          <w:color w:val="auto"/>
        </w:rPr>
      </w:pPr>
      <w:r w:rsidRPr="00374F4A">
        <w:rPr>
          <w:rFonts w:ascii="GHEA Grapalat" w:hAnsi="GHEA Grapalat"/>
          <w:color w:val="auto"/>
        </w:rPr>
        <w:t xml:space="preserve">на участие в открытом конкурсе </w:t>
      </w:r>
    </w:p>
    <w:p w14:paraId="0B0503F0" w14:textId="77777777" w:rsidR="005E24DA" w:rsidRPr="00374F4A" w:rsidRDefault="005E24DA" w:rsidP="007F31CF">
      <w:pPr>
        <w:widowControl w:val="0"/>
        <w:jc w:val="center"/>
        <w:rPr>
          <w:rFonts w:ascii="GHEA Grapalat" w:hAnsi="GHEA Grapalat"/>
        </w:rPr>
      </w:pPr>
    </w:p>
    <w:p w14:paraId="5A74D48B" w14:textId="77777777" w:rsidR="005E24DA" w:rsidRPr="00C4157A" w:rsidRDefault="005E24DA" w:rsidP="007F31CF">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4F0AC7D7" w14:textId="77777777" w:rsidR="005E24DA" w:rsidRPr="000C1746" w:rsidRDefault="005E24DA" w:rsidP="007F31CF">
      <w:pPr>
        <w:ind w:left="2694"/>
        <w:jc w:val="both"/>
        <w:rPr>
          <w:rFonts w:ascii="GHEA Grapalat" w:hAnsi="GHEA Grapalat"/>
          <w:sz w:val="16"/>
        </w:rPr>
      </w:pPr>
      <w:r w:rsidRPr="000C1746">
        <w:rPr>
          <w:rFonts w:ascii="GHEA Grapalat" w:hAnsi="GHEA Grapalat"/>
          <w:sz w:val="16"/>
        </w:rPr>
        <w:t xml:space="preserve">наименование участника </w:t>
      </w:r>
    </w:p>
    <w:p w14:paraId="6BA159CC" w14:textId="77777777" w:rsidR="005E24DA" w:rsidRPr="00DA5EA0" w:rsidRDefault="005E24DA" w:rsidP="007F31CF">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27FEC705" w14:textId="77777777" w:rsidR="005E24DA" w:rsidRPr="000C1746" w:rsidRDefault="005E24DA" w:rsidP="007F31CF">
      <w:pPr>
        <w:ind w:left="4395"/>
        <w:jc w:val="both"/>
        <w:rPr>
          <w:rFonts w:ascii="GHEA Grapalat" w:hAnsi="GHEA Grapalat" w:cs="Sylfaen"/>
          <w:sz w:val="16"/>
        </w:rPr>
      </w:pPr>
      <w:r w:rsidRPr="000C1746">
        <w:rPr>
          <w:rFonts w:ascii="GHEA Grapalat" w:hAnsi="GHEA Grapalat"/>
          <w:sz w:val="16"/>
        </w:rPr>
        <w:t>номер лота (лотов)</w:t>
      </w:r>
    </w:p>
    <w:p w14:paraId="7425D179" w14:textId="4889EC10" w:rsidR="005E24DA" w:rsidRPr="00BD0FD1" w:rsidRDefault="005E24DA" w:rsidP="007F31CF">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Pr>
          <w:rFonts w:ascii="GHEA Grapalat" w:hAnsi="GHEA Grapalat"/>
        </w:rPr>
        <w:t>"</w:t>
      </w:r>
      <w:r w:rsidR="003C3018">
        <w:rPr>
          <w:rFonts w:ascii="GHEA Grapalat" w:hAnsi="GHEA Grapalat"/>
        </w:rPr>
        <w:t>EQ-BMTsDzB-26/2</w:t>
      </w:r>
      <w:r>
        <w:rPr>
          <w:rFonts w:ascii="GHEA Grapalat" w:hAnsi="GHEA Grapalat"/>
        </w:rPr>
        <w:t>"</w:t>
      </w:r>
    </w:p>
    <w:p w14:paraId="69E1F3CF" w14:textId="77777777" w:rsidR="005E24DA" w:rsidRPr="00C4157A" w:rsidRDefault="005E24DA" w:rsidP="007F31CF">
      <w:pPr>
        <w:ind w:left="1560"/>
        <w:jc w:val="both"/>
        <w:rPr>
          <w:rFonts w:ascii="GHEA Grapalat" w:hAnsi="GHEA Grapalat"/>
          <w:sz w:val="20"/>
        </w:rPr>
      </w:pPr>
      <w:r w:rsidRPr="000C1746">
        <w:rPr>
          <w:rFonts w:ascii="GHEA Grapalat" w:hAnsi="GHEA Grapalat"/>
          <w:sz w:val="16"/>
        </w:rPr>
        <w:t>наименование заказчика</w:t>
      </w:r>
    </w:p>
    <w:p w14:paraId="1C5338EC" w14:textId="77777777" w:rsidR="005E24DA" w:rsidRPr="00DA5EA0" w:rsidRDefault="005E24DA" w:rsidP="007F31CF">
      <w:pPr>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3FBB7EB7" w14:textId="77777777" w:rsidR="005E24DA" w:rsidRPr="002B75BF" w:rsidRDefault="005E24DA" w:rsidP="007F31CF">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16F9092D" w14:textId="77777777" w:rsidR="005E24DA" w:rsidRPr="000C1746" w:rsidRDefault="005E24DA" w:rsidP="007F31CF">
      <w:pPr>
        <w:ind w:left="1843"/>
        <w:jc w:val="both"/>
        <w:rPr>
          <w:rFonts w:ascii="GHEA Grapalat" w:hAnsi="GHEA Grapalat" w:cs="Sylfaen"/>
          <w:sz w:val="16"/>
        </w:rPr>
      </w:pPr>
      <w:r w:rsidRPr="000C1746">
        <w:rPr>
          <w:rFonts w:ascii="GHEA Grapalat" w:hAnsi="GHEA Grapalat"/>
          <w:sz w:val="16"/>
        </w:rPr>
        <w:t>наименование участника</w:t>
      </w:r>
    </w:p>
    <w:p w14:paraId="6AE1BCE4" w14:textId="77777777" w:rsidR="005E24DA" w:rsidRPr="00DA5EA0" w:rsidRDefault="005E24DA" w:rsidP="007F31CF">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14:paraId="711863D9" w14:textId="77777777" w:rsidR="005E24DA" w:rsidRPr="000C1746" w:rsidRDefault="005E24DA" w:rsidP="007F31CF">
      <w:pPr>
        <w:ind w:left="4111"/>
        <w:jc w:val="both"/>
        <w:rPr>
          <w:rFonts w:ascii="GHEA Grapalat" w:hAnsi="GHEA Grapalat" w:cs="Arial"/>
          <w:sz w:val="16"/>
        </w:rPr>
      </w:pPr>
      <w:r w:rsidRPr="000C1746">
        <w:rPr>
          <w:rFonts w:ascii="GHEA Grapalat" w:hAnsi="GHEA Grapalat"/>
          <w:sz w:val="16"/>
        </w:rPr>
        <w:t>наименование страны</w:t>
      </w:r>
    </w:p>
    <w:p w14:paraId="4FBB60C3" w14:textId="77777777" w:rsidR="005E24DA" w:rsidRDefault="005E24DA" w:rsidP="007F31CF">
      <w:pPr>
        <w:jc w:val="both"/>
        <w:rPr>
          <w:rFonts w:ascii="GHEA Grapalat" w:hAnsi="GHEA Grapalat"/>
        </w:rPr>
      </w:pPr>
    </w:p>
    <w:p w14:paraId="627BE617" w14:textId="77777777" w:rsidR="005E24DA" w:rsidRDefault="005E24DA" w:rsidP="007F31CF">
      <w:pPr>
        <w:jc w:val="both"/>
        <w:rPr>
          <w:rFonts w:ascii="GHEA Grapalat" w:hAnsi="GHEA Grapalat"/>
        </w:rPr>
      </w:pPr>
      <w:r>
        <w:rPr>
          <w:rFonts w:ascii="GHEA Grapalat" w:hAnsi="GHEA Grapalat"/>
        </w:rPr>
        <w:t>Данные       ----------------------------------------  следующие:</w:t>
      </w:r>
    </w:p>
    <w:p w14:paraId="4636E49C" w14:textId="77777777" w:rsidR="005E24DA" w:rsidRPr="000811C1" w:rsidRDefault="005E24DA" w:rsidP="007F31CF">
      <w:pPr>
        <w:ind w:left="1843"/>
        <w:rPr>
          <w:rFonts w:ascii="GHEA Grapalat" w:hAnsi="GHEA Grapalat" w:cs="Sylfaen"/>
          <w:sz w:val="16"/>
          <w:lang w:val="hy-AM"/>
        </w:rPr>
      </w:pPr>
      <w:r w:rsidRPr="000C1746">
        <w:rPr>
          <w:rFonts w:ascii="GHEA Grapalat" w:hAnsi="GHEA Grapalat"/>
          <w:sz w:val="16"/>
        </w:rPr>
        <w:t>наименование участника</w:t>
      </w:r>
    </w:p>
    <w:p w14:paraId="42ED0FDC" w14:textId="77777777" w:rsidR="005E24DA" w:rsidRDefault="005E24DA" w:rsidP="007F31CF">
      <w:pPr>
        <w:jc w:val="both"/>
        <w:rPr>
          <w:rFonts w:ascii="GHEA Grapalat" w:hAnsi="GHEA Grapalat"/>
        </w:rPr>
      </w:pPr>
    </w:p>
    <w:p w14:paraId="1B8646F0" w14:textId="77777777" w:rsidR="005E24DA" w:rsidRPr="00B443ED" w:rsidRDefault="005E24DA" w:rsidP="007F31CF">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14:paraId="095C1AC4" w14:textId="77777777" w:rsidR="005E24DA" w:rsidRPr="000C1746" w:rsidRDefault="005E24DA" w:rsidP="007F31CF">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14:paraId="2D7B7FCF" w14:textId="77777777" w:rsidR="005E24DA" w:rsidRDefault="005E24DA" w:rsidP="007F31CF">
      <w:pPr>
        <w:jc w:val="both"/>
        <w:rPr>
          <w:rFonts w:ascii="GHEA Grapalat" w:hAnsi="GHEA Grapalat"/>
        </w:rPr>
      </w:pPr>
    </w:p>
    <w:p w14:paraId="75E30149" w14:textId="77777777" w:rsidR="005E24DA" w:rsidRPr="008E7F24" w:rsidRDefault="005E24DA" w:rsidP="007F31CF">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20B54C9A" w14:textId="77777777" w:rsidR="005E24DA" w:rsidRPr="00D3436F" w:rsidRDefault="005E24DA" w:rsidP="007F31CF">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14:paraId="664865D1" w14:textId="77777777" w:rsidR="005E24DA" w:rsidRDefault="005E24DA" w:rsidP="007F31CF">
      <w:pPr>
        <w:jc w:val="both"/>
        <w:rPr>
          <w:rFonts w:ascii="GHEA Grapalat" w:hAnsi="GHEA Grapalat"/>
        </w:rPr>
      </w:pPr>
    </w:p>
    <w:p w14:paraId="0276F3C6" w14:textId="77777777" w:rsidR="005E24DA" w:rsidRDefault="005E24DA" w:rsidP="007F31CF">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14:paraId="2872952C" w14:textId="77777777" w:rsidR="005E24DA" w:rsidRDefault="005E24DA" w:rsidP="007F31CF">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14:paraId="4ED19333" w14:textId="77777777" w:rsidR="005E24DA" w:rsidRDefault="005E24DA" w:rsidP="007F31CF">
      <w:pPr>
        <w:jc w:val="both"/>
        <w:rPr>
          <w:rFonts w:ascii="GHEA Grapalat" w:hAnsi="GHEA Grapalat"/>
          <w:sz w:val="18"/>
          <w:szCs w:val="18"/>
        </w:rPr>
      </w:pPr>
    </w:p>
    <w:p w14:paraId="5908F0AE" w14:textId="77777777" w:rsidR="005E24DA" w:rsidRPr="00B16483" w:rsidRDefault="005E24DA" w:rsidP="007F31CF">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14:paraId="4706254B" w14:textId="77777777" w:rsidR="005E24DA" w:rsidRDefault="005E24DA" w:rsidP="007F31CF">
      <w:pPr>
        <w:tabs>
          <w:tab w:val="left" w:pos="7371"/>
        </w:tabs>
        <w:ind w:left="3544" w:firstLine="3"/>
        <w:jc w:val="both"/>
        <w:rPr>
          <w:rFonts w:ascii="GHEA Grapalat" w:hAnsi="GHEA Grapalat"/>
          <w:sz w:val="16"/>
        </w:rPr>
      </w:pPr>
      <w:r>
        <w:rPr>
          <w:rFonts w:ascii="GHEA Grapalat" w:hAnsi="GHEA Grapalat"/>
          <w:sz w:val="16"/>
        </w:rPr>
        <w:t xml:space="preserve">                                 Номер телефона</w:t>
      </w:r>
    </w:p>
    <w:p w14:paraId="51D17F2B" w14:textId="77777777" w:rsidR="005E24DA" w:rsidRPr="00D3436F" w:rsidRDefault="005E24DA" w:rsidP="007F31CF">
      <w:pPr>
        <w:tabs>
          <w:tab w:val="left" w:pos="7371"/>
        </w:tabs>
        <w:ind w:left="3544" w:firstLine="3"/>
        <w:jc w:val="both"/>
        <w:rPr>
          <w:rFonts w:ascii="GHEA Grapalat" w:hAnsi="GHEA Grapalat"/>
          <w:sz w:val="16"/>
        </w:rPr>
      </w:pPr>
    </w:p>
    <w:p w14:paraId="6D08750D" w14:textId="77777777" w:rsidR="005E24DA" w:rsidRDefault="005E24DA" w:rsidP="007F31CF">
      <w:pPr>
        <w:widowControl w:val="0"/>
        <w:jc w:val="both"/>
        <w:rPr>
          <w:rFonts w:ascii="GHEA Grapalat" w:hAnsi="GHEA Grapalat"/>
        </w:rPr>
      </w:pPr>
    </w:p>
    <w:p w14:paraId="787F6B28" w14:textId="77777777" w:rsidR="005E24DA" w:rsidRDefault="005E24DA" w:rsidP="007F31CF">
      <w:pPr>
        <w:widowControl w:val="0"/>
        <w:jc w:val="both"/>
        <w:rPr>
          <w:rFonts w:ascii="GHEA Grapalat" w:hAnsi="GHEA Grapalat"/>
        </w:rPr>
      </w:pPr>
    </w:p>
    <w:p w14:paraId="4B3ECC0D" w14:textId="77777777" w:rsidR="005E24DA" w:rsidRDefault="005E24DA" w:rsidP="007F31CF">
      <w:pPr>
        <w:widowControl w:val="0"/>
        <w:jc w:val="both"/>
        <w:rPr>
          <w:rFonts w:ascii="GHEA Grapalat" w:hAnsi="GHEA Grapalat"/>
        </w:rPr>
      </w:pPr>
    </w:p>
    <w:p w14:paraId="4326E591" w14:textId="77777777" w:rsidR="005E24DA" w:rsidRDefault="005E24DA" w:rsidP="007F31CF">
      <w:pPr>
        <w:widowControl w:val="0"/>
        <w:jc w:val="both"/>
        <w:rPr>
          <w:rFonts w:ascii="GHEA Grapalat" w:hAnsi="GHEA Grapalat"/>
        </w:rPr>
      </w:pPr>
    </w:p>
    <w:p w14:paraId="4641B328" w14:textId="77777777" w:rsidR="005E24DA" w:rsidRDefault="005E24DA" w:rsidP="007F31CF">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6182EA4F" w14:textId="77777777" w:rsidR="005E24DA" w:rsidRDefault="005E24DA" w:rsidP="007F31CF">
      <w:pPr>
        <w:widowControl w:val="0"/>
        <w:ind w:left="2835"/>
        <w:jc w:val="both"/>
        <w:rPr>
          <w:rFonts w:ascii="GHEA Grapalat" w:hAnsi="GHEA Grapalat"/>
          <w:sz w:val="16"/>
        </w:rPr>
      </w:pPr>
      <w:r>
        <w:rPr>
          <w:rFonts w:ascii="GHEA Grapalat" w:hAnsi="GHEA Grapalat"/>
          <w:sz w:val="16"/>
        </w:rPr>
        <w:t>наименование участника</w:t>
      </w:r>
    </w:p>
    <w:p w14:paraId="7663BE4D" w14:textId="77777777" w:rsidR="005E24DA" w:rsidRDefault="005E24DA" w:rsidP="007F31CF">
      <w:pPr>
        <w:widowControl w:val="0"/>
        <w:ind w:left="2835"/>
        <w:jc w:val="both"/>
        <w:rPr>
          <w:rFonts w:ascii="GHEA Grapalat" w:hAnsi="GHEA Grapalat"/>
          <w:sz w:val="16"/>
        </w:rPr>
      </w:pPr>
    </w:p>
    <w:p w14:paraId="6B887580" w14:textId="77777777" w:rsidR="005E24DA" w:rsidRPr="0001546B" w:rsidRDefault="005E24DA" w:rsidP="007F31CF">
      <w:pPr>
        <w:ind w:firstLine="709"/>
        <w:rPr>
          <w:rFonts w:ascii="GHEA Grapalat" w:hAnsi="GHEA Grapalat"/>
          <w:sz w:val="20"/>
          <w:lang w:val="es-ES"/>
        </w:rPr>
      </w:pPr>
      <w:r>
        <w:rPr>
          <w:rFonts w:ascii="GHEA Grapalat" w:hAnsi="GHEA Grapalat" w:cs="Arial"/>
          <w:sz w:val="20"/>
          <w:szCs w:val="20"/>
        </w:rPr>
        <w:t>2</w:t>
      </w:r>
      <w:r w:rsidRPr="0001546B">
        <w:rPr>
          <w:rFonts w:ascii="GHEA Grapalat" w:hAnsi="GHEA Grapalat" w:cs="Arial"/>
          <w:sz w:val="20"/>
          <w:szCs w:val="20"/>
          <w:lang w:val="es-ES"/>
        </w:rPr>
        <w:t>)</w:t>
      </w:r>
      <w:r w:rsidRPr="0001546B">
        <w:rPr>
          <w:rFonts w:ascii="GHEA Grapalat" w:hAnsi="GHEA Grapalat"/>
          <w:sz w:val="20"/>
          <w:lang w:val="hy-AM"/>
        </w:rPr>
        <w:t xml:space="preserve">  </w:t>
      </w:r>
      <w:r w:rsidRPr="0001546B">
        <w:rPr>
          <w:rFonts w:ascii="GHEA Grapalat" w:hAnsi="GHEA Grapalat"/>
          <w:sz w:val="20"/>
          <w:u w:val="single"/>
          <w:lang w:val="hy-AM"/>
        </w:rPr>
        <w:t xml:space="preserve">                                                </w:t>
      </w:r>
      <w:r w:rsidRPr="0001546B">
        <w:rPr>
          <w:rFonts w:ascii="GHEA Grapalat" w:hAnsi="GHEA Grapalat"/>
          <w:sz w:val="20"/>
          <w:u w:val="single"/>
          <w:lang w:val="es-ES"/>
        </w:rPr>
        <w:t xml:space="preserve">                         </w:t>
      </w:r>
      <w:r w:rsidRPr="0001546B">
        <w:rPr>
          <w:rFonts w:ascii="GHEA Grapalat" w:hAnsi="GHEA Grapalat"/>
          <w:sz w:val="20"/>
          <w:u w:val="single"/>
          <w:lang w:val="hy-AM"/>
        </w:rPr>
        <w:t xml:space="preserve">          </w:t>
      </w:r>
      <w:r w:rsidRPr="0001546B">
        <w:rPr>
          <w:rFonts w:ascii="GHEA Grapalat" w:hAnsi="GHEA Grapalat"/>
          <w:sz w:val="20"/>
          <w:u w:val="single"/>
        </w:rPr>
        <w:t xml:space="preserve">и </w:t>
      </w:r>
      <w:r w:rsidRPr="0001546B">
        <w:rPr>
          <w:rFonts w:ascii="GHEA Grapalat" w:hAnsi="GHEA Grapalat"/>
          <w:lang w:val="hy-AM"/>
        </w:rPr>
        <w:t>аффилированные</w:t>
      </w:r>
      <w:r w:rsidRPr="0001546B">
        <w:rPr>
          <w:rFonts w:ascii="GHEA Grapalat" w:hAnsi="GHEA Grapalat"/>
        </w:rPr>
        <w:t xml:space="preserve"> с ним</w:t>
      </w:r>
      <w:r w:rsidRPr="0001546B">
        <w:rPr>
          <w:rFonts w:ascii="GHEA Grapalat" w:hAnsi="GHEA Grapalat"/>
          <w:lang w:val="hy-AM"/>
        </w:rPr>
        <w:t xml:space="preserve"> </w:t>
      </w:r>
    </w:p>
    <w:p w14:paraId="6D108E22" w14:textId="77777777" w:rsidR="005E24DA" w:rsidRPr="0001546B" w:rsidRDefault="005E24DA" w:rsidP="007F31CF">
      <w:pPr>
        <w:widowControl w:val="0"/>
        <w:ind w:left="2835"/>
        <w:rPr>
          <w:rFonts w:ascii="GHEA Grapalat" w:hAnsi="GHEA Grapalat"/>
          <w:sz w:val="16"/>
        </w:rPr>
      </w:pPr>
      <w:r w:rsidRPr="0001546B">
        <w:rPr>
          <w:rFonts w:ascii="GHEA Grapalat" w:hAnsi="GHEA Grapalat"/>
          <w:sz w:val="16"/>
        </w:rPr>
        <w:t>аименование участника</w:t>
      </w:r>
    </w:p>
    <w:p w14:paraId="2F299814" w14:textId="77777777" w:rsidR="005E24DA" w:rsidRPr="0001546B" w:rsidRDefault="005E24DA" w:rsidP="007F31CF">
      <w:pPr>
        <w:rPr>
          <w:rFonts w:ascii="GHEA Grapalat" w:hAnsi="GHEA Grapalat"/>
          <w:i/>
          <w:sz w:val="16"/>
          <w:vertAlign w:val="superscript"/>
          <w:lang w:val="es-ES"/>
        </w:rPr>
      </w:pPr>
    </w:p>
    <w:p w14:paraId="69BBF621" w14:textId="46092F64" w:rsidR="005E24DA" w:rsidRPr="003823BA" w:rsidRDefault="005E24DA" w:rsidP="007F31CF">
      <w:pPr>
        <w:rPr>
          <w:rFonts w:ascii="GHEA Grapalat" w:hAnsi="GHEA Grapalat" w:cs="Sylfaen"/>
          <w:sz w:val="20"/>
        </w:rPr>
      </w:pPr>
      <w:r w:rsidRPr="0001546B">
        <w:rPr>
          <w:rFonts w:ascii="GHEA Grapalat" w:hAnsi="GHEA Grapalat"/>
          <w:lang w:val="hy-AM"/>
        </w:rPr>
        <w:t>лица</w:t>
      </w:r>
      <w:r w:rsidRPr="0001546B">
        <w:rPr>
          <w:rFonts w:ascii="GHEA Grapalat" w:hAnsi="GHEA Grapalat" w:cs="Arial"/>
          <w:sz w:val="20"/>
          <w:szCs w:val="20"/>
          <w:lang w:val="es-ES"/>
        </w:rPr>
        <w:t xml:space="preserve"> </w:t>
      </w:r>
      <w:r w:rsidRPr="0001546B">
        <w:rPr>
          <w:rFonts w:ascii="GHEA Grapalat" w:hAnsi="GHEA Grapalat" w:cs="Arial"/>
          <w:sz w:val="20"/>
          <w:szCs w:val="20"/>
          <w:lang w:val="hy-AM"/>
        </w:rPr>
        <w:t xml:space="preserve"> </w:t>
      </w:r>
      <w:r w:rsidRPr="0001546B">
        <w:rPr>
          <w:rFonts w:ascii="GHEA Grapalat" w:hAnsi="GHEA Grapalat"/>
          <w:lang w:val="hy-AM"/>
        </w:rPr>
        <w:t xml:space="preserve">удовлетворяют </w:t>
      </w:r>
      <w:r w:rsidRPr="0001546B">
        <w:rPr>
          <w:rFonts w:ascii="GHEA Grapalat" w:hAnsi="GHEA Grapalat"/>
          <w:color w:val="000000" w:themeColor="text1"/>
          <w:spacing w:val="-4"/>
        </w:rPr>
        <w:t>требованиям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права</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участия</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установленным</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 xml:space="preserve">приглашением на </w:t>
      </w:r>
      <w:r w:rsidRPr="0001546B">
        <w:rPr>
          <w:rFonts w:ascii="GHEA Grapalat" w:hAnsi="GHEA Grapalat"/>
          <w:spacing w:val="-4"/>
        </w:rPr>
        <w:t xml:space="preserve">на </w:t>
      </w:r>
      <w:r w:rsidRPr="0001546B">
        <w:rPr>
          <w:rFonts w:ascii="GHEA Grapalat" w:hAnsi="GHEA Grapalat"/>
        </w:rPr>
        <w:t>открытый конкурс</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rPr>
        <w:t>под</w:t>
      </w:r>
      <w:r>
        <w:rPr>
          <w:rFonts w:ascii="GHEA Grapalat" w:hAnsi="GHEA Grapalat"/>
          <w:color w:val="000000" w:themeColor="text1"/>
        </w:rPr>
        <w:t xml:space="preserve"> кодом </w:t>
      </w:r>
      <w:r w:rsidRPr="0001546B">
        <w:rPr>
          <w:rFonts w:ascii="GHEA Grapalat" w:hAnsi="GHEA Grapalat"/>
          <w:color w:val="000000" w:themeColor="text1"/>
          <w:lang w:val="es-ES"/>
        </w:rPr>
        <w:t xml:space="preserve"> </w:t>
      </w:r>
      <w:r w:rsidR="008422BB">
        <w:rPr>
          <w:rFonts w:ascii="GHEA Grapalat" w:hAnsi="GHEA Grapalat"/>
        </w:rPr>
        <w:t>EQ-BMTsDzB-26/2</w:t>
      </w:r>
      <w:r w:rsidRPr="0001546B">
        <w:rPr>
          <w:rFonts w:ascii="GHEA Grapalat" w:hAnsi="GHEA Grapalat"/>
        </w:rPr>
        <w:t>*,</w:t>
      </w:r>
      <w:r w:rsidRPr="003823BA">
        <w:rPr>
          <w:rFonts w:ascii="GHEA Grapalat" w:hAnsi="GHEA Grapalat"/>
          <w:color w:val="000000" w:themeColor="text1"/>
        </w:rPr>
        <w:t>и</w:t>
      </w:r>
      <w:r w:rsidRPr="0001546B">
        <w:rPr>
          <w:rFonts w:ascii="GHEA Grapalat" w:hAnsi="GHEA Grapalat"/>
          <w:sz w:val="20"/>
          <w:u w:val="single"/>
          <w:lang w:val="hy-AM"/>
        </w:rPr>
        <w:t xml:space="preserve"> </w:t>
      </w:r>
      <w:r>
        <w:rPr>
          <w:rFonts w:ascii="GHEA Grapalat" w:hAnsi="GHEA Grapalat"/>
          <w:sz w:val="20"/>
          <w:u w:val="single"/>
        </w:rPr>
        <w:t>____________________________</w:t>
      </w:r>
    </w:p>
    <w:p w14:paraId="6ADE3909" w14:textId="77777777" w:rsidR="005E24DA" w:rsidRPr="0001546B" w:rsidRDefault="005E24DA" w:rsidP="007F31CF">
      <w:pPr>
        <w:tabs>
          <w:tab w:val="left" w:pos="6450"/>
        </w:tabs>
        <w:rPr>
          <w:rFonts w:ascii="GHEA Grapalat" w:hAnsi="GHEA Grapalat"/>
          <w:sz w:val="16"/>
        </w:rPr>
      </w:pPr>
      <w:r w:rsidRPr="0001546B">
        <w:rPr>
          <w:rFonts w:ascii="GHEA Grapalat" w:hAnsi="GHEA Grapalat" w:cs="Sylfaen"/>
          <w:sz w:val="20"/>
          <w:lang w:val="es-ES"/>
        </w:rPr>
        <w:t xml:space="preserve">                                                         </w:t>
      </w:r>
      <w:r w:rsidRPr="0001546B">
        <w:rPr>
          <w:rFonts w:ascii="GHEA Grapalat" w:hAnsi="GHEA Grapalat" w:cs="Sylfaen"/>
          <w:sz w:val="20"/>
        </w:rPr>
        <w:t xml:space="preserve">       </w:t>
      </w:r>
      <w:r w:rsidRPr="0001546B">
        <w:rPr>
          <w:rFonts w:ascii="GHEA Grapalat" w:hAnsi="GHEA Grapalat" w:cs="Sylfaen"/>
          <w:sz w:val="20"/>
          <w:lang w:val="es-ES"/>
        </w:rPr>
        <w:t xml:space="preserve"> </w:t>
      </w:r>
      <w:r>
        <w:rPr>
          <w:rFonts w:ascii="GHEA Grapalat" w:hAnsi="GHEA Grapalat" w:cs="Sylfaen"/>
          <w:sz w:val="20"/>
        </w:rPr>
        <w:t xml:space="preserve">                                            </w:t>
      </w:r>
      <w:r w:rsidRPr="0001546B">
        <w:rPr>
          <w:rFonts w:ascii="GHEA Grapalat" w:hAnsi="GHEA Grapalat"/>
          <w:sz w:val="16"/>
        </w:rPr>
        <w:t>наименование участника</w:t>
      </w:r>
    </w:p>
    <w:p w14:paraId="6A3F016F" w14:textId="77777777" w:rsidR="005E24DA" w:rsidRPr="00F738FA" w:rsidRDefault="005E24DA" w:rsidP="007F31CF">
      <w:pPr>
        <w:widowControl w:val="0"/>
        <w:jc w:val="both"/>
        <w:rPr>
          <w:rFonts w:ascii="GHEA Grapalat" w:hAnsi="GHEA Grapalat" w:cs="Arial"/>
        </w:rPr>
      </w:pPr>
      <w:r w:rsidRPr="00F738FA">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F738FA">
        <w:rPr>
          <w:rFonts w:ascii="GHEA Grapalat" w:hAnsi="GHEA Grapalat"/>
        </w:rPr>
        <w:t>,</w:t>
      </w:r>
    </w:p>
    <w:p w14:paraId="0E26E036" w14:textId="6C4FE31E" w:rsidR="005E24DA" w:rsidRPr="00F738FA" w:rsidRDefault="005E24DA" w:rsidP="007F31CF">
      <w:pPr>
        <w:widowControl w:val="0"/>
        <w:tabs>
          <w:tab w:val="left" w:pos="567"/>
        </w:tabs>
        <w:ind w:left="360"/>
        <w:jc w:val="both"/>
        <w:rPr>
          <w:rFonts w:ascii="GHEA Grapalat" w:hAnsi="GHEA Grapalat" w:cs="Arial"/>
        </w:rPr>
      </w:pPr>
      <w:r>
        <w:rPr>
          <w:rFonts w:ascii="GHEA Grapalat" w:hAnsi="GHEA Grapalat"/>
        </w:rPr>
        <w:t xml:space="preserve">2) </w:t>
      </w:r>
      <w:r w:rsidRPr="00F738FA">
        <w:rPr>
          <w:rFonts w:ascii="GHEA Grapalat" w:hAnsi="GHEA Grapalat"/>
        </w:rPr>
        <w:t xml:space="preserve">в рамках участия в открытом конкурсе под кодом </w:t>
      </w:r>
      <w:r w:rsidR="008422BB">
        <w:rPr>
          <w:rFonts w:ascii="GHEA Grapalat" w:hAnsi="GHEA Grapalat"/>
        </w:rPr>
        <w:t>EQ-BMTsDzB-26/2</w:t>
      </w:r>
      <w:r w:rsidRPr="00F738FA">
        <w:rPr>
          <w:rFonts w:ascii="GHEA Grapalat" w:hAnsi="GHEA Grapalat"/>
        </w:rPr>
        <w:t>*</w:t>
      </w:r>
    </w:p>
    <w:p w14:paraId="047425C7" w14:textId="77777777" w:rsidR="005E24DA" w:rsidRPr="002C10A0" w:rsidRDefault="005E24DA" w:rsidP="007F31CF">
      <w:pPr>
        <w:pStyle w:val="ListParagraph"/>
        <w:widowControl w:val="0"/>
        <w:numPr>
          <w:ilvl w:val="0"/>
          <w:numId w:val="36"/>
        </w:numPr>
        <w:tabs>
          <w:tab w:val="left" w:pos="567"/>
        </w:tabs>
        <w:contextualSpacing w:val="0"/>
        <w:jc w:val="both"/>
        <w:rPr>
          <w:rFonts w:ascii="GHEA Grapalat" w:hAnsi="GHEA Grapalat"/>
        </w:rPr>
      </w:pPr>
      <w:r w:rsidRPr="002C10A0">
        <w:rPr>
          <w:rFonts w:ascii="GHEA Grapalat" w:hAnsi="GHEA Grapalat"/>
        </w:rPr>
        <w:t xml:space="preserve">не допускал и (или) не допустит </w:t>
      </w:r>
      <w:r w:rsidRPr="002C10A0">
        <w:rPr>
          <w:rFonts w:ascii="GHEA Grapalat" w:hAnsi="GHEA Grapalat"/>
          <w:lang w:val="hy-AM"/>
        </w:rPr>
        <w:t>недобросовестн</w:t>
      </w:r>
      <w:r w:rsidRPr="002C10A0">
        <w:rPr>
          <w:rFonts w:ascii="GHEA Grapalat" w:hAnsi="GHEA Grapalat"/>
        </w:rPr>
        <w:t>ой</w:t>
      </w:r>
      <w:r w:rsidRPr="002C10A0">
        <w:rPr>
          <w:rFonts w:ascii="GHEA Grapalat" w:hAnsi="GHEA Grapalat"/>
          <w:lang w:val="hy-AM"/>
        </w:rPr>
        <w:t xml:space="preserve"> конкуренци</w:t>
      </w:r>
      <w:r w:rsidRPr="002C10A0">
        <w:rPr>
          <w:rFonts w:ascii="GHEA Grapalat" w:hAnsi="GHEA Grapalat"/>
        </w:rPr>
        <w:t xml:space="preserve">и, </w:t>
      </w:r>
      <w:ins w:id="23" w:author="Vardan" w:date="2022-05-29T22:22:00Z">
        <w:r w:rsidRPr="002C10A0">
          <w:rPr>
            <w:rFonts w:ascii="GHEA Grapalat" w:hAnsi="GHEA Grapalat"/>
            <w:color w:val="000000" w:themeColor="text1"/>
          </w:rPr>
          <w:t xml:space="preserve"> </w:t>
        </w:r>
        <w:r w:rsidRPr="002C10A0">
          <w:rPr>
            <w:rFonts w:ascii="GHEA Grapalat" w:hAnsi="GHEA Grapalat"/>
          </w:rPr>
          <w:t xml:space="preserve"> </w:t>
        </w:r>
      </w:ins>
      <w:r w:rsidRPr="002C10A0">
        <w:rPr>
          <w:rFonts w:ascii="GHEA Grapalat" w:hAnsi="GHEA Grapalat"/>
        </w:rPr>
        <w:t xml:space="preserve">злоупотребления доминирующим положением и антиконкурентного </w:t>
      </w:r>
      <w:r w:rsidRPr="002C10A0">
        <w:rPr>
          <w:rFonts w:ascii="GHEA Grapalat" w:hAnsi="GHEA Grapalat"/>
        </w:rPr>
        <w:lastRenderedPageBreak/>
        <w:t>соглашения,</w:t>
      </w:r>
    </w:p>
    <w:p w14:paraId="76D9F292" w14:textId="77777777" w:rsidR="005E24DA" w:rsidRPr="002C10A0" w:rsidRDefault="005E24DA" w:rsidP="007F31CF">
      <w:pPr>
        <w:pStyle w:val="ListParagraph"/>
        <w:widowControl w:val="0"/>
        <w:numPr>
          <w:ilvl w:val="0"/>
          <w:numId w:val="36"/>
        </w:numPr>
        <w:tabs>
          <w:tab w:val="left" w:pos="567"/>
        </w:tabs>
        <w:contextualSpacing w:val="0"/>
        <w:jc w:val="both"/>
        <w:rPr>
          <w:rFonts w:ascii="GHEA Grapalat" w:hAnsi="GHEA Grapalat"/>
          <w:spacing w:val="-6"/>
        </w:rPr>
      </w:pPr>
      <w:r w:rsidRPr="002C10A0">
        <w:rPr>
          <w:rFonts w:ascii="GHEA Grapalat" w:hAnsi="GHEA Grapalat"/>
          <w:spacing w:val="-6"/>
        </w:rPr>
        <w:t>отсутствует установленн</w:t>
      </w:r>
      <w:r>
        <w:rPr>
          <w:rFonts w:ascii="GHEA Grapalat" w:hAnsi="GHEA Grapalat"/>
          <w:spacing w:val="-6"/>
        </w:rPr>
        <w:t>ый</w:t>
      </w:r>
      <w:r w:rsidRPr="002C10A0">
        <w:rPr>
          <w:rFonts w:ascii="GHEA Grapalat" w:hAnsi="GHEA Grapalat"/>
          <w:spacing w:val="-6"/>
        </w:rPr>
        <w:t xml:space="preserve"> приглашением на </w:t>
      </w:r>
      <w:r w:rsidRPr="002C10A0">
        <w:rPr>
          <w:rFonts w:ascii="GHEA Grapalat" w:hAnsi="GHEA Grapalat"/>
        </w:rPr>
        <w:t xml:space="preserve">открытый конкурс </w:t>
      </w:r>
      <w:r w:rsidRPr="002C10A0">
        <w:rPr>
          <w:rFonts w:ascii="GHEA Grapalat" w:hAnsi="GHEA Grapalat"/>
          <w:spacing w:val="-6"/>
        </w:rPr>
        <w:t>случай</w:t>
      </w:r>
      <w:r w:rsidRPr="002C10A0">
        <w:rPr>
          <w:rFonts w:ascii="GHEA Grapalat" w:hAnsi="GHEA Grapalat"/>
        </w:rPr>
        <w:t xml:space="preserve">     одновременного </w:t>
      </w:r>
    </w:p>
    <w:p w14:paraId="223BBC7C" w14:textId="77777777" w:rsidR="005E24DA" w:rsidRDefault="005E24DA" w:rsidP="007F31CF">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68BA94D2" w14:textId="77777777" w:rsidR="005E24DA" w:rsidRDefault="005E24DA" w:rsidP="007F31CF">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58EC29D5" w14:textId="77777777" w:rsidR="005E24DA" w:rsidRDefault="005E24DA" w:rsidP="007F31CF">
      <w:pPr>
        <w:widowControl w:val="0"/>
        <w:tabs>
          <w:tab w:val="left" w:pos="7938"/>
        </w:tabs>
        <w:ind w:left="8080"/>
        <w:jc w:val="both"/>
        <w:rPr>
          <w:rFonts w:ascii="GHEA Grapalat" w:hAnsi="GHEA Grapalat" w:cs="Arial"/>
          <w:sz w:val="16"/>
        </w:rPr>
      </w:pPr>
      <w:r>
        <w:rPr>
          <w:rFonts w:ascii="GHEA Grapalat" w:hAnsi="GHEA Grapalat"/>
          <w:sz w:val="16"/>
        </w:rPr>
        <w:t>участника</w:t>
      </w:r>
    </w:p>
    <w:p w14:paraId="770DBFA5" w14:textId="77777777" w:rsidR="005E24DA" w:rsidRDefault="005E24DA" w:rsidP="007F31CF">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657E1307" w14:textId="77777777" w:rsidR="005E24DA" w:rsidRDefault="005E24DA" w:rsidP="007F31CF">
      <w:pPr>
        <w:widowControl w:val="0"/>
        <w:ind w:left="7088"/>
        <w:jc w:val="both"/>
        <w:rPr>
          <w:rFonts w:ascii="GHEA Grapalat" w:hAnsi="GHEA Grapalat"/>
        </w:rPr>
      </w:pPr>
      <w:r>
        <w:rPr>
          <w:rFonts w:ascii="GHEA Grapalat" w:hAnsi="GHEA Grapalat"/>
          <w:vertAlign w:val="superscript"/>
        </w:rPr>
        <w:t>наименование участника</w:t>
      </w:r>
    </w:p>
    <w:p w14:paraId="30ACD793" w14:textId="77777777" w:rsidR="005E24DA" w:rsidRDefault="005E24DA" w:rsidP="007F31CF">
      <w:pPr>
        <w:widowControl w:val="0"/>
        <w:jc w:val="both"/>
        <w:rPr>
          <w:rFonts w:ascii="GHEA Grapalat" w:hAnsi="GHEA Grapalat"/>
        </w:rPr>
      </w:pPr>
      <w:r>
        <w:rPr>
          <w:rFonts w:ascii="GHEA Grapalat" w:hAnsi="GHEA Grapalat"/>
        </w:rPr>
        <w:t>долю (пай) в размере более пятидесяти процентов.</w:t>
      </w:r>
    </w:p>
    <w:p w14:paraId="71D6E8AF" w14:textId="77777777" w:rsidR="005E24DA" w:rsidRDefault="005E24DA" w:rsidP="007F31CF">
      <w:pPr>
        <w:widowControl w:val="0"/>
        <w:contextualSpacing/>
        <w:jc w:val="both"/>
        <w:rPr>
          <w:rFonts w:ascii="GHEA Grapalat" w:hAnsi="GHEA Grapalat"/>
        </w:rPr>
      </w:pPr>
      <w:r>
        <w:rPr>
          <w:rFonts w:ascii="GHEA Grapalat" w:hAnsi="GHEA Grapalat"/>
        </w:rPr>
        <w:t>Ниже ----------------------------------------------------------</w:t>
      </w:r>
      <w:r w:rsidRPr="00155668">
        <w:rPr>
          <w:rFonts w:ascii="GHEA Grapalat" w:hAnsi="GHEA Grapalat"/>
        </w:rPr>
        <w:t xml:space="preserve"> </w:t>
      </w:r>
      <w:r>
        <w:rPr>
          <w:rFonts w:ascii="GHEA Grapalat" w:hAnsi="GHEA Grapalat"/>
        </w:rPr>
        <w:t>представляет</w:t>
      </w:r>
      <w:r w:rsidRPr="00155668">
        <w:rPr>
          <w:rFonts w:ascii="GHEA Grapalat" w:hAnsi="GHEA Grapalat"/>
        </w:rPr>
        <w:t xml:space="preserve"> </w:t>
      </w:r>
      <w:r w:rsidRPr="006B2B1A">
        <w:rPr>
          <w:rFonts w:ascii="GHEA Grapalat" w:hAnsi="GHEA Grapalat"/>
        </w:rPr>
        <w:t>ссылк</w:t>
      </w:r>
      <w:r>
        <w:rPr>
          <w:rFonts w:ascii="GHEA Grapalat" w:hAnsi="GHEA Grapalat"/>
        </w:rPr>
        <w:t>у</w:t>
      </w:r>
      <w:r w:rsidRPr="006B2B1A">
        <w:rPr>
          <w:rFonts w:ascii="GHEA Grapalat" w:hAnsi="GHEA Grapalat"/>
        </w:rPr>
        <w:t xml:space="preserve"> на сайт</w:t>
      </w:r>
      <w:r>
        <w:rPr>
          <w:rFonts w:ascii="GHEA Grapalat" w:hAnsi="GHEA Grapalat"/>
        </w:rPr>
        <w:t>,</w:t>
      </w:r>
    </w:p>
    <w:p w14:paraId="5CA969F3" w14:textId="77777777" w:rsidR="005E24DA" w:rsidRDefault="005E24DA" w:rsidP="007F31CF">
      <w:pPr>
        <w:widowControl w:val="0"/>
        <w:ind w:left="1843"/>
        <w:contextualSpacing/>
        <w:jc w:val="both"/>
        <w:rPr>
          <w:rFonts w:ascii="GHEA Grapalat" w:hAnsi="GHEA Grapalat"/>
        </w:rPr>
      </w:pPr>
      <w:r>
        <w:rPr>
          <w:rFonts w:ascii="GHEA Grapalat" w:hAnsi="GHEA Grapalat"/>
          <w:vertAlign w:val="superscript"/>
        </w:rPr>
        <w:t>наименование участника</w:t>
      </w:r>
    </w:p>
    <w:p w14:paraId="6A526A2A" w14:textId="77777777" w:rsidR="005E24DA" w:rsidRDefault="005E24DA" w:rsidP="007F31CF">
      <w:pPr>
        <w:widowControl w:val="0"/>
        <w:jc w:val="both"/>
        <w:rPr>
          <w:rFonts w:ascii="GHEA Grapalat" w:hAnsi="GHEA Grapalat"/>
          <w:sz w:val="28"/>
          <w:szCs w:val="28"/>
        </w:rPr>
      </w:pPr>
      <w:r w:rsidRPr="006B2B1A">
        <w:rPr>
          <w:rFonts w:ascii="GHEA Grapalat" w:hAnsi="GHEA Grapalat"/>
        </w:rPr>
        <w:t>содержащий информацию о реальных бенефициарах</w:t>
      </w:r>
      <w:r>
        <w:rPr>
          <w:rFonts w:ascii="GHEA Grapalat" w:hAnsi="GHEA Grapalat"/>
        </w:rPr>
        <w:t xml:space="preserve">  </w:t>
      </w:r>
      <w:r w:rsidRPr="006B2B1A">
        <w:rPr>
          <w:rFonts w:ascii="GHEA Grapalat" w:hAnsi="GHEA Grapalat"/>
        </w:rPr>
        <w:t>----------------</w:t>
      </w:r>
      <w:r>
        <w:rPr>
          <w:rFonts w:ascii="GHEA Grapalat" w:hAnsi="GHEA Grapalat"/>
        </w:rPr>
        <w:t>.</w:t>
      </w:r>
      <w:r w:rsidRPr="00155668">
        <w:rPr>
          <w:rStyle w:val="FootnoteReference"/>
          <w:rFonts w:ascii="GHEA Grapalat" w:hAnsi="GHEA Grapalat"/>
          <w:sz w:val="28"/>
          <w:szCs w:val="28"/>
        </w:rPr>
        <w:footnoteReference w:customMarkFollows="1" w:id="13"/>
        <w:t>**</w:t>
      </w:r>
      <w:r w:rsidRPr="00155668">
        <w:rPr>
          <w:rFonts w:ascii="GHEA Grapalat" w:hAnsi="GHEA Grapalat"/>
          <w:sz w:val="28"/>
          <w:szCs w:val="28"/>
        </w:rPr>
        <w:t xml:space="preserve"> </w:t>
      </w:r>
    </w:p>
    <w:p w14:paraId="76BFB3C2" w14:textId="77777777" w:rsidR="005E24DA" w:rsidRPr="000C1746" w:rsidRDefault="005E24DA" w:rsidP="007F31CF">
      <w:pPr>
        <w:jc w:val="both"/>
        <w:rPr>
          <w:rFonts w:ascii="GHEA Grapalat" w:hAnsi="GHEA Grapalat"/>
        </w:rPr>
      </w:pPr>
      <w:r w:rsidRPr="00DA5EA0">
        <w:rPr>
          <w:rFonts w:ascii="GHEA Grapalat" w:hAnsi="GHEA Grapalat"/>
        </w:rPr>
        <w:t>______________________</w:t>
      </w:r>
      <w:r>
        <w:rPr>
          <w:rFonts w:ascii="GHEA Grapalat" w:hAnsi="GHEA Grapalat"/>
        </w:rPr>
        <w:t>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336005E6" w14:textId="77777777" w:rsidR="005E24DA" w:rsidRPr="000C1746" w:rsidRDefault="005E24DA" w:rsidP="007F31CF">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05CF1C1B" w14:textId="77777777" w:rsidR="005E24DA" w:rsidRPr="000C1746" w:rsidRDefault="005E24DA" w:rsidP="007F31CF">
      <w:pPr>
        <w:ind w:left="1134"/>
        <w:jc w:val="both"/>
        <w:rPr>
          <w:rFonts w:ascii="GHEA Grapalat" w:hAnsi="GHEA Grapalat"/>
          <w:sz w:val="16"/>
        </w:rPr>
      </w:pPr>
      <w:r w:rsidRPr="000C1746">
        <w:rPr>
          <w:rFonts w:ascii="GHEA Grapalat" w:hAnsi="GHEA Grapalat"/>
          <w:sz w:val="16"/>
        </w:rPr>
        <w:t>имя, фамилия руководителя)</w:t>
      </w:r>
    </w:p>
    <w:p w14:paraId="7575D939" w14:textId="77777777" w:rsidR="005E24DA" w:rsidRPr="009044F1" w:rsidRDefault="005E24DA" w:rsidP="007F31CF">
      <w:pPr>
        <w:widowControl w:val="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451B605C" w14:textId="77777777" w:rsidR="005E24DA" w:rsidRPr="00D3436F" w:rsidRDefault="005E24DA" w:rsidP="007F31CF">
      <w:pPr>
        <w:tabs>
          <w:tab w:val="left" w:pos="7371"/>
        </w:tabs>
        <w:ind w:left="3544" w:firstLine="3"/>
        <w:jc w:val="both"/>
        <w:rPr>
          <w:rFonts w:ascii="GHEA Grapalat" w:hAnsi="GHEA Grapalat"/>
          <w:sz w:val="16"/>
        </w:rPr>
      </w:pPr>
    </w:p>
    <w:p w14:paraId="464C7E9E" w14:textId="77777777" w:rsidR="005E24DA" w:rsidRDefault="005E24DA" w:rsidP="007F31CF">
      <w:pPr>
        <w:pStyle w:val="BodyTextIndent3"/>
        <w:widowControl w:val="0"/>
        <w:spacing w:line="240" w:lineRule="auto"/>
        <w:ind w:firstLine="0"/>
        <w:jc w:val="right"/>
        <w:rPr>
          <w:rFonts w:ascii="GHEA Grapalat" w:hAnsi="GHEA Grapalat"/>
          <w:b/>
          <w:sz w:val="24"/>
          <w:szCs w:val="24"/>
        </w:rPr>
      </w:pPr>
    </w:p>
    <w:p w14:paraId="7FA23B07" w14:textId="77777777" w:rsidR="005E24DA" w:rsidRDefault="005E24DA" w:rsidP="007F31CF">
      <w:pPr>
        <w:rPr>
          <w:rFonts w:ascii="GHEA Grapalat" w:hAnsi="GHEA Grapalat"/>
          <w:b/>
        </w:rPr>
      </w:pPr>
      <w:r>
        <w:rPr>
          <w:rFonts w:ascii="GHEA Grapalat" w:hAnsi="GHEA Grapalat"/>
          <w:b/>
        </w:rPr>
        <w:br w:type="page"/>
      </w:r>
    </w:p>
    <w:p w14:paraId="0A4E5C54" w14:textId="77777777" w:rsidR="005E24DA" w:rsidRDefault="005E24DA" w:rsidP="007F31CF">
      <w:pPr>
        <w:jc w:val="right"/>
        <w:rPr>
          <w:rFonts w:ascii="GHEA Grapalat" w:hAnsi="GHEA Grapalat"/>
          <w:b/>
        </w:rPr>
      </w:pPr>
      <w:r>
        <w:rPr>
          <w:rFonts w:ascii="GHEA Grapalat" w:hAnsi="GHEA Grapalat"/>
          <w:b/>
        </w:rPr>
        <w:lastRenderedPageBreak/>
        <w:t xml:space="preserve">Приложение 1.2** </w:t>
      </w:r>
    </w:p>
    <w:p w14:paraId="7B38BD42" w14:textId="77777777" w:rsidR="005E24DA" w:rsidRPr="00FA6464" w:rsidRDefault="005E24DA" w:rsidP="007F31CF">
      <w:pPr>
        <w:jc w:val="right"/>
        <w:rPr>
          <w:rFonts w:ascii="GHEA Grapalat" w:hAnsi="GHEA Grapalat"/>
          <w:b/>
        </w:rPr>
      </w:pPr>
      <w:r w:rsidRPr="001439BD">
        <w:rPr>
          <w:rFonts w:ascii="GHEA Grapalat" w:hAnsi="GHEA Grapalat"/>
          <w:b/>
        </w:rPr>
        <w:t>к Приглашению на открытый конкурс</w:t>
      </w:r>
    </w:p>
    <w:p w14:paraId="4AC17666" w14:textId="0B3443DB" w:rsidR="005E24DA" w:rsidRPr="008422BB" w:rsidRDefault="005E24DA" w:rsidP="007F31CF">
      <w:pPr>
        <w:pStyle w:val="Heading3"/>
        <w:keepNext w:val="0"/>
        <w:widowControl w:val="0"/>
        <w:spacing w:before="0" w:after="0"/>
        <w:ind w:firstLine="567"/>
        <w:jc w:val="right"/>
        <w:rPr>
          <w:rFonts w:ascii="GHEA Grapalat" w:eastAsia="Times New Roman" w:hAnsi="GHEA Grapalat" w:cs="Times New Roman"/>
          <w:b/>
          <w:color w:val="auto"/>
          <w:sz w:val="24"/>
          <w:szCs w:val="24"/>
        </w:rPr>
      </w:pPr>
      <w:r w:rsidRPr="008422BB">
        <w:rPr>
          <w:rFonts w:ascii="GHEA Grapalat" w:eastAsia="Times New Roman" w:hAnsi="GHEA Grapalat" w:cs="Times New Roman"/>
          <w:b/>
          <w:color w:val="auto"/>
          <w:sz w:val="24"/>
          <w:szCs w:val="24"/>
        </w:rPr>
        <w:t xml:space="preserve">под кодом </w:t>
      </w:r>
      <w:r w:rsidR="008422BB">
        <w:rPr>
          <w:rFonts w:ascii="GHEA Grapalat" w:eastAsia="Times New Roman" w:hAnsi="GHEA Grapalat" w:cs="Times New Roman"/>
          <w:b/>
          <w:color w:val="auto"/>
          <w:sz w:val="24"/>
          <w:szCs w:val="24"/>
        </w:rPr>
        <w:t>EQ-BMTsDzB-26/2</w:t>
      </w:r>
    </w:p>
    <w:p w14:paraId="7AE816C5" w14:textId="77777777" w:rsidR="005E24DA" w:rsidRDefault="005E24DA" w:rsidP="007F31CF">
      <w:pPr>
        <w:pStyle w:val="BodyTextIndent3"/>
        <w:widowControl w:val="0"/>
        <w:spacing w:line="240" w:lineRule="auto"/>
        <w:ind w:firstLine="0"/>
        <w:jc w:val="right"/>
        <w:rPr>
          <w:rFonts w:ascii="GHEA Grapalat" w:hAnsi="GHEA Grapalat"/>
          <w:b/>
          <w:sz w:val="24"/>
          <w:szCs w:val="24"/>
        </w:rPr>
      </w:pPr>
    </w:p>
    <w:p w14:paraId="34BE7D1A" w14:textId="77777777" w:rsidR="005E24DA" w:rsidRDefault="005E24DA" w:rsidP="007F31CF">
      <w:pPr>
        <w:pStyle w:val="BodyTextIndent3"/>
        <w:widowControl w:val="0"/>
        <w:spacing w:line="240" w:lineRule="auto"/>
        <w:ind w:firstLine="0"/>
        <w:jc w:val="right"/>
        <w:rPr>
          <w:rFonts w:ascii="GHEA Grapalat" w:hAnsi="GHEA Grapalat"/>
          <w:b/>
          <w:sz w:val="24"/>
          <w:szCs w:val="24"/>
        </w:rPr>
      </w:pPr>
    </w:p>
    <w:p w14:paraId="0AD219E7" w14:textId="77777777" w:rsidR="005E24DA" w:rsidRDefault="005E24DA" w:rsidP="007F31CF">
      <w:pPr>
        <w:ind w:left="360" w:hanging="360"/>
        <w:jc w:val="center"/>
        <w:rPr>
          <w:rFonts w:ascii="GHEA Grapalat" w:hAnsi="GHEA Grapalat"/>
          <w:b/>
        </w:rPr>
      </w:pPr>
      <w:r>
        <w:rPr>
          <w:rFonts w:ascii="GHEA Grapalat" w:hAnsi="GHEA Grapalat"/>
          <w:b/>
        </w:rPr>
        <w:t>ФОРМА</w:t>
      </w:r>
    </w:p>
    <w:p w14:paraId="39386306" w14:textId="77777777" w:rsidR="005E24DA" w:rsidRPr="00C76978" w:rsidRDefault="005E24DA" w:rsidP="007F31CF">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433BA82F" w14:textId="77777777" w:rsidR="005E24DA" w:rsidRPr="00ED3A13" w:rsidRDefault="005E24DA" w:rsidP="007F31CF">
      <w:pPr>
        <w:ind w:left="360" w:hanging="360"/>
        <w:jc w:val="center"/>
        <w:rPr>
          <w:rFonts w:ascii="GHEA Grapalat" w:eastAsia="GHEA Grapalat" w:hAnsi="GHEA Grapalat" w:cs="GHEA Grapalat"/>
          <w:b/>
        </w:rPr>
      </w:pPr>
    </w:p>
    <w:p w14:paraId="62AFE618" w14:textId="77777777" w:rsidR="005E24DA" w:rsidRPr="00FD1EE4" w:rsidRDefault="005E24DA" w:rsidP="007F31CF">
      <w:pPr>
        <w:numPr>
          <w:ilvl w:val="0"/>
          <w:numId w:val="24"/>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111B0A74" w14:textId="77777777" w:rsidR="005E24DA" w:rsidRPr="00FD1EE4" w:rsidRDefault="005E24DA" w:rsidP="007F31CF">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E24DA" w:rsidRPr="00FD1EE4" w14:paraId="215A5129" w14:textId="77777777" w:rsidTr="00963FC1">
        <w:tc>
          <w:tcPr>
            <w:tcW w:w="2836" w:type="dxa"/>
            <w:shd w:val="clear" w:color="auto" w:fill="D9E2F3"/>
            <w:vAlign w:val="center"/>
          </w:tcPr>
          <w:p w14:paraId="556CAE8D" w14:textId="77777777" w:rsidR="005E24DA" w:rsidRPr="00FD1EE4" w:rsidRDefault="005E24DA" w:rsidP="007F31CF">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57129B8" w14:textId="77777777" w:rsidR="005E24DA" w:rsidRPr="00FD1EE4" w:rsidRDefault="005E24DA" w:rsidP="007F31CF">
            <w:pPr>
              <w:rPr>
                <w:rFonts w:ascii="GHEA Grapalat" w:eastAsia="GHEA Grapalat" w:hAnsi="GHEA Grapalat" w:cs="GHEA Grapalat"/>
              </w:rPr>
            </w:pPr>
          </w:p>
        </w:tc>
      </w:tr>
      <w:tr w:rsidR="005E24DA" w:rsidRPr="00FD1EE4" w14:paraId="7CE85A98" w14:textId="77777777" w:rsidTr="00963FC1">
        <w:tc>
          <w:tcPr>
            <w:tcW w:w="2836" w:type="dxa"/>
            <w:shd w:val="clear" w:color="auto" w:fill="D9E2F3"/>
            <w:vAlign w:val="center"/>
          </w:tcPr>
          <w:p w14:paraId="20E85927" w14:textId="77777777" w:rsidR="005E24DA" w:rsidRPr="00FD1EE4" w:rsidRDefault="005E24DA" w:rsidP="007F31CF">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0CB0FD0C" w14:textId="77777777" w:rsidR="005E24DA" w:rsidRPr="00FD1EE4" w:rsidRDefault="005E24DA" w:rsidP="007F31CF">
            <w:pPr>
              <w:rPr>
                <w:rFonts w:ascii="GHEA Grapalat" w:eastAsia="GHEA Grapalat" w:hAnsi="GHEA Grapalat" w:cs="GHEA Grapalat"/>
              </w:rPr>
            </w:pPr>
          </w:p>
        </w:tc>
      </w:tr>
      <w:tr w:rsidR="005E24DA" w:rsidRPr="00FD1EE4" w14:paraId="565CF154" w14:textId="77777777" w:rsidTr="00963FC1">
        <w:tc>
          <w:tcPr>
            <w:tcW w:w="2836" w:type="dxa"/>
            <w:shd w:val="clear" w:color="auto" w:fill="D9E2F3"/>
            <w:vAlign w:val="center"/>
          </w:tcPr>
          <w:p w14:paraId="78E883FC" w14:textId="77777777" w:rsidR="005E24DA" w:rsidRPr="00FD1EE4" w:rsidRDefault="005E24DA" w:rsidP="007F31CF">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0B1C43AD" w14:textId="77777777" w:rsidR="005E24DA" w:rsidRPr="00FD1EE4" w:rsidRDefault="005E24DA" w:rsidP="007F31CF">
            <w:pPr>
              <w:rPr>
                <w:rFonts w:ascii="GHEA Grapalat" w:eastAsia="GHEA Grapalat" w:hAnsi="GHEA Grapalat" w:cs="GHEA Grapalat"/>
              </w:rPr>
            </w:pPr>
          </w:p>
        </w:tc>
      </w:tr>
      <w:tr w:rsidR="005E24DA" w:rsidRPr="00FD1EE4" w14:paraId="5CC6D800" w14:textId="77777777" w:rsidTr="00963FC1">
        <w:tc>
          <w:tcPr>
            <w:tcW w:w="2836" w:type="dxa"/>
            <w:shd w:val="clear" w:color="auto" w:fill="D9E2F3"/>
            <w:vAlign w:val="center"/>
          </w:tcPr>
          <w:p w14:paraId="46A3072C" w14:textId="77777777" w:rsidR="005E24DA" w:rsidRPr="00FD1EE4" w:rsidRDefault="005E24DA" w:rsidP="007F31CF">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756ECC9" w14:textId="77777777" w:rsidR="005E24DA" w:rsidRPr="00FD1EE4" w:rsidRDefault="005E24DA" w:rsidP="007F31CF">
            <w:pPr>
              <w:rPr>
                <w:rFonts w:ascii="GHEA Grapalat" w:eastAsia="GHEA Grapalat" w:hAnsi="GHEA Grapalat" w:cs="GHEA Grapalat"/>
              </w:rPr>
            </w:pPr>
          </w:p>
        </w:tc>
      </w:tr>
      <w:tr w:rsidR="005E24DA" w:rsidRPr="00FD1EE4" w14:paraId="4F7D92FE" w14:textId="77777777" w:rsidTr="00963FC1">
        <w:tc>
          <w:tcPr>
            <w:tcW w:w="2836" w:type="dxa"/>
            <w:shd w:val="clear" w:color="auto" w:fill="D9E2F3"/>
            <w:vAlign w:val="center"/>
          </w:tcPr>
          <w:p w14:paraId="535950F0" w14:textId="77777777" w:rsidR="005E24DA" w:rsidRPr="00FD1EE4" w:rsidRDefault="005E24DA" w:rsidP="007F31CF">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2482F855" w14:textId="77777777" w:rsidR="005E24DA" w:rsidRPr="00FD1EE4" w:rsidRDefault="005E24DA" w:rsidP="007F31CF">
            <w:pPr>
              <w:rPr>
                <w:rFonts w:ascii="GHEA Grapalat" w:eastAsia="GHEA Grapalat" w:hAnsi="GHEA Grapalat" w:cs="GHEA Grapalat"/>
              </w:rPr>
            </w:pPr>
          </w:p>
        </w:tc>
      </w:tr>
      <w:tr w:rsidR="005E24DA" w:rsidRPr="00FD1EE4" w14:paraId="717D7A2B" w14:textId="77777777" w:rsidTr="00963FC1">
        <w:tc>
          <w:tcPr>
            <w:tcW w:w="2836" w:type="dxa"/>
            <w:shd w:val="clear" w:color="auto" w:fill="D9E2F3"/>
            <w:vAlign w:val="center"/>
          </w:tcPr>
          <w:p w14:paraId="1F7D0A5E" w14:textId="77777777" w:rsidR="005E24DA" w:rsidRPr="00FD1EE4" w:rsidRDefault="005E24DA" w:rsidP="007F31CF">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1B0387CD" w14:textId="77777777" w:rsidR="005E24DA" w:rsidRPr="00FD1EE4" w:rsidRDefault="005E24DA" w:rsidP="007F31CF">
            <w:pPr>
              <w:ind w:left="993" w:hanging="851"/>
              <w:rPr>
                <w:rFonts w:ascii="GHEA Grapalat" w:eastAsia="GHEA Grapalat" w:hAnsi="GHEA Grapalat" w:cs="GHEA Grapalat"/>
              </w:rPr>
            </w:pPr>
          </w:p>
        </w:tc>
      </w:tr>
      <w:tr w:rsidR="005E24DA" w:rsidRPr="00FD1EE4" w14:paraId="0EABBF04" w14:textId="77777777" w:rsidTr="00963FC1">
        <w:tc>
          <w:tcPr>
            <w:tcW w:w="2836" w:type="dxa"/>
            <w:shd w:val="clear" w:color="auto" w:fill="D9E2F3"/>
            <w:vAlign w:val="center"/>
          </w:tcPr>
          <w:p w14:paraId="75C4B463" w14:textId="77777777" w:rsidR="005E24DA" w:rsidRPr="00FD1EE4" w:rsidRDefault="005E24DA" w:rsidP="007F31CF">
            <w:pPr>
              <w:numPr>
                <w:ilvl w:val="2"/>
                <w:numId w:val="24"/>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649220B" w14:textId="77777777" w:rsidR="005E24DA" w:rsidRPr="00FD1EE4" w:rsidRDefault="005E24DA" w:rsidP="007F31CF">
            <w:pPr>
              <w:ind w:left="993" w:hanging="851"/>
              <w:rPr>
                <w:rFonts w:ascii="GHEA Grapalat" w:eastAsia="GHEA Grapalat" w:hAnsi="GHEA Grapalat" w:cs="GHEA Grapalat"/>
              </w:rPr>
            </w:pPr>
          </w:p>
        </w:tc>
      </w:tr>
    </w:tbl>
    <w:p w14:paraId="6DCBA6B6" w14:textId="77777777" w:rsidR="005E24DA" w:rsidRPr="00FD1EE4" w:rsidRDefault="005E24DA" w:rsidP="007F31CF">
      <w:pPr>
        <w:numPr>
          <w:ilvl w:val="1"/>
          <w:numId w:val="24"/>
        </w:numPr>
        <w:pBdr>
          <w:top w:val="nil"/>
          <w:left w:val="nil"/>
          <w:bottom w:val="nil"/>
          <w:right w:val="nil"/>
          <w:between w:val="nil"/>
        </w:pBdr>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E24DA" w:rsidRPr="00FD1EE4" w14:paraId="301BF22E" w14:textId="77777777" w:rsidTr="00963FC1">
        <w:tc>
          <w:tcPr>
            <w:tcW w:w="2835" w:type="dxa"/>
            <w:shd w:val="clear" w:color="auto" w:fill="D9E2F3"/>
            <w:vAlign w:val="center"/>
          </w:tcPr>
          <w:p w14:paraId="38C77F0A" w14:textId="77777777" w:rsidR="005E24DA" w:rsidRPr="00FD1EE4" w:rsidRDefault="005E24DA" w:rsidP="007F31CF">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58618443" w14:textId="77777777" w:rsidR="005E24DA" w:rsidRPr="00FD1EE4" w:rsidRDefault="005E24DA" w:rsidP="007F31CF">
            <w:pPr>
              <w:rPr>
                <w:rFonts w:ascii="GHEA Grapalat" w:eastAsia="GHEA Grapalat" w:hAnsi="GHEA Grapalat" w:cs="GHEA Grapalat"/>
              </w:rPr>
            </w:pPr>
          </w:p>
        </w:tc>
      </w:tr>
      <w:tr w:rsidR="005E24DA" w:rsidRPr="00FD1EE4" w14:paraId="55F71ADC" w14:textId="77777777" w:rsidTr="00963FC1">
        <w:trPr>
          <w:trHeight w:val="1487"/>
        </w:trPr>
        <w:tc>
          <w:tcPr>
            <w:tcW w:w="2835" w:type="dxa"/>
            <w:shd w:val="clear" w:color="auto" w:fill="D9E2F3"/>
            <w:vAlign w:val="center"/>
          </w:tcPr>
          <w:p w14:paraId="3B26A182" w14:textId="77777777" w:rsidR="005E24DA" w:rsidRPr="00FD1EE4" w:rsidRDefault="005E24DA" w:rsidP="007F31CF">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540EC70D" w14:textId="77777777" w:rsidR="005E24DA" w:rsidRPr="00FD1EE4" w:rsidRDefault="005E24DA" w:rsidP="007F31CF">
            <w:pPr>
              <w:rPr>
                <w:rFonts w:ascii="GHEA Grapalat" w:eastAsia="GHEA Grapalat" w:hAnsi="GHEA Grapalat" w:cs="GHEA Grapalat"/>
              </w:rPr>
            </w:pPr>
          </w:p>
        </w:tc>
      </w:tr>
    </w:tbl>
    <w:p w14:paraId="03CE3B4C" w14:textId="77777777" w:rsidR="005E24DA" w:rsidRPr="00FD1EE4" w:rsidRDefault="005E24DA" w:rsidP="007F31CF">
      <w:pPr>
        <w:numPr>
          <w:ilvl w:val="1"/>
          <w:numId w:val="24"/>
        </w:numPr>
        <w:pBdr>
          <w:top w:val="nil"/>
          <w:left w:val="nil"/>
          <w:bottom w:val="nil"/>
          <w:right w:val="nil"/>
          <w:between w:val="nil"/>
        </w:pBdr>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E24DA" w:rsidRPr="00FD1EE4" w14:paraId="172E7F80" w14:textId="77777777" w:rsidTr="00963FC1">
        <w:tc>
          <w:tcPr>
            <w:tcW w:w="2835" w:type="dxa"/>
            <w:shd w:val="clear" w:color="auto" w:fill="D9E2F3"/>
            <w:vAlign w:val="center"/>
          </w:tcPr>
          <w:p w14:paraId="19C59021" w14:textId="77777777" w:rsidR="005E24DA" w:rsidRPr="00FD1EE4" w:rsidRDefault="005E24DA" w:rsidP="007F31CF">
            <w:pPr>
              <w:numPr>
                <w:ilvl w:val="2"/>
                <w:numId w:val="24"/>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4B36FA56" w14:textId="77777777" w:rsidR="005E24DA" w:rsidRPr="00FD1EE4" w:rsidRDefault="005E24DA" w:rsidP="007F31CF">
            <w:pPr>
              <w:rPr>
                <w:rFonts w:ascii="GHEA Grapalat" w:eastAsia="GHEA Grapalat" w:hAnsi="GHEA Grapalat" w:cs="GHEA Grapalat"/>
              </w:rPr>
            </w:pPr>
          </w:p>
        </w:tc>
      </w:tr>
      <w:tr w:rsidR="005E24DA" w:rsidRPr="00FD1EE4" w14:paraId="662C44E8" w14:textId="77777777" w:rsidTr="00963FC1">
        <w:tc>
          <w:tcPr>
            <w:tcW w:w="2835" w:type="dxa"/>
            <w:shd w:val="clear" w:color="auto" w:fill="D9E2F3"/>
            <w:vAlign w:val="center"/>
          </w:tcPr>
          <w:p w14:paraId="6DDE0533" w14:textId="77777777" w:rsidR="005E24DA" w:rsidRPr="00FD1EE4" w:rsidRDefault="005E24DA" w:rsidP="007F31CF">
            <w:pPr>
              <w:numPr>
                <w:ilvl w:val="2"/>
                <w:numId w:val="24"/>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97A5C1A" w14:textId="77777777" w:rsidR="005E24DA" w:rsidRPr="00FD1EE4" w:rsidRDefault="005E24DA" w:rsidP="007F31CF">
            <w:pPr>
              <w:rPr>
                <w:rFonts w:ascii="GHEA Grapalat" w:eastAsia="GHEA Grapalat" w:hAnsi="GHEA Grapalat" w:cs="GHEA Grapalat"/>
              </w:rPr>
            </w:pPr>
          </w:p>
        </w:tc>
      </w:tr>
      <w:tr w:rsidR="005E24DA" w:rsidRPr="00FD1EE4" w14:paraId="463FAB43" w14:textId="77777777" w:rsidTr="00963FC1">
        <w:tc>
          <w:tcPr>
            <w:tcW w:w="2835" w:type="dxa"/>
            <w:shd w:val="clear" w:color="auto" w:fill="D9E2F3"/>
            <w:vAlign w:val="center"/>
          </w:tcPr>
          <w:p w14:paraId="4B5C7509" w14:textId="77777777" w:rsidR="005E24DA" w:rsidRPr="00FD1EE4" w:rsidRDefault="005E24DA" w:rsidP="007F31CF">
            <w:pPr>
              <w:numPr>
                <w:ilvl w:val="2"/>
                <w:numId w:val="24"/>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3502C4AB" w14:textId="77777777" w:rsidR="005E24DA" w:rsidRPr="00FD1EE4" w:rsidRDefault="005E24DA" w:rsidP="007F31CF">
            <w:pPr>
              <w:rPr>
                <w:rFonts w:ascii="GHEA Grapalat" w:eastAsia="GHEA Grapalat" w:hAnsi="GHEA Grapalat" w:cs="GHEA Grapalat"/>
              </w:rPr>
            </w:pPr>
          </w:p>
        </w:tc>
      </w:tr>
    </w:tbl>
    <w:p w14:paraId="139A0CB3" w14:textId="77777777" w:rsidR="005E24DA" w:rsidRPr="00FD1EE4" w:rsidRDefault="005E24DA" w:rsidP="007F31CF">
      <w:pPr>
        <w:rPr>
          <w:rFonts w:ascii="GHEA Grapalat" w:eastAsia="GHEA Grapalat" w:hAnsi="GHEA Grapalat" w:cs="GHEA Grapalat"/>
        </w:rPr>
      </w:pPr>
    </w:p>
    <w:p w14:paraId="17E5DCF6" w14:textId="77777777" w:rsidR="005E24DA" w:rsidRPr="00FD1EE4" w:rsidRDefault="005E24DA" w:rsidP="007F31CF">
      <w:pPr>
        <w:rPr>
          <w:rFonts w:ascii="GHEA Grapalat" w:eastAsia="GHEA Grapalat" w:hAnsi="GHEA Grapalat" w:cs="GHEA Grapalat"/>
        </w:rPr>
      </w:pPr>
      <w:r w:rsidRPr="00FD1EE4">
        <w:rPr>
          <w:rFonts w:ascii="GHEA Grapalat" w:hAnsi="GHEA Grapalat"/>
        </w:rPr>
        <w:br w:type="page"/>
      </w:r>
    </w:p>
    <w:p w14:paraId="685A8A1A" w14:textId="77777777" w:rsidR="005E24DA" w:rsidRPr="009A52BE" w:rsidRDefault="005E24DA" w:rsidP="007F31CF">
      <w:pPr>
        <w:numPr>
          <w:ilvl w:val="0"/>
          <w:numId w:val="24"/>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7471053F" w14:textId="77777777" w:rsidR="005E24DA" w:rsidRPr="004E2F96" w:rsidRDefault="005E24DA" w:rsidP="007F31CF">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E24DA" w:rsidRPr="00FD1EE4" w14:paraId="16A9CB19" w14:textId="77777777" w:rsidTr="00963FC1">
        <w:tc>
          <w:tcPr>
            <w:tcW w:w="2835" w:type="dxa"/>
            <w:shd w:val="clear" w:color="auto" w:fill="D9E2F3"/>
            <w:vAlign w:val="center"/>
          </w:tcPr>
          <w:p w14:paraId="2EE3411E" w14:textId="77777777" w:rsidR="005E24DA" w:rsidRPr="00FD1EE4" w:rsidRDefault="005E24DA" w:rsidP="007F31CF">
            <w:pPr>
              <w:numPr>
                <w:ilvl w:val="2"/>
                <w:numId w:val="24"/>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5F45DFDB" w14:textId="77777777" w:rsidR="005E24DA" w:rsidRPr="00FD1EE4" w:rsidRDefault="005E24DA" w:rsidP="007F31CF">
            <w:pPr>
              <w:rPr>
                <w:rFonts w:ascii="GHEA Grapalat" w:eastAsia="GHEA Grapalat" w:hAnsi="GHEA Grapalat" w:cs="GHEA Grapalat"/>
              </w:rPr>
            </w:pPr>
          </w:p>
        </w:tc>
      </w:tr>
      <w:tr w:rsidR="005E24DA" w:rsidRPr="00FD1EE4" w14:paraId="4CFB5140" w14:textId="77777777" w:rsidTr="00963FC1">
        <w:tc>
          <w:tcPr>
            <w:tcW w:w="2835" w:type="dxa"/>
            <w:shd w:val="clear" w:color="auto" w:fill="D9E2F3"/>
            <w:vAlign w:val="center"/>
          </w:tcPr>
          <w:p w14:paraId="0AE13F33" w14:textId="77777777" w:rsidR="005E24DA" w:rsidRPr="00FD1EE4" w:rsidRDefault="005E24DA" w:rsidP="007F31CF">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7E423515" w14:textId="77777777" w:rsidR="005E24DA" w:rsidRPr="00FD1EE4" w:rsidRDefault="005E24DA" w:rsidP="007F31CF">
            <w:pPr>
              <w:rPr>
                <w:rFonts w:ascii="GHEA Grapalat" w:eastAsia="GHEA Grapalat" w:hAnsi="GHEA Grapalat" w:cs="GHEA Grapalat"/>
              </w:rPr>
            </w:pPr>
          </w:p>
        </w:tc>
      </w:tr>
    </w:tbl>
    <w:p w14:paraId="6068F05F" w14:textId="77777777" w:rsidR="005E24DA" w:rsidRPr="00FD1EE4" w:rsidRDefault="005E24DA" w:rsidP="007F31CF">
      <w:pPr>
        <w:numPr>
          <w:ilvl w:val="1"/>
          <w:numId w:val="24"/>
        </w:numPr>
        <w:pBdr>
          <w:top w:val="nil"/>
          <w:left w:val="nil"/>
          <w:bottom w:val="nil"/>
          <w:right w:val="nil"/>
          <w:between w:val="nil"/>
        </w:pBdr>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E24DA" w:rsidRPr="00FD1EE4" w14:paraId="6B6CFB86" w14:textId="77777777" w:rsidTr="00963FC1">
        <w:tc>
          <w:tcPr>
            <w:tcW w:w="2835" w:type="dxa"/>
            <w:shd w:val="clear" w:color="auto" w:fill="D9E2F3"/>
            <w:vAlign w:val="center"/>
          </w:tcPr>
          <w:p w14:paraId="34DA4A79" w14:textId="77777777" w:rsidR="005E24DA" w:rsidRPr="00FD1EE4" w:rsidRDefault="005E24DA" w:rsidP="007F31CF">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567D541" w14:textId="77777777" w:rsidR="005E24DA" w:rsidRPr="00FD1EE4" w:rsidRDefault="005E24DA" w:rsidP="007F31CF">
            <w:pPr>
              <w:rPr>
                <w:rFonts w:ascii="GHEA Grapalat" w:eastAsia="GHEA Grapalat" w:hAnsi="GHEA Grapalat" w:cs="GHEA Grapalat"/>
              </w:rPr>
            </w:pPr>
          </w:p>
        </w:tc>
      </w:tr>
      <w:tr w:rsidR="005E24DA" w:rsidRPr="00FD1EE4" w14:paraId="50406E0D" w14:textId="77777777" w:rsidTr="00963FC1">
        <w:tc>
          <w:tcPr>
            <w:tcW w:w="2835" w:type="dxa"/>
            <w:shd w:val="clear" w:color="auto" w:fill="D9E2F3"/>
            <w:vAlign w:val="center"/>
          </w:tcPr>
          <w:p w14:paraId="4EFA2682" w14:textId="77777777" w:rsidR="005E24DA" w:rsidRPr="00FD1EE4" w:rsidRDefault="005E24DA" w:rsidP="007F31CF">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DA4398B" w14:textId="77777777" w:rsidR="005E24DA" w:rsidRPr="00FD1EE4" w:rsidRDefault="005E24DA" w:rsidP="007F31CF">
            <w:pPr>
              <w:rPr>
                <w:rFonts w:ascii="GHEA Grapalat" w:eastAsia="GHEA Grapalat" w:hAnsi="GHEA Grapalat" w:cs="GHEA Grapalat"/>
              </w:rPr>
            </w:pPr>
          </w:p>
        </w:tc>
      </w:tr>
      <w:tr w:rsidR="005E24DA" w:rsidRPr="00FD1EE4" w14:paraId="5119FD0E" w14:textId="77777777" w:rsidTr="00963FC1">
        <w:tc>
          <w:tcPr>
            <w:tcW w:w="2835" w:type="dxa"/>
            <w:shd w:val="clear" w:color="auto" w:fill="D9E2F3"/>
            <w:vAlign w:val="center"/>
          </w:tcPr>
          <w:p w14:paraId="52CAB992" w14:textId="77777777" w:rsidR="005E24DA" w:rsidRPr="00FD1EE4" w:rsidRDefault="005E24DA" w:rsidP="007F31CF">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63DEF81" w14:textId="77777777" w:rsidR="005E24DA" w:rsidRPr="00FD1EE4" w:rsidRDefault="005E24DA" w:rsidP="007F31CF">
            <w:pPr>
              <w:rPr>
                <w:rFonts w:ascii="GHEA Grapalat" w:eastAsia="GHEA Grapalat" w:hAnsi="GHEA Grapalat" w:cs="GHEA Grapalat"/>
              </w:rPr>
            </w:pPr>
          </w:p>
        </w:tc>
      </w:tr>
      <w:tr w:rsidR="005E24DA" w:rsidRPr="00FD1EE4" w14:paraId="47E4779E" w14:textId="77777777" w:rsidTr="00963FC1">
        <w:tc>
          <w:tcPr>
            <w:tcW w:w="2835" w:type="dxa"/>
            <w:shd w:val="clear" w:color="auto" w:fill="D9E2F3"/>
            <w:vAlign w:val="center"/>
          </w:tcPr>
          <w:p w14:paraId="6D0DF014" w14:textId="77777777" w:rsidR="005E24DA" w:rsidRPr="00FD1EE4" w:rsidRDefault="005E24DA" w:rsidP="007F31CF">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4AC021FB" w14:textId="77777777" w:rsidR="005E24DA" w:rsidRPr="00FD1EE4" w:rsidRDefault="005E24DA" w:rsidP="007F31CF">
            <w:pPr>
              <w:rPr>
                <w:rFonts w:ascii="GHEA Grapalat" w:eastAsia="GHEA Grapalat" w:hAnsi="GHEA Grapalat" w:cs="GHEA Grapalat"/>
              </w:rPr>
            </w:pPr>
          </w:p>
        </w:tc>
      </w:tr>
      <w:tr w:rsidR="005E24DA" w:rsidRPr="00FD1EE4" w14:paraId="3F893973" w14:textId="77777777" w:rsidTr="00963FC1">
        <w:tc>
          <w:tcPr>
            <w:tcW w:w="2835" w:type="dxa"/>
            <w:shd w:val="clear" w:color="auto" w:fill="D9E2F3"/>
            <w:vAlign w:val="center"/>
          </w:tcPr>
          <w:p w14:paraId="22CDD5A5" w14:textId="77777777" w:rsidR="005E24DA" w:rsidRPr="00FD1EE4" w:rsidRDefault="005E24DA" w:rsidP="007F31CF">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4D89EE56" w14:textId="77777777" w:rsidR="005E24DA" w:rsidRPr="00FD1EE4" w:rsidRDefault="005E24DA" w:rsidP="007F31CF">
            <w:pPr>
              <w:rPr>
                <w:rFonts w:ascii="GHEA Grapalat" w:eastAsia="GHEA Grapalat" w:hAnsi="GHEA Grapalat" w:cs="GHEA Grapalat"/>
              </w:rPr>
            </w:pPr>
          </w:p>
        </w:tc>
      </w:tr>
      <w:tr w:rsidR="005E24DA" w:rsidRPr="00FD1EE4" w14:paraId="7269443E" w14:textId="77777777" w:rsidTr="00963FC1">
        <w:trPr>
          <w:trHeight w:val="1361"/>
        </w:trPr>
        <w:tc>
          <w:tcPr>
            <w:tcW w:w="2835" w:type="dxa"/>
            <w:shd w:val="clear" w:color="auto" w:fill="D9E2F3"/>
            <w:vAlign w:val="center"/>
          </w:tcPr>
          <w:p w14:paraId="0E6DD350" w14:textId="77777777" w:rsidR="005E24DA" w:rsidRPr="00FD1EE4" w:rsidRDefault="005E24DA" w:rsidP="007F31CF">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26505212" w14:textId="77777777" w:rsidR="005E24DA" w:rsidRPr="00FD1EE4" w:rsidRDefault="005E24DA" w:rsidP="007F31CF">
            <w:pPr>
              <w:rPr>
                <w:rFonts w:ascii="GHEA Grapalat" w:eastAsia="GHEA Grapalat" w:hAnsi="GHEA Grapalat" w:cs="GHEA Grapalat"/>
              </w:rPr>
            </w:pPr>
          </w:p>
        </w:tc>
      </w:tr>
      <w:tr w:rsidR="005E24DA" w:rsidRPr="00FD1EE4" w14:paraId="7D86E26C" w14:textId="77777777" w:rsidTr="00963FC1">
        <w:tc>
          <w:tcPr>
            <w:tcW w:w="2835" w:type="dxa"/>
            <w:shd w:val="clear" w:color="auto" w:fill="D9E2F3"/>
            <w:vAlign w:val="center"/>
          </w:tcPr>
          <w:p w14:paraId="4B6BF835" w14:textId="77777777" w:rsidR="005E24DA" w:rsidRPr="00FD1EE4" w:rsidRDefault="005E24DA" w:rsidP="007F31CF">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81DE27F" w14:textId="77777777" w:rsidR="005E24DA" w:rsidRPr="00FD1EE4" w:rsidRDefault="005E24DA" w:rsidP="007F31CF">
            <w:pPr>
              <w:rPr>
                <w:rFonts w:ascii="GHEA Grapalat" w:eastAsia="GHEA Grapalat" w:hAnsi="GHEA Grapalat" w:cs="GHEA Grapalat"/>
              </w:rPr>
            </w:pPr>
          </w:p>
        </w:tc>
      </w:tr>
    </w:tbl>
    <w:p w14:paraId="3AA94398" w14:textId="77777777" w:rsidR="005E24DA" w:rsidRPr="00574FF7" w:rsidRDefault="005E24DA" w:rsidP="007F31CF">
      <w:pPr>
        <w:numPr>
          <w:ilvl w:val="1"/>
          <w:numId w:val="24"/>
        </w:numPr>
        <w:pBdr>
          <w:top w:val="nil"/>
          <w:left w:val="nil"/>
          <w:bottom w:val="nil"/>
          <w:right w:val="nil"/>
          <w:between w:val="nil"/>
        </w:pBdr>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E24DA" w:rsidRPr="00FD1EE4" w14:paraId="713124DC" w14:textId="77777777" w:rsidTr="00963FC1">
        <w:tc>
          <w:tcPr>
            <w:tcW w:w="2836" w:type="dxa"/>
            <w:shd w:val="clear" w:color="auto" w:fill="D9E2F3"/>
            <w:vAlign w:val="center"/>
          </w:tcPr>
          <w:p w14:paraId="0A92E986" w14:textId="77777777" w:rsidR="005E24DA" w:rsidRPr="00FD1EE4" w:rsidRDefault="005E24DA" w:rsidP="007F31CF">
            <w:pPr>
              <w:numPr>
                <w:ilvl w:val="2"/>
                <w:numId w:val="24"/>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41158236" w14:textId="77777777" w:rsidR="005E24DA" w:rsidRPr="00FD1EE4" w:rsidRDefault="005E24DA" w:rsidP="007F31CF">
            <w:pPr>
              <w:rPr>
                <w:rFonts w:ascii="GHEA Grapalat" w:eastAsia="GHEA Grapalat" w:hAnsi="GHEA Grapalat" w:cs="GHEA Grapalat"/>
              </w:rPr>
            </w:pPr>
          </w:p>
        </w:tc>
      </w:tr>
      <w:tr w:rsidR="005E24DA" w:rsidRPr="00FD1EE4" w14:paraId="0857A788" w14:textId="77777777" w:rsidTr="00963FC1">
        <w:tc>
          <w:tcPr>
            <w:tcW w:w="2836" w:type="dxa"/>
            <w:shd w:val="clear" w:color="auto" w:fill="D9E2F3"/>
            <w:vAlign w:val="center"/>
          </w:tcPr>
          <w:p w14:paraId="0560048F" w14:textId="77777777" w:rsidR="005E24DA" w:rsidRPr="00FD1EE4" w:rsidRDefault="005E24DA" w:rsidP="007F31CF">
            <w:pPr>
              <w:numPr>
                <w:ilvl w:val="2"/>
                <w:numId w:val="24"/>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4F9BA682" w14:textId="77777777" w:rsidR="005E24DA" w:rsidRPr="00FD1EE4" w:rsidRDefault="00000000" w:rsidP="007F31CF">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5E24DA">
                  <w:rPr>
                    <w:rFonts w:ascii="MS Gothic" w:eastAsia="MS Gothic" w:hAnsi="MS Gothic" w:cs="GHEA Grapalat" w:hint="eastAsia"/>
                  </w:rPr>
                  <w:t>☐</w:t>
                </w:r>
              </w:sdtContent>
            </w:sdt>
            <w:r w:rsidR="005E24DA" w:rsidRPr="00FD1EE4">
              <w:rPr>
                <w:rFonts w:ascii="GHEA Grapalat" w:eastAsia="GHEA Grapalat" w:hAnsi="GHEA Grapalat" w:cs="GHEA Grapalat"/>
              </w:rPr>
              <w:tab/>
            </w:r>
            <w:r w:rsidR="005E24DA" w:rsidRPr="0051137D">
              <w:rPr>
                <w:rFonts w:ascii="GHEA Grapalat" w:eastAsia="GHEA Grapalat" w:hAnsi="GHEA Grapalat" w:cs="GHEA Grapalat"/>
              </w:rPr>
              <w:t>Прямое участие</w:t>
            </w:r>
          </w:p>
          <w:p w14:paraId="214FAAC9" w14:textId="77777777" w:rsidR="005E24DA" w:rsidRPr="00FD1EE4" w:rsidRDefault="00000000" w:rsidP="007F31CF">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5E24DA">
                  <w:rPr>
                    <w:rFonts w:ascii="MS Gothic" w:eastAsia="MS Gothic" w:hAnsi="MS Gothic" w:cs="GHEA Grapalat" w:hint="eastAsia"/>
                  </w:rPr>
                  <w:t>☐</w:t>
                </w:r>
              </w:sdtContent>
            </w:sdt>
            <w:r w:rsidR="005E24DA" w:rsidRPr="00FD1EE4">
              <w:rPr>
                <w:rFonts w:ascii="GHEA Grapalat" w:eastAsia="GHEA Grapalat" w:hAnsi="GHEA Grapalat" w:cs="GHEA Grapalat"/>
              </w:rPr>
              <w:tab/>
            </w:r>
            <w:r w:rsidR="005E24DA">
              <w:rPr>
                <w:rFonts w:ascii="GHEA Grapalat" w:eastAsia="GHEA Grapalat" w:hAnsi="GHEA Grapalat" w:cs="GHEA Grapalat"/>
              </w:rPr>
              <w:t>К</w:t>
            </w:r>
            <w:r w:rsidR="005E24DA" w:rsidRPr="00D812D8">
              <w:rPr>
                <w:rFonts w:ascii="GHEA Grapalat" w:eastAsia="GHEA Grapalat" w:hAnsi="GHEA Grapalat" w:cs="GHEA Grapalat"/>
              </w:rPr>
              <w:t>освенное участие</w:t>
            </w:r>
          </w:p>
        </w:tc>
      </w:tr>
    </w:tbl>
    <w:p w14:paraId="25C2BCF6" w14:textId="77777777" w:rsidR="005E24DA" w:rsidRPr="00FD1EE4" w:rsidRDefault="005E24DA" w:rsidP="007F31CF">
      <w:pPr>
        <w:pBdr>
          <w:top w:val="nil"/>
          <w:left w:val="nil"/>
          <w:bottom w:val="nil"/>
          <w:right w:val="nil"/>
          <w:between w:val="nil"/>
        </w:pBdr>
        <w:rPr>
          <w:rFonts w:ascii="GHEA Grapalat" w:eastAsia="GHEA Grapalat" w:hAnsi="GHEA Grapalat" w:cs="GHEA Grapalat"/>
        </w:rPr>
      </w:pPr>
      <w:r w:rsidRPr="00FD1EE4">
        <w:rPr>
          <w:rFonts w:ascii="GHEA Grapalat" w:hAnsi="GHEA Grapalat"/>
        </w:rPr>
        <w:br w:type="page"/>
      </w:r>
    </w:p>
    <w:p w14:paraId="3AD7F7D1" w14:textId="77777777" w:rsidR="005E24DA" w:rsidRPr="00CB7DFD" w:rsidRDefault="005E24DA" w:rsidP="007F31CF">
      <w:pPr>
        <w:numPr>
          <w:ilvl w:val="0"/>
          <w:numId w:val="24"/>
        </w:numPr>
        <w:pBdr>
          <w:top w:val="nil"/>
          <w:left w:val="nil"/>
          <w:bottom w:val="nil"/>
          <w:right w:val="nil"/>
          <w:between w:val="nil"/>
        </w:pBdr>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A4AED96" w14:textId="77777777" w:rsidR="005E24DA" w:rsidRPr="00FD1EE4" w:rsidRDefault="005E24DA" w:rsidP="007F31CF">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E24DA" w:rsidRPr="00FD1EE4" w14:paraId="1D995FE2" w14:textId="77777777" w:rsidTr="00963FC1">
        <w:tc>
          <w:tcPr>
            <w:tcW w:w="2837" w:type="dxa"/>
            <w:shd w:val="clear" w:color="auto" w:fill="D9E2F3"/>
            <w:vAlign w:val="center"/>
          </w:tcPr>
          <w:p w14:paraId="7789531A" w14:textId="77777777" w:rsidR="005E24DA" w:rsidRPr="00FD1EE4" w:rsidRDefault="005E24DA" w:rsidP="007F31CF">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6A4614D0" w14:textId="77777777" w:rsidR="005E24DA" w:rsidRPr="00FD1EE4" w:rsidRDefault="005E24DA" w:rsidP="007F31CF">
            <w:pPr>
              <w:rPr>
                <w:rFonts w:ascii="GHEA Grapalat" w:eastAsia="GHEA Grapalat" w:hAnsi="GHEA Grapalat" w:cs="GHEA Grapalat"/>
              </w:rPr>
            </w:pPr>
          </w:p>
        </w:tc>
      </w:tr>
      <w:tr w:rsidR="005E24DA" w:rsidRPr="00FD1EE4" w14:paraId="5CD71F71" w14:textId="77777777" w:rsidTr="00963FC1">
        <w:tc>
          <w:tcPr>
            <w:tcW w:w="2837" w:type="dxa"/>
            <w:shd w:val="clear" w:color="auto" w:fill="D9E2F3"/>
            <w:vAlign w:val="center"/>
          </w:tcPr>
          <w:p w14:paraId="20001F4B" w14:textId="77777777" w:rsidR="005E24DA" w:rsidRPr="00FD1EE4" w:rsidRDefault="005E24DA" w:rsidP="007F31CF">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3FBD50F2" w14:textId="77777777" w:rsidR="005E24DA" w:rsidRPr="00FD1EE4" w:rsidRDefault="005E24DA" w:rsidP="007F31CF">
            <w:pPr>
              <w:rPr>
                <w:rFonts w:ascii="GHEA Grapalat" w:eastAsia="GHEA Grapalat" w:hAnsi="GHEA Grapalat" w:cs="GHEA Grapalat"/>
              </w:rPr>
            </w:pPr>
          </w:p>
        </w:tc>
      </w:tr>
      <w:tr w:rsidR="005E24DA" w:rsidRPr="00FD1EE4" w14:paraId="0E4311A5" w14:textId="77777777" w:rsidTr="00963FC1">
        <w:tc>
          <w:tcPr>
            <w:tcW w:w="2837" w:type="dxa"/>
            <w:shd w:val="clear" w:color="auto" w:fill="D9E2F3"/>
            <w:vAlign w:val="center"/>
          </w:tcPr>
          <w:p w14:paraId="43DE0F7D" w14:textId="77777777" w:rsidR="005E24DA" w:rsidRPr="00FD1EE4" w:rsidRDefault="005E24DA" w:rsidP="007F31CF">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3904F54B" w14:textId="77777777" w:rsidR="005E24DA" w:rsidRPr="00FD1EE4" w:rsidRDefault="005E24DA" w:rsidP="007F31CF">
            <w:pPr>
              <w:rPr>
                <w:rFonts w:ascii="GHEA Grapalat" w:eastAsia="GHEA Grapalat" w:hAnsi="GHEA Grapalat" w:cs="GHEA Grapalat"/>
              </w:rPr>
            </w:pPr>
          </w:p>
        </w:tc>
      </w:tr>
      <w:tr w:rsidR="005E24DA" w:rsidRPr="00FD1EE4" w14:paraId="27837914" w14:textId="77777777" w:rsidTr="00963FC1">
        <w:tc>
          <w:tcPr>
            <w:tcW w:w="2837" w:type="dxa"/>
            <w:shd w:val="clear" w:color="auto" w:fill="D9E2F3"/>
            <w:vAlign w:val="center"/>
          </w:tcPr>
          <w:p w14:paraId="3E08A0C9" w14:textId="77777777" w:rsidR="005E24DA" w:rsidRPr="00FD1EE4" w:rsidRDefault="005E24DA" w:rsidP="007F31CF">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6C0D218C" w14:textId="77777777" w:rsidR="005E24DA" w:rsidRPr="00FD1EE4" w:rsidRDefault="00000000" w:rsidP="007F31CF">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5E24DA" w:rsidRPr="00FD1EE4">
                  <w:rPr>
                    <w:rFonts w:ascii="Segoe UI Symbol" w:eastAsia="MS Gothic" w:hAnsi="Segoe UI Symbol" w:cs="Segoe UI Symbol"/>
                  </w:rPr>
                  <w:t>☐</w:t>
                </w:r>
              </w:sdtContent>
            </w:sdt>
            <w:r w:rsidR="005E24DA" w:rsidRPr="00FD1EE4">
              <w:rPr>
                <w:rFonts w:ascii="GHEA Grapalat" w:eastAsia="GHEA Grapalat" w:hAnsi="GHEA Grapalat" w:cs="GHEA Grapalat"/>
              </w:rPr>
              <w:tab/>
            </w:r>
            <w:r w:rsidR="005E24DA" w:rsidRPr="0051137D">
              <w:rPr>
                <w:rFonts w:ascii="GHEA Grapalat" w:eastAsia="GHEA Grapalat" w:hAnsi="GHEA Grapalat" w:cs="GHEA Grapalat"/>
              </w:rPr>
              <w:t>Прямое участие</w:t>
            </w:r>
          </w:p>
          <w:p w14:paraId="4ECCF297" w14:textId="77777777" w:rsidR="005E24DA" w:rsidRPr="00FD1EE4" w:rsidRDefault="00000000" w:rsidP="007F31CF">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5E24DA" w:rsidRPr="00FD1EE4">
                  <w:rPr>
                    <w:rFonts w:ascii="Segoe UI Symbol" w:eastAsia="MS Gothic" w:hAnsi="Segoe UI Symbol" w:cs="Segoe UI Symbol"/>
                  </w:rPr>
                  <w:t>☐</w:t>
                </w:r>
              </w:sdtContent>
            </w:sdt>
            <w:r w:rsidR="005E24DA" w:rsidRPr="00FD1EE4">
              <w:rPr>
                <w:rFonts w:ascii="GHEA Grapalat" w:eastAsia="GHEA Grapalat" w:hAnsi="GHEA Grapalat" w:cs="GHEA Grapalat"/>
              </w:rPr>
              <w:tab/>
            </w:r>
            <w:r w:rsidR="005E24DA">
              <w:rPr>
                <w:rFonts w:ascii="GHEA Grapalat" w:eastAsia="GHEA Grapalat" w:hAnsi="GHEA Grapalat" w:cs="GHEA Grapalat"/>
              </w:rPr>
              <w:t>К</w:t>
            </w:r>
            <w:r w:rsidR="005E24DA" w:rsidRPr="00D812D8">
              <w:rPr>
                <w:rFonts w:ascii="GHEA Grapalat" w:eastAsia="GHEA Grapalat" w:hAnsi="GHEA Grapalat" w:cs="GHEA Grapalat"/>
              </w:rPr>
              <w:t>освенное участие</w:t>
            </w:r>
          </w:p>
        </w:tc>
      </w:tr>
    </w:tbl>
    <w:p w14:paraId="79C8AF28" w14:textId="77777777" w:rsidR="005E24DA" w:rsidRPr="00FD1EE4" w:rsidRDefault="005E24DA" w:rsidP="007F31CF">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E24DA" w:rsidRPr="00FD1EE4" w14:paraId="6A44D641" w14:textId="77777777" w:rsidTr="00963FC1">
        <w:tc>
          <w:tcPr>
            <w:tcW w:w="2837" w:type="dxa"/>
            <w:shd w:val="clear" w:color="auto" w:fill="D9E2F3"/>
            <w:vAlign w:val="center"/>
          </w:tcPr>
          <w:p w14:paraId="22F488E5" w14:textId="77777777" w:rsidR="005E24DA" w:rsidRPr="00B047A2" w:rsidRDefault="005E24DA" w:rsidP="007F31CF">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1A347A4F" w14:textId="77777777" w:rsidR="005E24DA" w:rsidRPr="00FD1EE4" w:rsidRDefault="005E24DA" w:rsidP="007F31CF">
            <w:pPr>
              <w:rPr>
                <w:rFonts w:ascii="GHEA Grapalat" w:eastAsia="GHEA Grapalat" w:hAnsi="GHEA Grapalat" w:cs="GHEA Grapalat"/>
              </w:rPr>
            </w:pPr>
          </w:p>
        </w:tc>
      </w:tr>
      <w:tr w:rsidR="005E24DA" w:rsidRPr="00FD1EE4" w14:paraId="4612F09C" w14:textId="77777777" w:rsidTr="00963FC1">
        <w:tc>
          <w:tcPr>
            <w:tcW w:w="2837" w:type="dxa"/>
            <w:shd w:val="clear" w:color="auto" w:fill="D9E2F3"/>
            <w:vAlign w:val="center"/>
          </w:tcPr>
          <w:p w14:paraId="6DDC663C" w14:textId="77777777" w:rsidR="005E24DA" w:rsidRPr="00FD1EE4" w:rsidRDefault="005E24DA" w:rsidP="007F31CF">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3B4AF7D8" w14:textId="77777777" w:rsidR="005E24DA" w:rsidRPr="00FD1EE4" w:rsidRDefault="005E24DA" w:rsidP="007F31CF">
            <w:pPr>
              <w:rPr>
                <w:rFonts w:ascii="GHEA Grapalat" w:eastAsia="GHEA Grapalat" w:hAnsi="GHEA Grapalat" w:cs="GHEA Grapalat"/>
              </w:rPr>
            </w:pPr>
          </w:p>
        </w:tc>
      </w:tr>
      <w:tr w:rsidR="005E24DA" w:rsidRPr="00FD1EE4" w14:paraId="4A036CD8" w14:textId="77777777" w:rsidTr="00963FC1">
        <w:tc>
          <w:tcPr>
            <w:tcW w:w="2837" w:type="dxa"/>
            <w:shd w:val="clear" w:color="auto" w:fill="D9E2F3"/>
            <w:vAlign w:val="center"/>
          </w:tcPr>
          <w:p w14:paraId="5FA57406" w14:textId="77777777" w:rsidR="005E24DA" w:rsidRPr="00FD1EE4" w:rsidRDefault="005E24DA" w:rsidP="007F31CF">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696104D6" w14:textId="77777777" w:rsidR="005E24DA" w:rsidRPr="00FD1EE4" w:rsidRDefault="005E24DA" w:rsidP="007F31CF">
            <w:pPr>
              <w:rPr>
                <w:rFonts w:ascii="GHEA Grapalat" w:eastAsia="GHEA Grapalat" w:hAnsi="GHEA Grapalat" w:cs="GHEA Grapalat"/>
              </w:rPr>
            </w:pPr>
          </w:p>
        </w:tc>
      </w:tr>
      <w:tr w:rsidR="005E24DA" w:rsidRPr="00FD1EE4" w14:paraId="32DF3E1F" w14:textId="77777777" w:rsidTr="00963FC1">
        <w:tc>
          <w:tcPr>
            <w:tcW w:w="2837" w:type="dxa"/>
            <w:shd w:val="clear" w:color="auto" w:fill="D9E2F3"/>
            <w:vAlign w:val="center"/>
          </w:tcPr>
          <w:p w14:paraId="007371EA" w14:textId="77777777" w:rsidR="005E24DA" w:rsidRPr="00FD1EE4" w:rsidRDefault="005E24DA" w:rsidP="007F31CF">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67E5D082" w14:textId="77777777" w:rsidR="005E24DA" w:rsidRPr="00FD1EE4" w:rsidRDefault="00000000" w:rsidP="007F31CF">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5E24DA" w:rsidRPr="00FD1EE4">
                  <w:rPr>
                    <w:rFonts w:ascii="Segoe UI Symbol" w:eastAsia="MS Gothic" w:hAnsi="Segoe UI Symbol" w:cs="Segoe UI Symbol"/>
                  </w:rPr>
                  <w:t>☐</w:t>
                </w:r>
              </w:sdtContent>
            </w:sdt>
            <w:r w:rsidR="005E24DA" w:rsidRPr="00FD1EE4">
              <w:rPr>
                <w:rFonts w:ascii="GHEA Grapalat" w:eastAsia="GHEA Grapalat" w:hAnsi="GHEA Grapalat" w:cs="GHEA Grapalat"/>
              </w:rPr>
              <w:tab/>
            </w:r>
            <w:r w:rsidR="005E24DA" w:rsidRPr="0051137D">
              <w:rPr>
                <w:rFonts w:ascii="GHEA Grapalat" w:eastAsia="GHEA Grapalat" w:hAnsi="GHEA Grapalat" w:cs="GHEA Grapalat"/>
              </w:rPr>
              <w:t>Прямое участие</w:t>
            </w:r>
          </w:p>
          <w:p w14:paraId="767CF566" w14:textId="77777777" w:rsidR="005E24DA" w:rsidRPr="00FD1EE4" w:rsidRDefault="00000000" w:rsidP="007F31CF">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5E24DA" w:rsidRPr="00FD1EE4">
                  <w:rPr>
                    <w:rFonts w:ascii="Segoe UI Symbol" w:eastAsia="MS Gothic" w:hAnsi="Segoe UI Symbol" w:cs="Segoe UI Symbol"/>
                  </w:rPr>
                  <w:t>☐</w:t>
                </w:r>
              </w:sdtContent>
            </w:sdt>
            <w:r w:rsidR="005E24DA" w:rsidRPr="00FD1EE4">
              <w:rPr>
                <w:rFonts w:ascii="GHEA Grapalat" w:eastAsia="GHEA Grapalat" w:hAnsi="GHEA Grapalat" w:cs="GHEA Grapalat"/>
              </w:rPr>
              <w:tab/>
            </w:r>
            <w:r w:rsidR="005E24DA">
              <w:rPr>
                <w:rFonts w:ascii="GHEA Grapalat" w:eastAsia="GHEA Grapalat" w:hAnsi="GHEA Grapalat" w:cs="GHEA Grapalat"/>
              </w:rPr>
              <w:t>К</w:t>
            </w:r>
            <w:r w:rsidR="005E24DA" w:rsidRPr="00D812D8">
              <w:rPr>
                <w:rFonts w:ascii="GHEA Grapalat" w:eastAsia="GHEA Grapalat" w:hAnsi="GHEA Grapalat" w:cs="GHEA Grapalat"/>
              </w:rPr>
              <w:t>освенное участие</w:t>
            </w:r>
          </w:p>
        </w:tc>
      </w:tr>
    </w:tbl>
    <w:p w14:paraId="395EECAD" w14:textId="77777777" w:rsidR="005E24DA" w:rsidRPr="00FD1EE4" w:rsidRDefault="005E24DA" w:rsidP="007F31CF">
      <w:pPr>
        <w:rPr>
          <w:rFonts w:ascii="GHEA Grapalat" w:eastAsia="GHEA Grapalat" w:hAnsi="GHEA Grapalat" w:cs="GHEA Grapalat"/>
          <w:b/>
        </w:rPr>
      </w:pPr>
      <w:r w:rsidRPr="00FD1EE4">
        <w:rPr>
          <w:rFonts w:ascii="GHEA Grapalat" w:hAnsi="GHEA Grapalat"/>
        </w:rPr>
        <w:br w:type="page"/>
      </w:r>
    </w:p>
    <w:p w14:paraId="09AA7248" w14:textId="77777777" w:rsidR="005E24DA" w:rsidRPr="00FD1EE4" w:rsidRDefault="005E24DA" w:rsidP="007F31CF">
      <w:pPr>
        <w:numPr>
          <w:ilvl w:val="0"/>
          <w:numId w:val="24"/>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6AEEE7EE" w14:textId="77777777" w:rsidR="005E24DA" w:rsidRPr="00FD1EE4" w:rsidRDefault="005E24DA" w:rsidP="007F31CF">
      <w:pPr>
        <w:numPr>
          <w:ilvl w:val="1"/>
          <w:numId w:val="24"/>
        </w:numPr>
        <w:pBdr>
          <w:top w:val="nil"/>
          <w:left w:val="nil"/>
          <w:bottom w:val="nil"/>
          <w:right w:val="nil"/>
          <w:between w:val="nil"/>
        </w:pBdr>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E24DA" w:rsidRPr="00FD1EE4" w14:paraId="218B5252" w14:textId="77777777" w:rsidTr="00963FC1">
        <w:tc>
          <w:tcPr>
            <w:tcW w:w="2836" w:type="dxa"/>
            <w:shd w:val="clear" w:color="auto" w:fill="D9E2F3"/>
            <w:vAlign w:val="center"/>
          </w:tcPr>
          <w:p w14:paraId="6A448301" w14:textId="77777777" w:rsidR="005E24DA" w:rsidRPr="00FD1EE4" w:rsidRDefault="005E24DA" w:rsidP="007F31CF">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6162ACC8" w14:textId="77777777" w:rsidR="005E24DA" w:rsidRPr="00FD1EE4" w:rsidRDefault="005E24DA" w:rsidP="007F31CF">
            <w:pPr>
              <w:rPr>
                <w:rFonts w:ascii="GHEA Grapalat" w:eastAsia="GHEA Grapalat" w:hAnsi="GHEA Grapalat" w:cs="GHEA Grapalat"/>
              </w:rPr>
            </w:pPr>
          </w:p>
        </w:tc>
      </w:tr>
      <w:tr w:rsidR="005E24DA" w:rsidRPr="00FD1EE4" w14:paraId="2219F66D" w14:textId="77777777" w:rsidTr="00963FC1">
        <w:tc>
          <w:tcPr>
            <w:tcW w:w="2836" w:type="dxa"/>
            <w:shd w:val="clear" w:color="auto" w:fill="D9E2F3"/>
            <w:vAlign w:val="center"/>
          </w:tcPr>
          <w:p w14:paraId="78E1C936" w14:textId="77777777" w:rsidR="005E24DA" w:rsidRPr="00FD1EE4" w:rsidRDefault="005E24DA" w:rsidP="007F31CF">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08F10A04" w14:textId="77777777" w:rsidR="005E24DA" w:rsidRPr="00FD1EE4" w:rsidRDefault="005E24DA" w:rsidP="007F31CF">
            <w:pPr>
              <w:rPr>
                <w:rFonts w:ascii="GHEA Grapalat" w:eastAsia="GHEA Grapalat" w:hAnsi="GHEA Grapalat" w:cs="GHEA Grapalat"/>
              </w:rPr>
            </w:pPr>
          </w:p>
        </w:tc>
      </w:tr>
      <w:tr w:rsidR="005E24DA" w:rsidRPr="00FD1EE4" w14:paraId="23522A87" w14:textId="77777777" w:rsidTr="00963FC1">
        <w:tc>
          <w:tcPr>
            <w:tcW w:w="2836" w:type="dxa"/>
            <w:shd w:val="clear" w:color="auto" w:fill="D9E2F3"/>
            <w:vAlign w:val="center"/>
          </w:tcPr>
          <w:p w14:paraId="590F6533" w14:textId="77777777" w:rsidR="005E24DA" w:rsidRPr="00FD1EE4" w:rsidRDefault="005E24DA" w:rsidP="007F31CF">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3EAA38CF" w14:textId="77777777" w:rsidR="005E24DA" w:rsidRPr="00FD1EE4" w:rsidRDefault="005E24DA" w:rsidP="007F31CF">
            <w:pPr>
              <w:rPr>
                <w:rFonts w:ascii="GHEA Grapalat" w:eastAsia="GHEA Grapalat" w:hAnsi="GHEA Grapalat" w:cs="GHEA Grapalat"/>
              </w:rPr>
            </w:pPr>
          </w:p>
        </w:tc>
      </w:tr>
      <w:tr w:rsidR="005E24DA" w:rsidRPr="00FD1EE4" w14:paraId="703DCCEE" w14:textId="77777777" w:rsidTr="00963FC1">
        <w:tc>
          <w:tcPr>
            <w:tcW w:w="2836" w:type="dxa"/>
            <w:shd w:val="clear" w:color="auto" w:fill="D9E2F3"/>
            <w:vAlign w:val="center"/>
          </w:tcPr>
          <w:p w14:paraId="223641E7" w14:textId="77777777" w:rsidR="005E24DA" w:rsidRPr="00FD1EE4" w:rsidRDefault="005E24DA" w:rsidP="007F31CF">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168B11FD" w14:textId="77777777" w:rsidR="005E24DA" w:rsidRPr="00FD1EE4" w:rsidRDefault="005E24DA" w:rsidP="007F31CF">
            <w:pPr>
              <w:rPr>
                <w:rFonts w:ascii="GHEA Grapalat" w:eastAsia="GHEA Grapalat" w:hAnsi="GHEA Grapalat" w:cs="GHEA Grapalat"/>
              </w:rPr>
            </w:pPr>
          </w:p>
        </w:tc>
      </w:tr>
      <w:tr w:rsidR="005E24DA" w:rsidRPr="00FD1EE4" w14:paraId="313B2E6E" w14:textId="77777777" w:rsidTr="00963FC1">
        <w:tc>
          <w:tcPr>
            <w:tcW w:w="2836" w:type="dxa"/>
            <w:shd w:val="clear" w:color="auto" w:fill="D9E2F3"/>
            <w:vAlign w:val="center"/>
          </w:tcPr>
          <w:p w14:paraId="0DEBC53E" w14:textId="77777777" w:rsidR="005E24DA" w:rsidRPr="00FD1EE4" w:rsidRDefault="005E24DA" w:rsidP="007F31CF">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28FA9BE3" w14:textId="77777777" w:rsidR="005E24DA" w:rsidRPr="00FD1EE4" w:rsidRDefault="005E24DA" w:rsidP="007F31CF">
            <w:pPr>
              <w:rPr>
                <w:rFonts w:ascii="GHEA Grapalat" w:eastAsia="GHEA Grapalat" w:hAnsi="GHEA Grapalat" w:cs="GHEA Grapalat"/>
              </w:rPr>
            </w:pPr>
          </w:p>
        </w:tc>
      </w:tr>
      <w:tr w:rsidR="005E24DA" w:rsidRPr="00FD1EE4" w14:paraId="387CC12A" w14:textId="77777777" w:rsidTr="00963FC1">
        <w:tc>
          <w:tcPr>
            <w:tcW w:w="2836" w:type="dxa"/>
            <w:shd w:val="clear" w:color="auto" w:fill="D9E2F3"/>
            <w:vAlign w:val="center"/>
          </w:tcPr>
          <w:p w14:paraId="4670F911" w14:textId="77777777" w:rsidR="005E24DA" w:rsidRPr="00FD1EE4" w:rsidRDefault="005E24DA" w:rsidP="007F31CF">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770FE979" w14:textId="77777777" w:rsidR="005E24DA" w:rsidRPr="00FD1EE4" w:rsidRDefault="005E24DA" w:rsidP="007F31CF">
            <w:pPr>
              <w:rPr>
                <w:rFonts w:ascii="GHEA Grapalat" w:eastAsia="GHEA Grapalat" w:hAnsi="GHEA Grapalat" w:cs="GHEA Grapalat"/>
              </w:rPr>
            </w:pPr>
          </w:p>
        </w:tc>
      </w:tr>
    </w:tbl>
    <w:p w14:paraId="250B4BFD" w14:textId="77777777" w:rsidR="005E24DA" w:rsidRPr="00FD1EE4" w:rsidRDefault="005E24DA" w:rsidP="007F31CF">
      <w:pPr>
        <w:numPr>
          <w:ilvl w:val="1"/>
          <w:numId w:val="24"/>
        </w:numPr>
        <w:pBdr>
          <w:top w:val="nil"/>
          <w:left w:val="nil"/>
          <w:bottom w:val="nil"/>
          <w:right w:val="nil"/>
          <w:between w:val="nil"/>
        </w:pBdr>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5E24DA" w:rsidRPr="00FD1EE4" w14:paraId="34FD68DB" w14:textId="77777777" w:rsidTr="00963FC1">
        <w:tc>
          <w:tcPr>
            <w:tcW w:w="2977" w:type="dxa"/>
            <w:shd w:val="clear" w:color="auto" w:fill="D9E2F3"/>
            <w:vAlign w:val="center"/>
          </w:tcPr>
          <w:p w14:paraId="3D6EF9AF" w14:textId="77777777" w:rsidR="005E24DA" w:rsidRPr="00FD1EE4" w:rsidRDefault="005E24DA" w:rsidP="007F31CF">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656D8111" w14:textId="77777777" w:rsidR="005E24DA" w:rsidRPr="00FD1EE4" w:rsidRDefault="005E24DA" w:rsidP="007F31CF">
            <w:pPr>
              <w:rPr>
                <w:rFonts w:ascii="GHEA Grapalat" w:eastAsia="GHEA Grapalat" w:hAnsi="GHEA Grapalat" w:cs="GHEA Grapalat"/>
              </w:rPr>
            </w:pPr>
          </w:p>
        </w:tc>
      </w:tr>
      <w:tr w:rsidR="005E24DA" w:rsidRPr="00FD1EE4" w14:paraId="2950E13A" w14:textId="77777777" w:rsidTr="00963FC1">
        <w:tc>
          <w:tcPr>
            <w:tcW w:w="2977" w:type="dxa"/>
            <w:shd w:val="clear" w:color="auto" w:fill="D9E2F3"/>
            <w:vAlign w:val="center"/>
          </w:tcPr>
          <w:p w14:paraId="78AC60D0" w14:textId="77777777" w:rsidR="005E24DA" w:rsidRPr="00FD1EE4" w:rsidRDefault="005E24DA" w:rsidP="007F31CF">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080B01CE" w14:textId="77777777" w:rsidR="005E24DA" w:rsidRPr="00FD1EE4" w:rsidRDefault="005E24DA" w:rsidP="007F31CF">
            <w:pPr>
              <w:rPr>
                <w:rFonts w:ascii="GHEA Grapalat" w:eastAsia="GHEA Grapalat" w:hAnsi="GHEA Grapalat" w:cs="GHEA Grapalat"/>
              </w:rPr>
            </w:pPr>
          </w:p>
        </w:tc>
      </w:tr>
      <w:tr w:rsidR="005E24DA" w:rsidRPr="00FD1EE4" w14:paraId="729D820A" w14:textId="77777777" w:rsidTr="00963FC1">
        <w:tc>
          <w:tcPr>
            <w:tcW w:w="2977" w:type="dxa"/>
            <w:shd w:val="clear" w:color="auto" w:fill="D9E2F3"/>
            <w:vAlign w:val="center"/>
          </w:tcPr>
          <w:p w14:paraId="1EDD3A0D" w14:textId="77777777" w:rsidR="005E24DA" w:rsidRPr="00FD1EE4" w:rsidRDefault="005E24DA" w:rsidP="007F31CF">
            <w:pPr>
              <w:numPr>
                <w:ilvl w:val="2"/>
                <w:numId w:val="24"/>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2808BF3E" w14:textId="77777777" w:rsidR="005E24DA" w:rsidRPr="00FD1EE4" w:rsidRDefault="005E24DA" w:rsidP="007F31CF">
            <w:pPr>
              <w:rPr>
                <w:rFonts w:ascii="GHEA Grapalat" w:eastAsia="GHEA Grapalat" w:hAnsi="GHEA Grapalat" w:cs="GHEA Grapalat"/>
              </w:rPr>
            </w:pPr>
          </w:p>
        </w:tc>
      </w:tr>
      <w:tr w:rsidR="005E24DA" w:rsidRPr="00FD1EE4" w14:paraId="288129E4" w14:textId="77777777" w:rsidTr="00963FC1">
        <w:tc>
          <w:tcPr>
            <w:tcW w:w="2977" w:type="dxa"/>
            <w:shd w:val="clear" w:color="auto" w:fill="D9E2F3"/>
            <w:vAlign w:val="center"/>
          </w:tcPr>
          <w:p w14:paraId="1F92B5A4" w14:textId="77777777" w:rsidR="005E24DA" w:rsidRPr="00FD1EE4" w:rsidRDefault="005E24DA" w:rsidP="007F31CF">
            <w:pPr>
              <w:numPr>
                <w:ilvl w:val="2"/>
                <w:numId w:val="24"/>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5A4F1FBB" w14:textId="77777777" w:rsidR="005E24DA" w:rsidRPr="00FD1EE4" w:rsidRDefault="005E24DA" w:rsidP="007F31CF">
            <w:pPr>
              <w:rPr>
                <w:rFonts w:ascii="GHEA Grapalat" w:eastAsia="GHEA Grapalat" w:hAnsi="GHEA Grapalat" w:cs="GHEA Grapalat"/>
              </w:rPr>
            </w:pPr>
          </w:p>
        </w:tc>
      </w:tr>
      <w:tr w:rsidR="005E24DA" w:rsidRPr="00FD1EE4" w14:paraId="2E615CBB" w14:textId="77777777" w:rsidTr="00963FC1">
        <w:tc>
          <w:tcPr>
            <w:tcW w:w="2977" w:type="dxa"/>
            <w:shd w:val="clear" w:color="auto" w:fill="D9E2F3"/>
            <w:vAlign w:val="center"/>
          </w:tcPr>
          <w:p w14:paraId="7E30EB50" w14:textId="77777777" w:rsidR="005E24DA" w:rsidRPr="00FD1EE4" w:rsidRDefault="005E24DA" w:rsidP="007F31CF">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35C053F3" w14:textId="77777777" w:rsidR="005E24DA" w:rsidRPr="00FD1EE4" w:rsidRDefault="005E24DA" w:rsidP="007F31CF">
            <w:pPr>
              <w:rPr>
                <w:rFonts w:ascii="GHEA Grapalat" w:eastAsia="GHEA Grapalat" w:hAnsi="GHEA Grapalat" w:cs="GHEA Grapalat"/>
              </w:rPr>
            </w:pPr>
          </w:p>
        </w:tc>
      </w:tr>
    </w:tbl>
    <w:p w14:paraId="682F4866" w14:textId="77777777" w:rsidR="005E24DA" w:rsidRPr="00FD1EE4" w:rsidRDefault="005E24DA" w:rsidP="007F31CF">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5E24DA" w:rsidRPr="00FD1EE4" w14:paraId="7A144D57" w14:textId="77777777" w:rsidTr="00963FC1">
        <w:tc>
          <w:tcPr>
            <w:tcW w:w="2943" w:type="dxa"/>
            <w:shd w:val="clear" w:color="auto" w:fill="D9E2F3"/>
            <w:vAlign w:val="center"/>
          </w:tcPr>
          <w:p w14:paraId="78F9626B" w14:textId="77777777" w:rsidR="005E24DA" w:rsidRPr="00FD1EE4" w:rsidRDefault="005E24DA" w:rsidP="007F31CF">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12419C42" w14:textId="77777777" w:rsidR="005E24DA" w:rsidRPr="00FD1EE4" w:rsidRDefault="005E24DA" w:rsidP="007F31CF">
            <w:pPr>
              <w:rPr>
                <w:rFonts w:ascii="GHEA Grapalat" w:eastAsia="GHEA Grapalat" w:hAnsi="GHEA Grapalat" w:cs="GHEA Grapalat"/>
              </w:rPr>
            </w:pPr>
          </w:p>
        </w:tc>
      </w:tr>
      <w:tr w:rsidR="005E24DA" w:rsidRPr="00FD1EE4" w14:paraId="49404772" w14:textId="77777777" w:rsidTr="00963FC1">
        <w:tc>
          <w:tcPr>
            <w:tcW w:w="2943" w:type="dxa"/>
            <w:shd w:val="clear" w:color="auto" w:fill="D9E2F3"/>
            <w:vAlign w:val="center"/>
          </w:tcPr>
          <w:p w14:paraId="77E7F9BD" w14:textId="77777777" w:rsidR="005E24DA" w:rsidRPr="00FD1EE4" w:rsidRDefault="005E24DA" w:rsidP="007F31CF">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1964C0AC" w14:textId="77777777" w:rsidR="005E24DA" w:rsidRPr="00FD1EE4" w:rsidRDefault="005E24DA" w:rsidP="007F31CF">
            <w:pPr>
              <w:rPr>
                <w:rFonts w:ascii="GHEA Grapalat" w:eastAsia="GHEA Grapalat" w:hAnsi="GHEA Grapalat" w:cs="GHEA Grapalat"/>
              </w:rPr>
            </w:pPr>
          </w:p>
        </w:tc>
      </w:tr>
      <w:tr w:rsidR="005E24DA" w:rsidRPr="00FD1EE4" w14:paraId="1120F1E8" w14:textId="77777777" w:rsidTr="00963FC1">
        <w:tc>
          <w:tcPr>
            <w:tcW w:w="2943" w:type="dxa"/>
            <w:shd w:val="clear" w:color="auto" w:fill="D9E2F3"/>
            <w:vAlign w:val="center"/>
          </w:tcPr>
          <w:p w14:paraId="4201CCC3" w14:textId="77777777" w:rsidR="005E24DA" w:rsidRPr="00FD1EE4" w:rsidRDefault="005E24DA" w:rsidP="007F31CF">
            <w:pPr>
              <w:numPr>
                <w:ilvl w:val="2"/>
                <w:numId w:val="24"/>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5A192157" w14:textId="77777777" w:rsidR="005E24DA" w:rsidRPr="00FD1EE4" w:rsidRDefault="005E24DA" w:rsidP="007F31CF">
            <w:pPr>
              <w:rPr>
                <w:rFonts w:ascii="GHEA Grapalat" w:eastAsia="GHEA Grapalat" w:hAnsi="GHEA Grapalat" w:cs="GHEA Grapalat"/>
              </w:rPr>
            </w:pPr>
          </w:p>
        </w:tc>
      </w:tr>
      <w:tr w:rsidR="005E24DA" w:rsidRPr="00FD1EE4" w14:paraId="3195AD13" w14:textId="77777777" w:rsidTr="00963FC1">
        <w:tc>
          <w:tcPr>
            <w:tcW w:w="2943" w:type="dxa"/>
            <w:shd w:val="clear" w:color="auto" w:fill="D9E2F3"/>
            <w:vAlign w:val="center"/>
          </w:tcPr>
          <w:p w14:paraId="37ED08F4" w14:textId="77777777" w:rsidR="005E24DA" w:rsidRPr="00FD1EE4" w:rsidRDefault="005E24DA" w:rsidP="007F31CF">
            <w:pPr>
              <w:numPr>
                <w:ilvl w:val="2"/>
                <w:numId w:val="24"/>
              </w:numPr>
              <w:pBdr>
                <w:top w:val="nil"/>
                <w:left w:val="nil"/>
                <w:bottom w:val="nil"/>
                <w:right w:val="nil"/>
                <w:between w:val="nil"/>
              </w:pBdr>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1B7D50E9" w14:textId="77777777" w:rsidR="005E24DA" w:rsidRPr="00FD1EE4" w:rsidRDefault="005E24DA" w:rsidP="007F31CF">
            <w:pPr>
              <w:rPr>
                <w:rFonts w:ascii="GHEA Grapalat" w:eastAsia="GHEA Grapalat" w:hAnsi="GHEA Grapalat" w:cs="GHEA Grapalat"/>
              </w:rPr>
            </w:pPr>
          </w:p>
        </w:tc>
      </w:tr>
    </w:tbl>
    <w:p w14:paraId="561D6EBE" w14:textId="77777777" w:rsidR="005E24DA" w:rsidRPr="00FD1EE4" w:rsidRDefault="005E24DA" w:rsidP="007F31CF">
      <w:pPr>
        <w:numPr>
          <w:ilvl w:val="1"/>
          <w:numId w:val="24"/>
        </w:numPr>
        <w:pBdr>
          <w:top w:val="nil"/>
          <w:left w:val="nil"/>
          <w:bottom w:val="nil"/>
          <w:right w:val="nil"/>
          <w:between w:val="nil"/>
        </w:pBdr>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E24DA" w:rsidRPr="00FD1EE4" w14:paraId="332A27D7" w14:textId="77777777" w:rsidTr="00963FC1">
        <w:tc>
          <w:tcPr>
            <w:tcW w:w="2837" w:type="dxa"/>
            <w:shd w:val="clear" w:color="auto" w:fill="D9E2F3"/>
            <w:vAlign w:val="center"/>
          </w:tcPr>
          <w:p w14:paraId="422E5BBF" w14:textId="77777777" w:rsidR="005E24DA" w:rsidRPr="00FD1EE4" w:rsidRDefault="005E24DA" w:rsidP="007F31CF">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0782775F" w14:textId="77777777" w:rsidR="005E24DA" w:rsidRPr="00FD1EE4" w:rsidRDefault="005E24DA" w:rsidP="007F31CF">
            <w:pPr>
              <w:rPr>
                <w:rFonts w:ascii="GHEA Grapalat" w:eastAsia="GHEA Grapalat" w:hAnsi="GHEA Grapalat" w:cs="GHEA Grapalat"/>
              </w:rPr>
            </w:pPr>
          </w:p>
        </w:tc>
      </w:tr>
      <w:tr w:rsidR="005E24DA" w:rsidRPr="00FD1EE4" w14:paraId="0797921B" w14:textId="77777777" w:rsidTr="00963FC1">
        <w:tc>
          <w:tcPr>
            <w:tcW w:w="2837" w:type="dxa"/>
            <w:shd w:val="clear" w:color="auto" w:fill="D9E2F3"/>
            <w:vAlign w:val="center"/>
          </w:tcPr>
          <w:p w14:paraId="73474303" w14:textId="77777777" w:rsidR="005E24DA" w:rsidRPr="00FD1EE4" w:rsidRDefault="005E24DA" w:rsidP="007F31CF">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0FE2B71D" w14:textId="77777777" w:rsidR="005E24DA" w:rsidRPr="00FD1EE4" w:rsidRDefault="005E24DA" w:rsidP="007F31CF">
            <w:pPr>
              <w:rPr>
                <w:rFonts w:ascii="GHEA Grapalat" w:eastAsia="GHEA Grapalat" w:hAnsi="GHEA Grapalat" w:cs="GHEA Grapalat"/>
              </w:rPr>
            </w:pPr>
          </w:p>
        </w:tc>
      </w:tr>
      <w:tr w:rsidR="005E24DA" w:rsidRPr="00FD1EE4" w14:paraId="313494AB" w14:textId="77777777" w:rsidTr="00963FC1">
        <w:tc>
          <w:tcPr>
            <w:tcW w:w="2837" w:type="dxa"/>
            <w:shd w:val="clear" w:color="auto" w:fill="D9E2F3"/>
            <w:vAlign w:val="center"/>
          </w:tcPr>
          <w:p w14:paraId="5CCCBC9F" w14:textId="77777777" w:rsidR="005E24DA" w:rsidRPr="00FD1EE4" w:rsidRDefault="005E24DA" w:rsidP="007F31CF">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356CFD0C" w14:textId="77777777" w:rsidR="005E24DA" w:rsidRPr="00FD1EE4" w:rsidRDefault="005E24DA" w:rsidP="007F31CF">
            <w:pPr>
              <w:rPr>
                <w:rFonts w:ascii="GHEA Grapalat" w:eastAsia="GHEA Grapalat" w:hAnsi="GHEA Grapalat" w:cs="GHEA Grapalat"/>
              </w:rPr>
            </w:pPr>
          </w:p>
        </w:tc>
      </w:tr>
      <w:tr w:rsidR="005E24DA" w:rsidRPr="00FD1EE4" w14:paraId="37DFBE66" w14:textId="77777777" w:rsidTr="00963FC1">
        <w:tc>
          <w:tcPr>
            <w:tcW w:w="2837" w:type="dxa"/>
            <w:shd w:val="clear" w:color="auto" w:fill="D9E2F3"/>
            <w:vAlign w:val="center"/>
          </w:tcPr>
          <w:p w14:paraId="49383FC2" w14:textId="77777777" w:rsidR="005E24DA" w:rsidRPr="00FD1EE4" w:rsidRDefault="005E24DA" w:rsidP="007F31CF">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0DF2D4F0" w14:textId="77777777" w:rsidR="005E24DA" w:rsidRPr="00FD1EE4" w:rsidRDefault="005E24DA" w:rsidP="007F31CF">
            <w:pPr>
              <w:rPr>
                <w:rFonts w:ascii="GHEA Grapalat" w:eastAsia="GHEA Grapalat" w:hAnsi="GHEA Grapalat" w:cs="GHEA Grapalat"/>
              </w:rPr>
            </w:pPr>
          </w:p>
        </w:tc>
      </w:tr>
    </w:tbl>
    <w:p w14:paraId="1D982646" w14:textId="77777777" w:rsidR="005E24DA" w:rsidRPr="008C665F" w:rsidRDefault="005E24DA" w:rsidP="007F31CF">
      <w:pPr>
        <w:numPr>
          <w:ilvl w:val="1"/>
          <w:numId w:val="24"/>
        </w:numPr>
        <w:pBdr>
          <w:top w:val="nil"/>
          <w:left w:val="nil"/>
          <w:bottom w:val="nil"/>
          <w:right w:val="nil"/>
          <w:between w:val="nil"/>
        </w:pBdr>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E24DA" w:rsidRPr="00FD1EE4" w14:paraId="50B83F80" w14:textId="77777777" w:rsidTr="00963FC1">
        <w:trPr>
          <w:trHeight w:val="924"/>
        </w:trPr>
        <w:tc>
          <w:tcPr>
            <w:tcW w:w="9016" w:type="dxa"/>
            <w:gridSpan w:val="2"/>
            <w:vAlign w:val="center"/>
          </w:tcPr>
          <w:p w14:paraId="71010F63" w14:textId="77777777" w:rsidR="005E24DA" w:rsidRPr="00FD1EE4" w:rsidRDefault="00000000" w:rsidP="007F31CF">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5E24DA" w:rsidRPr="00FD1EE4">
                  <w:rPr>
                    <w:rFonts w:ascii="Segoe UI Symbol" w:eastAsia="MS Gothic" w:hAnsi="Segoe UI Symbol" w:cs="Segoe UI Symbol"/>
                  </w:rPr>
                  <w:t>☐</w:t>
                </w:r>
              </w:sdtContent>
            </w:sdt>
            <w:r w:rsidR="005E24DA" w:rsidRPr="00FD1EE4">
              <w:rPr>
                <w:rFonts w:ascii="GHEA Grapalat" w:eastAsia="GHEA Grapalat" w:hAnsi="GHEA Grapalat" w:cs="GHEA Grapalat"/>
              </w:rPr>
              <w:tab/>
            </w:r>
            <w:r w:rsidR="005E24DA" w:rsidRPr="00B34CB6">
              <w:rPr>
                <w:rFonts w:ascii="GHEA Grapalat" w:eastAsia="GHEA Grapalat" w:hAnsi="GHEA Grapalat" w:cs="GHEA Grapalat"/>
                <w:lang w:val="hy-AM"/>
              </w:rPr>
              <w:t>а</w:t>
            </w:r>
            <w:r w:rsidR="005E24DA">
              <w:rPr>
                <w:rFonts w:ascii="GHEA Grapalat" w:eastAsia="GHEA Grapalat" w:hAnsi="GHEA Grapalat" w:cs="GHEA Grapalat"/>
              </w:rPr>
              <w:t>.</w:t>
            </w:r>
            <w:r w:rsidR="005E24DA" w:rsidRPr="00FD1EE4">
              <w:rPr>
                <w:rFonts w:ascii="GHEA Grapalat" w:eastAsia="GHEA Grapalat" w:hAnsi="GHEA Grapalat" w:cs="GHEA Grapalat"/>
              </w:rPr>
              <w:t xml:space="preserve"> </w:t>
            </w:r>
            <w:r w:rsidR="005E24DA" w:rsidRPr="00C76DD8">
              <w:rPr>
                <w:rFonts w:ascii="GHEA Grapalat" w:eastAsia="GHEA Grapalat" w:hAnsi="GHEA Grapalat" w:cs="GHEA Grapalat"/>
              </w:rPr>
              <w:t xml:space="preserve">прямо или косвенно владеет 20 и более процентами </w:t>
            </w:r>
            <w:r w:rsidR="005E24DA" w:rsidRPr="004B3E79">
              <w:rPr>
                <w:rFonts w:ascii="GHEA Grapalat" w:eastAsia="GHEA Grapalat" w:hAnsi="GHEA Grapalat" w:cs="GHEA Grapalat"/>
              </w:rPr>
              <w:t>дающих право голоса долей</w:t>
            </w:r>
            <w:r w:rsidR="005E24DA"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5E24DA" w:rsidRPr="00FD1EE4" w14:paraId="6879AB10" w14:textId="77777777" w:rsidTr="00963FC1">
        <w:trPr>
          <w:trHeight w:val="684"/>
        </w:trPr>
        <w:tc>
          <w:tcPr>
            <w:tcW w:w="4508" w:type="dxa"/>
            <w:shd w:val="clear" w:color="auto" w:fill="D9E2F3"/>
            <w:vAlign w:val="center"/>
          </w:tcPr>
          <w:p w14:paraId="4768F920" w14:textId="77777777" w:rsidR="005E24DA" w:rsidRPr="00FD1EE4" w:rsidRDefault="005E24DA" w:rsidP="007F31CF">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212A227C" w14:textId="77777777" w:rsidR="005E24DA" w:rsidRPr="00FD1EE4" w:rsidRDefault="005E24DA" w:rsidP="007F31CF">
            <w:pPr>
              <w:rPr>
                <w:rFonts w:ascii="GHEA Grapalat" w:eastAsia="GHEA Grapalat" w:hAnsi="GHEA Grapalat" w:cs="GHEA Grapalat"/>
              </w:rPr>
            </w:pPr>
          </w:p>
        </w:tc>
      </w:tr>
      <w:tr w:rsidR="005E24DA" w:rsidRPr="00FD1EE4" w14:paraId="7365D029" w14:textId="77777777" w:rsidTr="00963FC1">
        <w:trPr>
          <w:trHeight w:val="1282"/>
        </w:trPr>
        <w:tc>
          <w:tcPr>
            <w:tcW w:w="4508" w:type="dxa"/>
            <w:shd w:val="clear" w:color="auto" w:fill="D9E2F3"/>
            <w:vAlign w:val="center"/>
          </w:tcPr>
          <w:p w14:paraId="1EA4719C" w14:textId="77777777" w:rsidR="005E24DA" w:rsidRPr="00FD1EE4" w:rsidRDefault="005E24DA" w:rsidP="007F31CF">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w:t>
            </w:r>
            <w:r w:rsidRPr="002529F7">
              <w:rPr>
                <w:rFonts w:ascii="GHEA Grapalat" w:eastAsia="GHEA Grapalat" w:hAnsi="GHEA Grapalat" w:cs="GHEA Grapalat"/>
                <w:color w:val="000000"/>
              </w:rPr>
              <w:t xml:space="preserve"> участия</w:t>
            </w:r>
          </w:p>
        </w:tc>
        <w:tc>
          <w:tcPr>
            <w:tcW w:w="4508" w:type="dxa"/>
            <w:vAlign w:val="center"/>
          </w:tcPr>
          <w:p w14:paraId="25A73D9F" w14:textId="77777777" w:rsidR="005E24DA" w:rsidRPr="006B364D" w:rsidRDefault="00000000" w:rsidP="007F31CF">
            <w:pPr>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5E24DA" w:rsidRPr="00FD1EE4">
                  <w:rPr>
                    <w:rFonts w:ascii="Segoe UI Symbol" w:eastAsia="MS Gothic" w:hAnsi="Segoe UI Symbol" w:cs="Segoe UI Symbol"/>
                  </w:rPr>
                  <w:t>☐</w:t>
                </w:r>
              </w:sdtContent>
            </w:sdt>
            <w:r w:rsidR="005E24DA" w:rsidRPr="00FD1EE4">
              <w:rPr>
                <w:rFonts w:ascii="GHEA Grapalat" w:eastAsia="GHEA Grapalat" w:hAnsi="GHEA Grapalat" w:cs="GHEA Grapalat"/>
              </w:rPr>
              <w:tab/>
            </w:r>
            <w:r w:rsidR="005E24DA">
              <w:rPr>
                <w:rFonts w:ascii="GHEA Grapalat" w:eastAsia="GHEA Grapalat" w:hAnsi="GHEA Grapalat" w:cs="GHEA Grapalat"/>
              </w:rPr>
              <w:t>Прямое участие</w:t>
            </w:r>
          </w:p>
          <w:p w14:paraId="1BF3CF56" w14:textId="77777777" w:rsidR="005E24DA" w:rsidRPr="00F10CBA" w:rsidRDefault="00000000" w:rsidP="007F31CF">
            <w:pPr>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5E24DA" w:rsidRPr="00FD1EE4">
                  <w:rPr>
                    <w:rFonts w:ascii="Segoe UI Symbol" w:eastAsia="MS Gothic" w:hAnsi="Segoe UI Symbol" w:cs="Segoe UI Symbol"/>
                  </w:rPr>
                  <w:t>☐</w:t>
                </w:r>
              </w:sdtContent>
            </w:sdt>
            <w:r w:rsidR="005E24DA" w:rsidRPr="00FD1EE4">
              <w:rPr>
                <w:rFonts w:ascii="GHEA Grapalat" w:eastAsia="GHEA Grapalat" w:hAnsi="GHEA Grapalat" w:cs="GHEA Grapalat"/>
              </w:rPr>
              <w:tab/>
            </w:r>
            <w:r w:rsidR="005E24DA">
              <w:rPr>
                <w:rFonts w:ascii="GHEA Grapalat" w:eastAsia="GHEA Grapalat" w:hAnsi="GHEA Grapalat" w:cs="GHEA Grapalat"/>
              </w:rPr>
              <w:t>Косвенное участие</w:t>
            </w:r>
          </w:p>
        </w:tc>
      </w:tr>
      <w:tr w:rsidR="005E24DA" w:rsidRPr="00FD1EE4" w14:paraId="3A9C58F1" w14:textId="77777777" w:rsidTr="00963FC1">
        <w:tc>
          <w:tcPr>
            <w:tcW w:w="9016" w:type="dxa"/>
            <w:gridSpan w:val="2"/>
            <w:vAlign w:val="center"/>
          </w:tcPr>
          <w:p w14:paraId="23EF9E65" w14:textId="77777777" w:rsidR="005E24DA" w:rsidRPr="00FD1EE4" w:rsidRDefault="00000000" w:rsidP="007F31CF">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5E24DA" w:rsidRPr="00FD1EE4">
                  <w:rPr>
                    <w:rFonts w:ascii="Segoe UI Symbol" w:eastAsia="MS Gothic" w:hAnsi="Segoe UI Symbol" w:cs="Segoe UI Symbol"/>
                  </w:rPr>
                  <w:t>☐</w:t>
                </w:r>
              </w:sdtContent>
            </w:sdt>
            <w:r w:rsidR="005E24DA" w:rsidRPr="00FD1EE4">
              <w:rPr>
                <w:rFonts w:ascii="GHEA Grapalat" w:eastAsia="GHEA Grapalat" w:hAnsi="GHEA Grapalat" w:cs="GHEA Grapalat"/>
              </w:rPr>
              <w:tab/>
            </w:r>
            <w:r w:rsidR="005E24DA" w:rsidRPr="006F16E4">
              <w:rPr>
                <w:rFonts w:ascii="GHEA Grapalat" w:eastAsia="GHEA Grapalat" w:hAnsi="GHEA Grapalat" w:cs="GHEA Grapalat"/>
                <w:lang w:val="hy-AM"/>
              </w:rPr>
              <w:t>б</w:t>
            </w:r>
            <w:r w:rsidR="005E24DA" w:rsidRPr="006F16E4">
              <w:rPr>
                <w:rFonts w:eastAsia="Cambria Math"/>
              </w:rPr>
              <w:t>․</w:t>
            </w:r>
            <w:r w:rsidR="005E24DA"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5E24DA" w:rsidRPr="00FD1EE4" w14:paraId="579F5FA6" w14:textId="77777777" w:rsidTr="00963FC1">
        <w:tc>
          <w:tcPr>
            <w:tcW w:w="9016" w:type="dxa"/>
            <w:gridSpan w:val="2"/>
            <w:vAlign w:val="center"/>
          </w:tcPr>
          <w:p w14:paraId="1B0CDDA2" w14:textId="77777777" w:rsidR="005E24DA" w:rsidRPr="00FD1EE4" w:rsidRDefault="00000000" w:rsidP="007F31CF">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5E24DA" w:rsidRPr="00FD1EE4">
                  <w:rPr>
                    <w:rFonts w:ascii="Segoe UI Symbol" w:eastAsia="MS Gothic" w:hAnsi="Segoe UI Symbol" w:cs="Segoe UI Symbol"/>
                  </w:rPr>
                  <w:t>☐</w:t>
                </w:r>
              </w:sdtContent>
            </w:sdt>
            <w:r w:rsidR="005E24DA" w:rsidRPr="00FD1EE4">
              <w:rPr>
                <w:rFonts w:ascii="GHEA Grapalat" w:eastAsia="GHEA Grapalat" w:hAnsi="GHEA Grapalat" w:cs="GHEA Grapalat"/>
              </w:rPr>
              <w:tab/>
            </w:r>
            <w:r w:rsidR="005E24DA" w:rsidRPr="00801B2D">
              <w:rPr>
                <w:rFonts w:ascii="GHEA Grapalat" w:eastAsia="GHEA Grapalat" w:hAnsi="GHEA Grapalat" w:cs="GHEA Grapalat"/>
                <w:lang w:val="hy-AM"/>
              </w:rPr>
              <w:t>в</w:t>
            </w:r>
            <w:r w:rsidR="005E24DA">
              <w:rPr>
                <w:rFonts w:ascii="GHEA Grapalat" w:eastAsia="GHEA Grapalat" w:hAnsi="GHEA Grapalat" w:cs="GHEA Grapalat"/>
              </w:rPr>
              <w:t>.</w:t>
            </w:r>
            <w:r w:rsidR="005E24DA"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5E24DA" w:rsidRPr="00BA30D4">
              <w:rPr>
                <w:rFonts w:ascii="GHEA Grapalat" w:eastAsia="GHEA Grapalat" w:hAnsi="GHEA Grapalat" w:cs="GHEA Grapalat"/>
                <w:lang w:val="hy-AM"/>
              </w:rPr>
              <w:t>б</w:t>
            </w:r>
            <w:r w:rsidR="005E24DA" w:rsidRPr="00BA30D4">
              <w:rPr>
                <w:rFonts w:ascii="GHEA Grapalat" w:eastAsia="GHEA Grapalat" w:hAnsi="GHEA Grapalat" w:cs="GHEA Grapalat"/>
              </w:rPr>
              <w:t>"</w:t>
            </w:r>
          </w:p>
        </w:tc>
      </w:tr>
    </w:tbl>
    <w:p w14:paraId="18254E4E" w14:textId="77777777" w:rsidR="005E24DA" w:rsidRPr="00A5193B" w:rsidRDefault="005E24DA" w:rsidP="007F31CF">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E24DA" w:rsidRPr="00FD1EE4" w14:paraId="45CD98E3" w14:textId="77777777" w:rsidTr="00963FC1">
        <w:trPr>
          <w:trHeight w:val="924"/>
        </w:trPr>
        <w:tc>
          <w:tcPr>
            <w:tcW w:w="9016" w:type="dxa"/>
            <w:gridSpan w:val="2"/>
            <w:vAlign w:val="center"/>
          </w:tcPr>
          <w:p w14:paraId="6A39C87F" w14:textId="77777777" w:rsidR="005E24DA" w:rsidRPr="00FD1EE4" w:rsidRDefault="00000000" w:rsidP="007F31CF">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5E24DA" w:rsidRPr="00FD1EE4">
                  <w:rPr>
                    <w:rFonts w:ascii="Segoe UI Symbol" w:eastAsia="MS Gothic" w:hAnsi="Segoe UI Symbol" w:cs="Segoe UI Symbol"/>
                  </w:rPr>
                  <w:t>☐</w:t>
                </w:r>
              </w:sdtContent>
            </w:sdt>
            <w:r w:rsidR="005E24DA" w:rsidRPr="00FD1EE4">
              <w:rPr>
                <w:rFonts w:ascii="GHEA Grapalat" w:eastAsia="GHEA Grapalat" w:hAnsi="GHEA Grapalat" w:cs="GHEA Grapalat"/>
              </w:rPr>
              <w:tab/>
            </w:r>
            <w:r w:rsidR="005E24DA" w:rsidRPr="009C7B43">
              <w:rPr>
                <w:rFonts w:ascii="GHEA Grapalat" w:eastAsia="GHEA Grapalat" w:hAnsi="GHEA Grapalat" w:cs="GHEA Grapalat"/>
                <w:lang w:val="hy-AM"/>
              </w:rPr>
              <w:t>а</w:t>
            </w:r>
            <w:r w:rsidR="005E24DA" w:rsidRPr="00FD1EE4">
              <w:rPr>
                <w:rFonts w:eastAsia="Cambria Math"/>
              </w:rPr>
              <w:t>․</w:t>
            </w:r>
            <w:r w:rsidR="005E24DA" w:rsidRPr="00FD1EE4">
              <w:rPr>
                <w:rFonts w:ascii="GHEA Grapalat" w:eastAsia="Cambria Math" w:hAnsi="GHEA Grapalat" w:cs="Cambria Math"/>
              </w:rPr>
              <w:t xml:space="preserve"> </w:t>
            </w:r>
            <w:r w:rsidR="005E24DA" w:rsidRPr="00BC0F3A">
              <w:rPr>
                <w:rFonts w:ascii="GHEA Grapalat" w:eastAsia="GHEA Grapalat" w:hAnsi="GHEA Grapalat" w:cs="GHEA Grapalat"/>
              </w:rPr>
              <w:t xml:space="preserve">прямо или косвенно владеет 10 и более процентами </w:t>
            </w:r>
            <w:r w:rsidR="005E24DA" w:rsidRPr="004B3E79">
              <w:rPr>
                <w:rFonts w:ascii="GHEA Grapalat" w:eastAsia="GHEA Grapalat" w:hAnsi="GHEA Grapalat" w:cs="GHEA Grapalat"/>
              </w:rPr>
              <w:t>дающих право голоса долей</w:t>
            </w:r>
            <w:r w:rsidR="005E24DA" w:rsidRPr="00C76DD8">
              <w:rPr>
                <w:rFonts w:ascii="GHEA Grapalat" w:eastAsia="GHEA Grapalat" w:hAnsi="GHEA Grapalat" w:cs="GHEA Grapalat"/>
              </w:rPr>
              <w:t xml:space="preserve"> (акций, паев) </w:t>
            </w:r>
            <w:r w:rsidR="005E24DA"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5E24DA" w:rsidRPr="00FD1EE4" w14:paraId="485C95D5" w14:textId="77777777" w:rsidTr="00963FC1">
        <w:trPr>
          <w:trHeight w:val="684"/>
        </w:trPr>
        <w:tc>
          <w:tcPr>
            <w:tcW w:w="4508" w:type="dxa"/>
            <w:shd w:val="clear" w:color="auto" w:fill="D9E2F3"/>
            <w:vAlign w:val="center"/>
          </w:tcPr>
          <w:p w14:paraId="7B6F13C1" w14:textId="77777777" w:rsidR="005E24DA" w:rsidRPr="00FD1EE4" w:rsidRDefault="005E24DA" w:rsidP="007F31CF">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vAlign w:val="center"/>
          </w:tcPr>
          <w:p w14:paraId="6F55C467" w14:textId="77777777" w:rsidR="005E24DA" w:rsidRPr="00FD1EE4" w:rsidRDefault="005E24DA" w:rsidP="007F31CF">
            <w:pPr>
              <w:rPr>
                <w:rFonts w:ascii="GHEA Grapalat" w:eastAsia="GHEA Grapalat" w:hAnsi="GHEA Grapalat" w:cs="GHEA Grapalat"/>
              </w:rPr>
            </w:pPr>
          </w:p>
        </w:tc>
      </w:tr>
      <w:tr w:rsidR="005E24DA" w:rsidRPr="00FD1EE4" w14:paraId="64DC60E3" w14:textId="77777777" w:rsidTr="00963FC1">
        <w:trPr>
          <w:trHeight w:val="1282"/>
        </w:trPr>
        <w:tc>
          <w:tcPr>
            <w:tcW w:w="4508" w:type="dxa"/>
            <w:shd w:val="clear" w:color="auto" w:fill="D9E2F3"/>
            <w:vAlign w:val="center"/>
          </w:tcPr>
          <w:p w14:paraId="22ECF44E" w14:textId="77777777" w:rsidR="005E24DA" w:rsidRPr="00FD1EE4" w:rsidRDefault="005E24DA" w:rsidP="007F31CF">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77652BB3" w14:textId="77777777" w:rsidR="005E24DA" w:rsidRPr="00C843BA" w:rsidRDefault="00000000" w:rsidP="007F31CF">
            <w:pPr>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5E24DA" w:rsidRPr="00FD1EE4">
                  <w:rPr>
                    <w:rFonts w:ascii="Segoe UI Symbol" w:eastAsia="MS Gothic" w:hAnsi="Segoe UI Symbol" w:cs="Segoe UI Symbol"/>
                  </w:rPr>
                  <w:t>☐</w:t>
                </w:r>
              </w:sdtContent>
            </w:sdt>
            <w:r w:rsidR="005E24DA" w:rsidRPr="00FD1EE4">
              <w:rPr>
                <w:rFonts w:ascii="GHEA Grapalat" w:eastAsia="GHEA Grapalat" w:hAnsi="GHEA Grapalat" w:cs="GHEA Grapalat"/>
              </w:rPr>
              <w:tab/>
            </w:r>
            <w:r w:rsidR="005E24DA">
              <w:rPr>
                <w:rFonts w:ascii="GHEA Grapalat" w:eastAsia="GHEA Grapalat" w:hAnsi="GHEA Grapalat" w:cs="GHEA Grapalat"/>
              </w:rPr>
              <w:t>Прямое участие</w:t>
            </w:r>
          </w:p>
          <w:p w14:paraId="7F4A6A49" w14:textId="77777777" w:rsidR="005E24DA" w:rsidRPr="00C843BA" w:rsidRDefault="00000000" w:rsidP="007F31CF">
            <w:pPr>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5E24DA" w:rsidRPr="00FD1EE4">
                  <w:rPr>
                    <w:rFonts w:ascii="Segoe UI Symbol" w:eastAsia="MS Gothic" w:hAnsi="Segoe UI Symbol" w:cs="Segoe UI Symbol"/>
                  </w:rPr>
                  <w:t>☐</w:t>
                </w:r>
              </w:sdtContent>
            </w:sdt>
            <w:r w:rsidR="005E24DA" w:rsidRPr="00FD1EE4">
              <w:rPr>
                <w:rFonts w:ascii="GHEA Grapalat" w:eastAsia="GHEA Grapalat" w:hAnsi="GHEA Grapalat" w:cs="GHEA Grapalat"/>
              </w:rPr>
              <w:tab/>
            </w:r>
            <w:r w:rsidR="005E24DA">
              <w:rPr>
                <w:rFonts w:ascii="GHEA Grapalat" w:eastAsia="GHEA Grapalat" w:hAnsi="GHEA Grapalat" w:cs="GHEA Grapalat"/>
              </w:rPr>
              <w:t>Косвенное участие</w:t>
            </w:r>
          </w:p>
        </w:tc>
      </w:tr>
      <w:tr w:rsidR="005E24DA" w:rsidRPr="00FD1EE4" w14:paraId="7730A304" w14:textId="77777777" w:rsidTr="00963FC1">
        <w:tc>
          <w:tcPr>
            <w:tcW w:w="9016" w:type="dxa"/>
            <w:gridSpan w:val="2"/>
            <w:vAlign w:val="center"/>
          </w:tcPr>
          <w:p w14:paraId="757DD3BB" w14:textId="77777777" w:rsidR="005E24DA" w:rsidRPr="00FD1EE4" w:rsidRDefault="00000000" w:rsidP="007F31CF">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5E24DA" w:rsidRPr="00FD1EE4">
                  <w:rPr>
                    <w:rFonts w:ascii="Segoe UI Symbol" w:eastAsia="MS Gothic" w:hAnsi="Segoe UI Symbol" w:cs="Segoe UI Symbol"/>
                  </w:rPr>
                  <w:t>☐</w:t>
                </w:r>
              </w:sdtContent>
            </w:sdt>
            <w:r w:rsidR="005E24DA" w:rsidRPr="00FD1EE4">
              <w:rPr>
                <w:rFonts w:ascii="GHEA Grapalat" w:eastAsia="GHEA Grapalat" w:hAnsi="GHEA Grapalat" w:cs="GHEA Grapalat"/>
              </w:rPr>
              <w:tab/>
            </w:r>
            <w:r w:rsidR="005E24DA" w:rsidRPr="00D654B4">
              <w:rPr>
                <w:rFonts w:ascii="GHEA Grapalat" w:eastAsia="GHEA Grapalat" w:hAnsi="GHEA Grapalat" w:cs="GHEA Grapalat"/>
                <w:lang w:val="hy-AM"/>
              </w:rPr>
              <w:t>б</w:t>
            </w:r>
            <w:r w:rsidR="005E24DA" w:rsidRPr="00D654B4">
              <w:rPr>
                <w:rFonts w:eastAsia="Cambria Math"/>
              </w:rPr>
              <w:t>․</w:t>
            </w:r>
            <w:r w:rsidR="005E24DA" w:rsidRPr="00D654B4">
              <w:rPr>
                <w:rFonts w:ascii="GHEA Grapalat" w:eastAsia="Cambria Math" w:hAnsi="GHEA Grapalat" w:cs="Cambria Math"/>
              </w:rPr>
              <w:t xml:space="preserve"> </w:t>
            </w:r>
            <w:r w:rsidR="005E24DA" w:rsidRPr="00D654B4">
              <w:rPr>
                <w:rFonts w:ascii="GHEA Grapalat" w:eastAsia="GHEA Grapalat" w:hAnsi="GHEA Grapalat" w:cs="GHEA Grapalat"/>
              </w:rPr>
              <w:t xml:space="preserve">имеет право назначать или </w:t>
            </w:r>
            <w:r w:rsidR="005E24DA" w:rsidRPr="00D654B4">
              <w:rPr>
                <w:rFonts w:ascii="GHEA Grapalat" w:eastAsia="GHEA Grapalat" w:hAnsi="GHEA Grapalat" w:cs="GHEA Grapalat"/>
                <w:lang w:eastAsia="hy-AM"/>
              </w:rPr>
              <w:t>освобождать</w:t>
            </w:r>
            <w:r w:rsidR="005E24DA" w:rsidRPr="00D654B4">
              <w:rPr>
                <w:rFonts w:ascii="GHEA Grapalat" w:eastAsia="GHEA Grapalat" w:hAnsi="GHEA Grapalat" w:cs="GHEA Grapalat"/>
              </w:rPr>
              <w:t xml:space="preserve"> большинство членов органов управления юридического лица</w:t>
            </w:r>
          </w:p>
        </w:tc>
      </w:tr>
      <w:tr w:rsidR="005E24DA" w:rsidRPr="00FD1EE4" w14:paraId="0FDA7D31" w14:textId="77777777" w:rsidTr="00963FC1">
        <w:tc>
          <w:tcPr>
            <w:tcW w:w="9016" w:type="dxa"/>
            <w:gridSpan w:val="2"/>
            <w:vAlign w:val="center"/>
          </w:tcPr>
          <w:p w14:paraId="1FEADAD9" w14:textId="77777777" w:rsidR="005E24DA" w:rsidRPr="00FD1EE4" w:rsidRDefault="00000000" w:rsidP="007F31CF">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5E24DA" w:rsidRPr="00FD1EE4">
                  <w:rPr>
                    <w:rFonts w:ascii="Segoe UI Symbol" w:eastAsia="MS Gothic" w:hAnsi="Segoe UI Symbol" w:cs="Segoe UI Symbol"/>
                  </w:rPr>
                  <w:t>☐</w:t>
                </w:r>
              </w:sdtContent>
            </w:sdt>
            <w:r w:rsidR="005E24DA" w:rsidRPr="00FD1EE4">
              <w:rPr>
                <w:rFonts w:ascii="GHEA Grapalat" w:eastAsia="GHEA Grapalat" w:hAnsi="GHEA Grapalat" w:cs="GHEA Grapalat"/>
              </w:rPr>
              <w:tab/>
            </w:r>
            <w:r w:rsidR="005E24DA" w:rsidRPr="001104ED">
              <w:rPr>
                <w:rFonts w:ascii="GHEA Grapalat" w:eastAsia="GHEA Grapalat" w:hAnsi="GHEA Grapalat" w:cs="GHEA Grapalat"/>
                <w:lang w:val="hy-AM"/>
              </w:rPr>
              <w:t>в</w:t>
            </w:r>
            <w:r w:rsidR="005E24DA" w:rsidRPr="00FD1EE4">
              <w:rPr>
                <w:rFonts w:eastAsia="Cambria Math"/>
              </w:rPr>
              <w:t>․</w:t>
            </w:r>
            <w:r w:rsidR="005E24DA" w:rsidRPr="00FD1EE4">
              <w:rPr>
                <w:rFonts w:ascii="GHEA Grapalat" w:eastAsia="Cambria Math" w:hAnsi="GHEA Grapalat" w:cs="Cambria Math"/>
              </w:rPr>
              <w:t xml:space="preserve"> </w:t>
            </w:r>
            <w:r w:rsidR="005E24DA"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5E24DA" w:rsidRPr="00FD1EE4" w14:paraId="720F9458" w14:textId="77777777" w:rsidTr="00963FC1">
        <w:tc>
          <w:tcPr>
            <w:tcW w:w="9016" w:type="dxa"/>
            <w:gridSpan w:val="2"/>
            <w:vAlign w:val="center"/>
          </w:tcPr>
          <w:p w14:paraId="4C0189C8" w14:textId="77777777" w:rsidR="005E24DA" w:rsidRPr="00FD1EE4" w:rsidRDefault="00000000" w:rsidP="007F31CF">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5E24DA" w:rsidRPr="00FD1EE4">
                  <w:rPr>
                    <w:rFonts w:ascii="Segoe UI Symbol" w:eastAsia="MS Gothic" w:hAnsi="Segoe UI Symbol" w:cs="Segoe UI Symbol"/>
                  </w:rPr>
                  <w:t>☐</w:t>
                </w:r>
              </w:sdtContent>
            </w:sdt>
            <w:r w:rsidR="005E24DA" w:rsidRPr="00FD1EE4">
              <w:rPr>
                <w:rFonts w:ascii="GHEA Grapalat" w:eastAsia="GHEA Grapalat" w:hAnsi="GHEA Grapalat" w:cs="GHEA Grapalat"/>
              </w:rPr>
              <w:tab/>
            </w:r>
            <w:r w:rsidR="005E24DA" w:rsidRPr="009839CB">
              <w:rPr>
                <w:rFonts w:ascii="GHEA Grapalat" w:eastAsia="GHEA Grapalat" w:hAnsi="GHEA Grapalat" w:cs="GHEA Grapalat"/>
                <w:lang w:val="hy-AM"/>
              </w:rPr>
              <w:t>г</w:t>
            </w:r>
            <w:r w:rsidR="005E24DA" w:rsidRPr="00FD1EE4">
              <w:rPr>
                <w:rFonts w:eastAsia="Cambria Math"/>
              </w:rPr>
              <w:t>․</w:t>
            </w:r>
            <w:r w:rsidR="005E24DA" w:rsidRPr="00FD1EE4">
              <w:rPr>
                <w:rFonts w:ascii="GHEA Grapalat" w:eastAsia="Cambria Math" w:hAnsi="GHEA Grapalat" w:cs="Cambria Math"/>
              </w:rPr>
              <w:t xml:space="preserve"> </w:t>
            </w:r>
            <w:r w:rsidR="005E24DA" w:rsidRPr="00F84F06">
              <w:rPr>
                <w:rFonts w:ascii="GHEA Grapalat" w:eastAsia="GHEA Grapalat" w:hAnsi="GHEA Grapalat" w:cs="GHEA Grapalat"/>
              </w:rPr>
              <w:t xml:space="preserve">осуществляет реальный (фактический) контроль за юридическим лицом </w:t>
            </w:r>
            <w:r w:rsidR="005E24DA">
              <w:rPr>
                <w:rFonts w:ascii="GHEA Grapalat" w:eastAsia="GHEA Grapalat" w:hAnsi="GHEA Grapalat" w:cs="GHEA Grapalat"/>
              </w:rPr>
              <w:t>иными</w:t>
            </w:r>
            <w:r w:rsidR="005E24DA" w:rsidRPr="00F84F06">
              <w:rPr>
                <w:rFonts w:ascii="GHEA Grapalat" w:eastAsia="GHEA Grapalat" w:hAnsi="GHEA Grapalat" w:cs="GHEA Grapalat"/>
              </w:rPr>
              <w:t xml:space="preserve"> средствами</w:t>
            </w:r>
          </w:p>
        </w:tc>
      </w:tr>
      <w:tr w:rsidR="005E24DA" w:rsidRPr="00FD1EE4" w14:paraId="521EE32E" w14:textId="77777777" w:rsidTr="00963FC1">
        <w:tc>
          <w:tcPr>
            <w:tcW w:w="9016" w:type="dxa"/>
            <w:gridSpan w:val="2"/>
            <w:vAlign w:val="center"/>
          </w:tcPr>
          <w:p w14:paraId="5ABAFA3D" w14:textId="77777777" w:rsidR="005E24DA" w:rsidRPr="00FD1EE4" w:rsidRDefault="00000000" w:rsidP="007F31CF">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5E24DA" w:rsidRPr="00FD1EE4">
                  <w:rPr>
                    <w:rFonts w:ascii="Segoe UI Symbol" w:eastAsia="MS Gothic" w:hAnsi="Segoe UI Symbol" w:cs="Segoe UI Symbol"/>
                  </w:rPr>
                  <w:t>☐</w:t>
                </w:r>
              </w:sdtContent>
            </w:sdt>
            <w:r w:rsidR="005E24DA" w:rsidRPr="00FD1EE4">
              <w:rPr>
                <w:rFonts w:ascii="GHEA Grapalat" w:eastAsia="GHEA Grapalat" w:hAnsi="GHEA Grapalat" w:cs="GHEA Grapalat"/>
              </w:rPr>
              <w:tab/>
            </w:r>
            <w:r w:rsidR="005E24DA" w:rsidRPr="00331D0E">
              <w:rPr>
                <w:rFonts w:ascii="GHEA Grapalat" w:eastAsia="GHEA Grapalat" w:hAnsi="GHEA Grapalat" w:cs="GHEA Grapalat"/>
                <w:lang w:val="hy-AM"/>
              </w:rPr>
              <w:t>д</w:t>
            </w:r>
            <w:r w:rsidR="005E24DA" w:rsidRPr="00FD1EE4">
              <w:rPr>
                <w:rFonts w:eastAsia="Cambria Math"/>
              </w:rPr>
              <w:t>․</w:t>
            </w:r>
            <w:r w:rsidR="005E24DA" w:rsidRPr="00FD1EE4">
              <w:rPr>
                <w:rFonts w:ascii="GHEA Grapalat" w:eastAsia="Cambria Math" w:hAnsi="GHEA Grapalat" w:cs="Cambria Math"/>
              </w:rPr>
              <w:t xml:space="preserve"> </w:t>
            </w:r>
            <w:r w:rsidR="005E24DA"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5E24DA" w:rsidRPr="00F36505">
              <w:rPr>
                <w:rFonts w:ascii="GHEA Grapalat" w:eastAsia="GHEA Grapalat" w:hAnsi="GHEA Grapalat" w:cs="GHEA Grapalat"/>
              </w:rPr>
              <w:t xml:space="preserve"> "а" - "г"</w:t>
            </w:r>
          </w:p>
        </w:tc>
      </w:tr>
    </w:tbl>
    <w:p w14:paraId="05FE4091" w14:textId="77777777" w:rsidR="005E24DA" w:rsidRPr="00FD1EE4" w:rsidRDefault="005E24DA" w:rsidP="007F31CF">
      <w:pPr>
        <w:numPr>
          <w:ilvl w:val="1"/>
          <w:numId w:val="24"/>
        </w:numPr>
        <w:pBdr>
          <w:top w:val="nil"/>
          <w:left w:val="nil"/>
          <w:bottom w:val="nil"/>
          <w:right w:val="nil"/>
          <w:between w:val="nil"/>
        </w:pBdr>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E24DA" w:rsidRPr="00FD1EE4" w14:paraId="32037D29" w14:textId="77777777" w:rsidTr="00963FC1">
        <w:tc>
          <w:tcPr>
            <w:tcW w:w="2837" w:type="dxa"/>
            <w:shd w:val="clear" w:color="auto" w:fill="D9E2F3"/>
            <w:vAlign w:val="center"/>
          </w:tcPr>
          <w:p w14:paraId="05FFC0E3" w14:textId="77777777" w:rsidR="005E24DA" w:rsidRPr="00FD1EE4" w:rsidRDefault="005E24DA" w:rsidP="007F31CF">
            <w:pPr>
              <w:numPr>
                <w:ilvl w:val="2"/>
                <w:numId w:val="24"/>
              </w:numPr>
              <w:pBdr>
                <w:top w:val="nil"/>
                <w:left w:val="nil"/>
                <w:bottom w:val="nil"/>
                <w:right w:val="nil"/>
                <w:between w:val="nil"/>
              </w:pBdr>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3F977F82" w14:textId="77777777" w:rsidR="005E24DA" w:rsidRPr="00FD1EE4" w:rsidRDefault="005E24DA" w:rsidP="007F31CF">
            <w:pPr>
              <w:rPr>
                <w:rFonts w:ascii="GHEA Grapalat" w:eastAsia="GHEA Grapalat" w:hAnsi="GHEA Grapalat" w:cs="GHEA Grapalat"/>
              </w:rPr>
            </w:pPr>
          </w:p>
        </w:tc>
      </w:tr>
      <w:tr w:rsidR="005E24DA" w:rsidRPr="00FD1EE4" w14:paraId="3FD160AB" w14:textId="77777777" w:rsidTr="00963FC1">
        <w:tc>
          <w:tcPr>
            <w:tcW w:w="2837" w:type="dxa"/>
            <w:shd w:val="clear" w:color="auto" w:fill="D9E2F3"/>
            <w:vAlign w:val="center"/>
          </w:tcPr>
          <w:p w14:paraId="4AE56D0E" w14:textId="77777777" w:rsidR="005E24DA" w:rsidRPr="00FD1EE4" w:rsidRDefault="005E24DA" w:rsidP="007F31CF">
            <w:pPr>
              <w:numPr>
                <w:ilvl w:val="2"/>
                <w:numId w:val="24"/>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5E957FC9" w14:textId="77777777" w:rsidR="005E24DA" w:rsidRPr="00B23852" w:rsidRDefault="00000000" w:rsidP="007F31CF">
            <w:pPr>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5E24DA" w:rsidRPr="00FD1EE4">
                  <w:rPr>
                    <w:rFonts w:ascii="Segoe UI Symbol" w:eastAsia="MS Gothic" w:hAnsi="Segoe UI Symbol" w:cs="Segoe UI Symbol"/>
                  </w:rPr>
                  <w:t>☐</w:t>
                </w:r>
              </w:sdtContent>
            </w:sdt>
            <w:r w:rsidR="005E24DA" w:rsidRPr="00FD1EE4">
              <w:rPr>
                <w:rFonts w:ascii="GHEA Grapalat" w:eastAsia="GHEA Grapalat" w:hAnsi="GHEA Grapalat" w:cs="GHEA Grapalat"/>
              </w:rPr>
              <w:tab/>
            </w:r>
            <w:r w:rsidR="005E24DA">
              <w:rPr>
                <w:rFonts w:ascii="GHEA Grapalat" w:eastAsia="GHEA Grapalat" w:hAnsi="GHEA Grapalat" w:cs="GHEA Grapalat"/>
              </w:rPr>
              <w:t>Отдельно</w:t>
            </w:r>
          </w:p>
          <w:p w14:paraId="285429B9" w14:textId="77777777" w:rsidR="005E24DA" w:rsidRPr="00FD1EE4" w:rsidRDefault="00000000" w:rsidP="007F31C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5E24DA" w:rsidRPr="00FD1EE4">
                  <w:rPr>
                    <w:rFonts w:ascii="Segoe UI Symbol" w:eastAsia="MS Gothic" w:hAnsi="Segoe UI Symbol" w:cs="Segoe UI Symbol"/>
                  </w:rPr>
                  <w:t>☐</w:t>
                </w:r>
              </w:sdtContent>
            </w:sdt>
            <w:r w:rsidR="005E24DA" w:rsidRPr="00FD1EE4">
              <w:rPr>
                <w:rFonts w:ascii="GHEA Grapalat" w:eastAsia="GHEA Grapalat" w:hAnsi="GHEA Grapalat" w:cs="GHEA Grapalat"/>
              </w:rPr>
              <w:tab/>
            </w:r>
            <w:r w:rsidR="005E24DA" w:rsidRPr="005558FC">
              <w:rPr>
                <w:rFonts w:ascii="GHEA Grapalat" w:eastAsia="GHEA Grapalat" w:hAnsi="GHEA Grapalat" w:cs="GHEA Grapalat"/>
              </w:rPr>
              <w:t>Совместно с аффилированными лицами</w:t>
            </w:r>
          </w:p>
        </w:tc>
      </w:tr>
      <w:tr w:rsidR="005E24DA" w:rsidRPr="00FD1EE4" w14:paraId="151DA95F" w14:textId="77777777" w:rsidTr="00963FC1">
        <w:tc>
          <w:tcPr>
            <w:tcW w:w="2837" w:type="dxa"/>
            <w:shd w:val="clear" w:color="auto" w:fill="D9E2F3"/>
            <w:vAlign w:val="center"/>
          </w:tcPr>
          <w:p w14:paraId="5E765E61" w14:textId="77777777" w:rsidR="005E24DA" w:rsidRPr="00FD1EE4" w:rsidRDefault="005E24DA" w:rsidP="007F31CF">
            <w:pPr>
              <w:numPr>
                <w:ilvl w:val="2"/>
                <w:numId w:val="24"/>
              </w:numPr>
              <w:pBdr>
                <w:top w:val="nil"/>
                <w:left w:val="nil"/>
                <w:bottom w:val="nil"/>
                <w:right w:val="nil"/>
                <w:between w:val="nil"/>
              </w:pBdr>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7E0F9C68" w14:textId="77777777" w:rsidR="005E24DA" w:rsidRPr="005600B4" w:rsidRDefault="00000000" w:rsidP="007F31CF">
            <w:pPr>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5E24DA" w:rsidRPr="00FD1EE4">
                  <w:rPr>
                    <w:rFonts w:ascii="Segoe UI Symbol" w:eastAsia="MS Gothic" w:hAnsi="Segoe UI Symbol" w:cs="Segoe UI Symbol"/>
                  </w:rPr>
                  <w:t>☐</w:t>
                </w:r>
              </w:sdtContent>
            </w:sdt>
            <w:r w:rsidR="005E24DA" w:rsidRPr="00FD1EE4">
              <w:rPr>
                <w:rFonts w:ascii="GHEA Grapalat" w:eastAsia="GHEA Grapalat" w:hAnsi="GHEA Grapalat" w:cs="GHEA Grapalat"/>
              </w:rPr>
              <w:tab/>
            </w:r>
            <w:r w:rsidR="005E24DA">
              <w:rPr>
                <w:rFonts w:ascii="GHEA Grapalat" w:eastAsia="GHEA Grapalat" w:hAnsi="GHEA Grapalat" w:cs="GHEA Grapalat"/>
              </w:rPr>
              <w:t>Да</w:t>
            </w:r>
          </w:p>
          <w:p w14:paraId="37F03492" w14:textId="77777777" w:rsidR="005E24DA" w:rsidRPr="005600B4" w:rsidRDefault="00000000" w:rsidP="007F31CF">
            <w:pPr>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5E24DA" w:rsidRPr="00FD1EE4">
                  <w:rPr>
                    <w:rFonts w:ascii="Segoe UI Symbol" w:eastAsia="MS Gothic" w:hAnsi="Segoe UI Symbol" w:cs="Segoe UI Symbol"/>
                  </w:rPr>
                  <w:t>☐</w:t>
                </w:r>
              </w:sdtContent>
            </w:sdt>
            <w:r w:rsidR="005E24DA" w:rsidRPr="00FD1EE4">
              <w:rPr>
                <w:rFonts w:ascii="GHEA Grapalat" w:eastAsia="GHEA Grapalat" w:hAnsi="GHEA Grapalat" w:cs="GHEA Grapalat"/>
              </w:rPr>
              <w:tab/>
            </w:r>
            <w:r w:rsidR="005E24DA">
              <w:rPr>
                <w:rFonts w:ascii="GHEA Grapalat" w:eastAsia="GHEA Grapalat" w:hAnsi="GHEA Grapalat" w:cs="GHEA Grapalat"/>
              </w:rPr>
              <w:t>Нет</w:t>
            </w:r>
          </w:p>
        </w:tc>
      </w:tr>
    </w:tbl>
    <w:p w14:paraId="2DF75D4E" w14:textId="77777777" w:rsidR="005E24DA" w:rsidRPr="00FD1EE4" w:rsidRDefault="005E24DA" w:rsidP="007F31CF">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E24DA" w:rsidRPr="00FD1EE4" w14:paraId="4D05530C" w14:textId="77777777" w:rsidTr="00963FC1">
        <w:tc>
          <w:tcPr>
            <w:tcW w:w="2837" w:type="dxa"/>
            <w:shd w:val="clear" w:color="auto" w:fill="D9E2F3"/>
            <w:vAlign w:val="center"/>
          </w:tcPr>
          <w:p w14:paraId="05C3513B" w14:textId="77777777" w:rsidR="005E24DA" w:rsidRPr="00FD1EE4" w:rsidRDefault="005E24DA" w:rsidP="007F31CF">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310FFA62" w14:textId="77777777" w:rsidR="005E24DA" w:rsidRPr="00FD1EE4" w:rsidRDefault="005E24DA" w:rsidP="007F31CF">
            <w:pPr>
              <w:rPr>
                <w:rFonts w:ascii="GHEA Grapalat" w:eastAsia="GHEA Grapalat" w:hAnsi="GHEA Grapalat" w:cs="GHEA Grapalat"/>
              </w:rPr>
            </w:pPr>
          </w:p>
        </w:tc>
      </w:tr>
      <w:tr w:rsidR="005E24DA" w:rsidRPr="00FD1EE4" w14:paraId="3F783619" w14:textId="77777777" w:rsidTr="00963FC1">
        <w:tc>
          <w:tcPr>
            <w:tcW w:w="2837" w:type="dxa"/>
            <w:shd w:val="clear" w:color="auto" w:fill="D9E2F3"/>
            <w:vAlign w:val="center"/>
          </w:tcPr>
          <w:p w14:paraId="604FDE35" w14:textId="77777777" w:rsidR="005E24DA" w:rsidRPr="00FD1EE4" w:rsidRDefault="005E24DA" w:rsidP="007F31CF">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730C71D7" w14:textId="77777777" w:rsidR="005E24DA" w:rsidRPr="00FD1EE4" w:rsidRDefault="005E24DA" w:rsidP="007F31CF">
            <w:pPr>
              <w:rPr>
                <w:rFonts w:ascii="GHEA Grapalat" w:eastAsia="GHEA Grapalat" w:hAnsi="GHEA Grapalat" w:cs="GHEA Grapalat"/>
              </w:rPr>
            </w:pPr>
          </w:p>
        </w:tc>
      </w:tr>
    </w:tbl>
    <w:p w14:paraId="01C033A1" w14:textId="77777777" w:rsidR="005E24DA" w:rsidRPr="00FD1EE4" w:rsidRDefault="005E24DA" w:rsidP="007F31CF">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45895319" w14:textId="77777777" w:rsidR="005E24DA" w:rsidRPr="00FD1EE4" w:rsidRDefault="005E24DA" w:rsidP="007F31CF">
      <w:pPr>
        <w:numPr>
          <w:ilvl w:val="0"/>
          <w:numId w:val="24"/>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4045B4FC" w14:textId="77777777" w:rsidR="005E24DA" w:rsidRPr="00FD1EE4" w:rsidRDefault="005E24DA" w:rsidP="007F31CF">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E24DA" w:rsidRPr="00FD1EE4" w14:paraId="31E99A0A" w14:textId="77777777" w:rsidTr="00963FC1">
        <w:tc>
          <w:tcPr>
            <w:tcW w:w="2835" w:type="dxa"/>
            <w:shd w:val="clear" w:color="auto" w:fill="D9E2F3"/>
            <w:vAlign w:val="center"/>
          </w:tcPr>
          <w:p w14:paraId="4D3CFC4A" w14:textId="77777777" w:rsidR="005E24DA" w:rsidRPr="00FD1EE4" w:rsidRDefault="005E24DA" w:rsidP="007F31CF">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7A78D6F" w14:textId="77777777" w:rsidR="005E24DA" w:rsidRPr="00FD1EE4" w:rsidRDefault="005E24DA" w:rsidP="007F31CF">
            <w:pPr>
              <w:rPr>
                <w:rFonts w:ascii="GHEA Grapalat" w:eastAsia="GHEA Grapalat" w:hAnsi="GHEA Grapalat" w:cs="GHEA Grapalat"/>
              </w:rPr>
            </w:pPr>
          </w:p>
        </w:tc>
      </w:tr>
      <w:tr w:rsidR="005E24DA" w:rsidRPr="00FD1EE4" w14:paraId="04FB2C06" w14:textId="77777777" w:rsidTr="00963FC1">
        <w:tc>
          <w:tcPr>
            <w:tcW w:w="2835" w:type="dxa"/>
            <w:shd w:val="clear" w:color="auto" w:fill="D9E2F3"/>
            <w:vAlign w:val="center"/>
          </w:tcPr>
          <w:p w14:paraId="69C74CBE" w14:textId="77777777" w:rsidR="005E24DA" w:rsidRPr="00FD1EE4" w:rsidRDefault="005E24DA" w:rsidP="007F31CF">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1DD8106F" w14:textId="77777777" w:rsidR="005E24DA" w:rsidRPr="00FD1EE4" w:rsidRDefault="005E24DA" w:rsidP="007F31CF">
            <w:pPr>
              <w:rPr>
                <w:rFonts w:ascii="GHEA Grapalat" w:eastAsia="GHEA Grapalat" w:hAnsi="GHEA Grapalat" w:cs="GHEA Grapalat"/>
              </w:rPr>
            </w:pPr>
          </w:p>
        </w:tc>
      </w:tr>
      <w:tr w:rsidR="005E24DA" w:rsidRPr="00FD1EE4" w14:paraId="7A52216E" w14:textId="77777777" w:rsidTr="00963FC1">
        <w:tc>
          <w:tcPr>
            <w:tcW w:w="2835" w:type="dxa"/>
            <w:shd w:val="clear" w:color="auto" w:fill="D9E2F3"/>
            <w:vAlign w:val="center"/>
          </w:tcPr>
          <w:p w14:paraId="32D49069" w14:textId="77777777" w:rsidR="005E24DA" w:rsidRPr="00FD1EE4" w:rsidRDefault="005E24DA" w:rsidP="007F31CF">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1FB4E8C2" w14:textId="77777777" w:rsidR="005E24DA" w:rsidRPr="00FD1EE4" w:rsidRDefault="005E24DA" w:rsidP="007F31CF">
            <w:pPr>
              <w:rPr>
                <w:rFonts w:ascii="GHEA Grapalat" w:eastAsia="GHEA Grapalat" w:hAnsi="GHEA Grapalat" w:cs="GHEA Grapalat"/>
              </w:rPr>
            </w:pPr>
          </w:p>
        </w:tc>
      </w:tr>
      <w:tr w:rsidR="005E24DA" w:rsidRPr="00FD1EE4" w14:paraId="1E5155D4" w14:textId="77777777" w:rsidTr="00963FC1">
        <w:tc>
          <w:tcPr>
            <w:tcW w:w="2835" w:type="dxa"/>
            <w:shd w:val="clear" w:color="auto" w:fill="D9E2F3"/>
            <w:vAlign w:val="center"/>
          </w:tcPr>
          <w:p w14:paraId="3BD979B0" w14:textId="77777777" w:rsidR="005E24DA" w:rsidRPr="00FD1EE4" w:rsidRDefault="005E24DA" w:rsidP="007F31CF">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11E312D" w14:textId="77777777" w:rsidR="005E24DA" w:rsidRPr="00FD1EE4" w:rsidRDefault="005E24DA" w:rsidP="007F31CF">
            <w:pPr>
              <w:rPr>
                <w:rFonts w:ascii="GHEA Grapalat" w:eastAsia="GHEA Grapalat" w:hAnsi="GHEA Grapalat" w:cs="GHEA Grapalat"/>
              </w:rPr>
            </w:pPr>
          </w:p>
        </w:tc>
      </w:tr>
      <w:tr w:rsidR="005E24DA" w:rsidRPr="00FD1EE4" w14:paraId="07457BF9" w14:textId="77777777" w:rsidTr="00963FC1">
        <w:tc>
          <w:tcPr>
            <w:tcW w:w="2835" w:type="dxa"/>
            <w:shd w:val="clear" w:color="auto" w:fill="D9E2F3"/>
            <w:vAlign w:val="center"/>
          </w:tcPr>
          <w:p w14:paraId="31566E9F" w14:textId="77777777" w:rsidR="005E24DA" w:rsidRPr="00FD1EE4" w:rsidRDefault="005E24DA" w:rsidP="007F31CF">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BDEA3F9" w14:textId="77777777" w:rsidR="005E24DA" w:rsidRPr="00FD1EE4" w:rsidRDefault="005E24DA" w:rsidP="007F31CF">
            <w:pPr>
              <w:rPr>
                <w:rFonts w:ascii="GHEA Grapalat" w:eastAsia="GHEA Grapalat" w:hAnsi="GHEA Grapalat" w:cs="GHEA Grapalat"/>
              </w:rPr>
            </w:pPr>
          </w:p>
        </w:tc>
      </w:tr>
      <w:tr w:rsidR="005E24DA" w:rsidRPr="00FD1EE4" w14:paraId="064F0A46" w14:textId="77777777" w:rsidTr="00963FC1">
        <w:tc>
          <w:tcPr>
            <w:tcW w:w="2835" w:type="dxa"/>
            <w:shd w:val="clear" w:color="auto" w:fill="D9E2F3"/>
            <w:vAlign w:val="center"/>
          </w:tcPr>
          <w:p w14:paraId="0FB1C43F" w14:textId="77777777" w:rsidR="005E24DA" w:rsidRPr="00FD1EE4" w:rsidRDefault="005E24DA" w:rsidP="007F31CF">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31C24E9F" w14:textId="77777777" w:rsidR="005E24DA" w:rsidRPr="00FD1EE4" w:rsidRDefault="005E24DA" w:rsidP="007F31CF">
            <w:pPr>
              <w:rPr>
                <w:rFonts w:ascii="GHEA Grapalat" w:eastAsia="GHEA Grapalat" w:hAnsi="GHEA Grapalat" w:cs="GHEA Grapalat"/>
              </w:rPr>
            </w:pPr>
          </w:p>
        </w:tc>
      </w:tr>
      <w:tr w:rsidR="005E24DA" w:rsidRPr="00FD1EE4" w14:paraId="05FE7FA8" w14:textId="77777777" w:rsidTr="00963FC1">
        <w:tc>
          <w:tcPr>
            <w:tcW w:w="2835" w:type="dxa"/>
            <w:shd w:val="clear" w:color="auto" w:fill="D9E2F3"/>
            <w:vAlign w:val="center"/>
          </w:tcPr>
          <w:p w14:paraId="2149D11C" w14:textId="77777777" w:rsidR="005E24DA" w:rsidRPr="00FD1EE4" w:rsidRDefault="005E24DA" w:rsidP="007F31CF">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7E7E30F" w14:textId="77777777" w:rsidR="005E24DA" w:rsidRPr="00FD1EE4" w:rsidRDefault="005E24DA" w:rsidP="007F31CF">
            <w:pPr>
              <w:rPr>
                <w:rFonts w:ascii="GHEA Grapalat" w:eastAsia="GHEA Grapalat" w:hAnsi="GHEA Grapalat" w:cs="GHEA Grapalat"/>
              </w:rPr>
            </w:pPr>
          </w:p>
        </w:tc>
      </w:tr>
    </w:tbl>
    <w:p w14:paraId="0F741545" w14:textId="77777777" w:rsidR="005E24DA" w:rsidRPr="00FD1EE4" w:rsidRDefault="005E24DA" w:rsidP="007F31CF">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E24DA" w:rsidRPr="00FD1EE4" w14:paraId="4FFB1D58" w14:textId="77777777" w:rsidTr="00963FC1">
        <w:trPr>
          <w:trHeight w:val="853"/>
        </w:trPr>
        <w:tc>
          <w:tcPr>
            <w:tcW w:w="2835" w:type="dxa"/>
            <w:vMerge w:val="restart"/>
            <w:shd w:val="clear" w:color="auto" w:fill="D9E2F3"/>
            <w:vAlign w:val="center"/>
          </w:tcPr>
          <w:p w14:paraId="7360A53F" w14:textId="77777777" w:rsidR="005E24DA" w:rsidRPr="00FD1EE4" w:rsidRDefault="005E24DA" w:rsidP="007F31CF">
            <w:pPr>
              <w:numPr>
                <w:ilvl w:val="2"/>
                <w:numId w:val="24"/>
              </w:numPr>
              <w:pBdr>
                <w:top w:val="nil"/>
                <w:left w:val="nil"/>
                <w:bottom w:val="nil"/>
                <w:right w:val="nil"/>
                <w:between w:val="nil"/>
              </w:pBdr>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DB05008" w14:textId="77777777" w:rsidR="005E24DA" w:rsidRPr="00FD1EE4" w:rsidRDefault="005E24DA" w:rsidP="007F31CF">
            <w:pPr>
              <w:rPr>
                <w:rFonts w:ascii="GHEA Grapalat" w:eastAsia="GHEA Grapalat" w:hAnsi="GHEA Grapalat" w:cs="GHEA Grapalat"/>
              </w:rPr>
            </w:pPr>
          </w:p>
        </w:tc>
      </w:tr>
      <w:tr w:rsidR="005E24DA" w:rsidRPr="00FD1EE4" w14:paraId="54598507" w14:textId="77777777" w:rsidTr="00963FC1">
        <w:trPr>
          <w:trHeight w:val="850"/>
        </w:trPr>
        <w:tc>
          <w:tcPr>
            <w:tcW w:w="2835" w:type="dxa"/>
            <w:vMerge/>
            <w:shd w:val="clear" w:color="auto" w:fill="D9E2F3"/>
            <w:vAlign w:val="center"/>
          </w:tcPr>
          <w:p w14:paraId="6FA19C05" w14:textId="77777777" w:rsidR="005E24DA" w:rsidRPr="00FD1EE4" w:rsidRDefault="005E24DA" w:rsidP="007F31CF">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5EB70F7" w14:textId="77777777" w:rsidR="005E24DA" w:rsidRPr="00FD1EE4" w:rsidRDefault="005E24DA" w:rsidP="007F31CF">
            <w:pPr>
              <w:rPr>
                <w:rFonts w:ascii="GHEA Grapalat" w:eastAsia="GHEA Grapalat" w:hAnsi="GHEA Grapalat" w:cs="GHEA Grapalat"/>
              </w:rPr>
            </w:pPr>
          </w:p>
        </w:tc>
      </w:tr>
      <w:tr w:rsidR="005E24DA" w:rsidRPr="00FD1EE4" w14:paraId="01E15857" w14:textId="77777777" w:rsidTr="00963FC1">
        <w:trPr>
          <w:trHeight w:val="850"/>
        </w:trPr>
        <w:tc>
          <w:tcPr>
            <w:tcW w:w="2835" w:type="dxa"/>
            <w:vMerge/>
            <w:shd w:val="clear" w:color="auto" w:fill="D9E2F3"/>
            <w:vAlign w:val="center"/>
          </w:tcPr>
          <w:p w14:paraId="09513A75" w14:textId="77777777" w:rsidR="005E24DA" w:rsidRPr="00FD1EE4" w:rsidRDefault="005E24DA" w:rsidP="007F31CF">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3C56F9" w14:textId="77777777" w:rsidR="005E24DA" w:rsidRPr="00FD1EE4" w:rsidRDefault="005E24DA" w:rsidP="007F31CF">
            <w:pPr>
              <w:rPr>
                <w:rFonts w:ascii="GHEA Grapalat" w:eastAsia="GHEA Grapalat" w:hAnsi="GHEA Grapalat" w:cs="GHEA Grapalat"/>
              </w:rPr>
            </w:pPr>
          </w:p>
        </w:tc>
      </w:tr>
      <w:tr w:rsidR="005E24DA" w:rsidRPr="00FD1EE4" w14:paraId="413500E6" w14:textId="77777777" w:rsidTr="00963FC1">
        <w:trPr>
          <w:trHeight w:val="850"/>
        </w:trPr>
        <w:tc>
          <w:tcPr>
            <w:tcW w:w="2835" w:type="dxa"/>
            <w:vMerge/>
            <w:shd w:val="clear" w:color="auto" w:fill="D9E2F3"/>
            <w:vAlign w:val="center"/>
          </w:tcPr>
          <w:p w14:paraId="3D06B8D4" w14:textId="77777777" w:rsidR="005E24DA" w:rsidRPr="00FD1EE4" w:rsidRDefault="005E24DA" w:rsidP="007F31CF">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5ED71D6" w14:textId="77777777" w:rsidR="005E24DA" w:rsidRPr="00FD1EE4" w:rsidRDefault="005E24DA" w:rsidP="007F31CF">
            <w:pPr>
              <w:rPr>
                <w:rFonts w:ascii="GHEA Grapalat" w:eastAsia="GHEA Grapalat" w:hAnsi="GHEA Grapalat" w:cs="GHEA Grapalat"/>
              </w:rPr>
            </w:pPr>
          </w:p>
        </w:tc>
      </w:tr>
      <w:tr w:rsidR="005E24DA" w:rsidRPr="00FD1EE4" w14:paraId="4B504504" w14:textId="77777777" w:rsidTr="00963FC1">
        <w:trPr>
          <w:trHeight w:val="850"/>
        </w:trPr>
        <w:tc>
          <w:tcPr>
            <w:tcW w:w="2835" w:type="dxa"/>
            <w:vMerge/>
            <w:shd w:val="clear" w:color="auto" w:fill="D9E2F3"/>
            <w:vAlign w:val="center"/>
          </w:tcPr>
          <w:p w14:paraId="29704F73" w14:textId="77777777" w:rsidR="005E24DA" w:rsidRPr="00FD1EE4" w:rsidRDefault="005E24DA" w:rsidP="007F31CF">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4A4A4BA" w14:textId="77777777" w:rsidR="005E24DA" w:rsidRPr="00FD1EE4" w:rsidRDefault="005E24DA" w:rsidP="007F31CF">
            <w:pPr>
              <w:rPr>
                <w:rFonts w:ascii="GHEA Grapalat" w:eastAsia="GHEA Grapalat" w:hAnsi="GHEA Grapalat" w:cs="GHEA Grapalat"/>
              </w:rPr>
            </w:pPr>
          </w:p>
        </w:tc>
      </w:tr>
    </w:tbl>
    <w:p w14:paraId="6174954D" w14:textId="77777777" w:rsidR="005E24DA" w:rsidRDefault="005E24DA" w:rsidP="007F31CF">
      <w:pPr>
        <w:numPr>
          <w:ilvl w:val="1"/>
          <w:numId w:val="24"/>
        </w:numPr>
        <w:pBdr>
          <w:top w:val="nil"/>
          <w:left w:val="nil"/>
          <w:bottom w:val="nil"/>
          <w:right w:val="nil"/>
          <w:between w:val="nil"/>
        </w:pBdr>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E24DA" w:rsidRPr="00FD1EE4" w14:paraId="3F4A8718" w14:textId="77777777" w:rsidTr="00963FC1">
        <w:tc>
          <w:tcPr>
            <w:tcW w:w="2835" w:type="dxa"/>
            <w:shd w:val="clear" w:color="auto" w:fill="D9E2F3"/>
            <w:vAlign w:val="center"/>
          </w:tcPr>
          <w:p w14:paraId="5090858F" w14:textId="77777777" w:rsidR="005E24DA" w:rsidRPr="00FD1EE4" w:rsidRDefault="005E24DA" w:rsidP="007F31CF">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5360AFF1" w14:textId="77777777" w:rsidR="005E24DA" w:rsidRPr="00FD1EE4" w:rsidRDefault="005E24DA" w:rsidP="007F31CF">
            <w:pPr>
              <w:rPr>
                <w:rFonts w:ascii="GHEA Grapalat" w:eastAsia="GHEA Grapalat" w:hAnsi="GHEA Grapalat" w:cs="GHEA Grapalat"/>
              </w:rPr>
            </w:pPr>
          </w:p>
        </w:tc>
      </w:tr>
      <w:tr w:rsidR="005E24DA" w:rsidRPr="00FD1EE4" w14:paraId="7E0E46A1" w14:textId="77777777" w:rsidTr="00963FC1">
        <w:tc>
          <w:tcPr>
            <w:tcW w:w="2835" w:type="dxa"/>
            <w:shd w:val="clear" w:color="auto" w:fill="D9E2F3"/>
            <w:vAlign w:val="center"/>
          </w:tcPr>
          <w:p w14:paraId="292D75B1" w14:textId="77777777" w:rsidR="005E24DA" w:rsidRPr="00FD1EE4" w:rsidRDefault="005E24DA" w:rsidP="007F31CF">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5008D633" w14:textId="77777777" w:rsidR="005E24DA" w:rsidRPr="00FD1EE4" w:rsidRDefault="005E24DA" w:rsidP="007F31CF">
            <w:pPr>
              <w:rPr>
                <w:rFonts w:ascii="GHEA Grapalat" w:eastAsia="GHEA Grapalat" w:hAnsi="GHEA Grapalat" w:cs="GHEA Grapalat"/>
              </w:rPr>
            </w:pPr>
          </w:p>
        </w:tc>
      </w:tr>
    </w:tbl>
    <w:p w14:paraId="04B8821B" w14:textId="77777777" w:rsidR="005E24DA" w:rsidRPr="00FD1EE4" w:rsidRDefault="005E24DA" w:rsidP="007F31CF">
      <w:pPr>
        <w:pBdr>
          <w:top w:val="nil"/>
          <w:left w:val="nil"/>
          <w:bottom w:val="nil"/>
          <w:right w:val="nil"/>
          <w:between w:val="nil"/>
        </w:pBdr>
        <w:rPr>
          <w:rFonts w:ascii="GHEA Grapalat" w:eastAsia="GHEA Grapalat" w:hAnsi="GHEA Grapalat" w:cs="GHEA Grapalat"/>
          <w:i/>
        </w:rPr>
      </w:pPr>
      <w:r w:rsidRPr="00FD1EE4">
        <w:rPr>
          <w:rFonts w:ascii="GHEA Grapalat" w:eastAsia="GHEA Grapalat" w:hAnsi="GHEA Grapalat" w:cs="GHEA Grapalat"/>
          <w:i/>
        </w:rPr>
        <w:br w:type="page"/>
      </w:r>
    </w:p>
    <w:p w14:paraId="356403C6" w14:textId="77777777" w:rsidR="005E24DA" w:rsidRPr="00E86814" w:rsidRDefault="005E24DA" w:rsidP="007F31CF">
      <w:pPr>
        <w:pStyle w:val="ListParagraph"/>
        <w:numPr>
          <w:ilvl w:val="0"/>
          <w:numId w:val="24"/>
        </w:numPr>
        <w:pBdr>
          <w:top w:val="nil"/>
          <w:left w:val="nil"/>
          <w:bottom w:val="nil"/>
          <w:right w:val="nil"/>
          <w:between w:val="nil"/>
        </w:pBdr>
        <w:contextualSpacing w:val="0"/>
        <w:rPr>
          <w:rFonts w:ascii="GHEA Grapalat" w:eastAsia="GHEA Grapalat" w:hAnsi="GHEA Grapalat" w:cs="GHEA Grapalat"/>
          <w:b/>
          <w:color w:val="000000"/>
        </w:rPr>
      </w:pPr>
      <w:r w:rsidRPr="00E86814">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5E24DA" w:rsidRPr="00FD1EE4" w14:paraId="495714E2" w14:textId="77777777" w:rsidTr="00963FC1">
        <w:tc>
          <w:tcPr>
            <w:tcW w:w="9016" w:type="dxa"/>
            <w:shd w:val="clear" w:color="auto" w:fill="D9E2F3" w:themeFill="accent1" w:themeFillTint="33"/>
          </w:tcPr>
          <w:p w14:paraId="58F1A516" w14:textId="77777777" w:rsidR="005E24DA" w:rsidRPr="00FD1EE4" w:rsidRDefault="005E24DA" w:rsidP="007F31CF">
            <w:pPr>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5E24DA" w:rsidRPr="00FD1EE4" w14:paraId="35D4F9F5" w14:textId="77777777" w:rsidTr="00963FC1">
        <w:trPr>
          <w:trHeight w:val="10187"/>
        </w:trPr>
        <w:tc>
          <w:tcPr>
            <w:tcW w:w="9016" w:type="dxa"/>
          </w:tcPr>
          <w:p w14:paraId="2CC8FE6A" w14:textId="77777777" w:rsidR="005E24DA" w:rsidRPr="00FD1EE4" w:rsidRDefault="005E24DA" w:rsidP="007F31CF">
            <w:pPr>
              <w:rPr>
                <w:rFonts w:ascii="GHEA Grapalat" w:eastAsia="GHEA Grapalat" w:hAnsi="GHEA Grapalat" w:cs="GHEA Grapalat"/>
                <w:b/>
                <w:color w:val="000000"/>
              </w:rPr>
            </w:pPr>
          </w:p>
        </w:tc>
      </w:tr>
    </w:tbl>
    <w:p w14:paraId="4685F07D" w14:textId="77777777" w:rsidR="005E24DA" w:rsidRPr="00FD1EE4" w:rsidRDefault="005E24DA" w:rsidP="007F31CF">
      <w:pPr>
        <w:pBdr>
          <w:top w:val="nil"/>
          <w:left w:val="nil"/>
          <w:bottom w:val="nil"/>
          <w:right w:val="nil"/>
          <w:between w:val="nil"/>
        </w:pBdr>
        <w:rPr>
          <w:rFonts w:ascii="GHEA Grapalat" w:eastAsia="GHEA Grapalat" w:hAnsi="GHEA Grapalat" w:cs="GHEA Grapalat"/>
          <w:b/>
          <w:color w:val="000000"/>
        </w:rPr>
      </w:pPr>
    </w:p>
    <w:p w14:paraId="1B67C600" w14:textId="77777777" w:rsidR="005E24DA" w:rsidRDefault="005E24DA" w:rsidP="007F31CF">
      <w:pPr>
        <w:rPr>
          <w:rFonts w:ascii="GHEA Grapalat" w:hAnsi="GHEA Grapalat"/>
          <w:b/>
        </w:rPr>
      </w:pPr>
    </w:p>
    <w:p w14:paraId="7723B8A0" w14:textId="77777777" w:rsidR="005E24DA" w:rsidRDefault="005E24DA" w:rsidP="007F31CF">
      <w:pPr>
        <w:rPr>
          <w:ins w:id="25" w:author="Inesa Kocharyan" w:date="2021-09-01T11:45:00Z"/>
          <w:rFonts w:ascii="GHEA Grapalat" w:hAnsi="GHEA Grapalat"/>
          <w:b/>
        </w:rPr>
      </w:pPr>
    </w:p>
    <w:p w14:paraId="306ECF08" w14:textId="77777777" w:rsidR="005E24DA" w:rsidRDefault="005E24DA" w:rsidP="007F31CF">
      <w:pPr>
        <w:rPr>
          <w:rFonts w:ascii="GHEA Grapalat" w:hAnsi="GHEA Grapalat"/>
          <w:b/>
        </w:rPr>
      </w:pPr>
      <w:r>
        <w:rPr>
          <w:rFonts w:ascii="GHEA Grapalat" w:hAnsi="GHEA Grapalat"/>
          <w:b/>
        </w:rPr>
        <w:br w:type="page"/>
      </w:r>
    </w:p>
    <w:p w14:paraId="260937F4" w14:textId="77777777" w:rsidR="005E24DA" w:rsidRDefault="005E24DA" w:rsidP="007F31CF">
      <w:pPr>
        <w:contextualSpacing/>
        <w:jc w:val="center"/>
        <w:rPr>
          <w:rFonts w:ascii="GHEA Grapalat" w:hAnsi="GHEA Grapalat"/>
          <w:b/>
        </w:rPr>
      </w:pPr>
    </w:p>
    <w:p w14:paraId="4AB46182" w14:textId="77777777" w:rsidR="005E24DA" w:rsidRPr="000306ED" w:rsidRDefault="005E24DA" w:rsidP="007F31CF">
      <w:pPr>
        <w:contextualSpacing/>
        <w:jc w:val="center"/>
        <w:rPr>
          <w:rFonts w:ascii="GHEA Grapalat" w:hAnsi="GHEA Grapalat"/>
          <w:b/>
          <w:lang w:val="hy-AM"/>
        </w:rPr>
      </w:pPr>
      <w:r w:rsidRPr="000306ED">
        <w:rPr>
          <w:rFonts w:ascii="GHEA Grapalat" w:hAnsi="GHEA Grapalat"/>
          <w:b/>
        </w:rPr>
        <w:t>Порядок заполнения декларации</w:t>
      </w:r>
    </w:p>
    <w:p w14:paraId="050D9837" w14:textId="77777777" w:rsidR="005E24DA" w:rsidRPr="000306ED" w:rsidRDefault="005E24DA" w:rsidP="007F31CF">
      <w:pPr>
        <w:pStyle w:val="ListParagraph"/>
        <w:numPr>
          <w:ilvl w:val="0"/>
          <w:numId w:val="25"/>
        </w:numPr>
        <w:ind w:left="0"/>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5951D3D" w14:textId="77777777" w:rsidR="005E24DA" w:rsidRPr="000306ED" w:rsidRDefault="005E24DA" w:rsidP="007F31CF">
      <w:pPr>
        <w:pStyle w:val="ListParagraph"/>
        <w:numPr>
          <w:ilvl w:val="0"/>
          <w:numId w:val="26"/>
        </w:numPr>
        <w:ind w:left="0" w:firstLine="142"/>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748FB441" w14:textId="77777777" w:rsidR="005E24DA" w:rsidRPr="000306ED" w:rsidRDefault="005E24DA" w:rsidP="007F31CF">
      <w:pPr>
        <w:pStyle w:val="ListParagraph"/>
        <w:numPr>
          <w:ilvl w:val="0"/>
          <w:numId w:val="26"/>
        </w:numPr>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48030EA2" w14:textId="77777777" w:rsidR="005E24DA" w:rsidRPr="000306ED" w:rsidRDefault="005E24DA" w:rsidP="007F31CF">
      <w:pPr>
        <w:pStyle w:val="ListParagraph"/>
        <w:numPr>
          <w:ilvl w:val="0"/>
          <w:numId w:val="26"/>
        </w:numPr>
        <w:ind w:left="0" w:firstLine="0"/>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385541C8" w14:textId="77777777" w:rsidR="005E24DA" w:rsidRPr="000306ED" w:rsidRDefault="005E24DA" w:rsidP="007F31CF">
      <w:pPr>
        <w:pStyle w:val="ListParagraph"/>
        <w:numPr>
          <w:ilvl w:val="0"/>
          <w:numId w:val="25"/>
        </w:numPr>
        <w:ind w:left="142" w:hanging="284"/>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39C962D5" w14:textId="77777777" w:rsidR="005E24DA" w:rsidRPr="000306ED" w:rsidRDefault="005E24DA" w:rsidP="007F31CF">
      <w:pPr>
        <w:pStyle w:val="ListParagraph"/>
        <w:numPr>
          <w:ilvl w:val="0"/>
          <w:numId w:val="27"/>
        </w:numPr>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7DE162A9" w14:textId="77777777" w:rsidR="005E24DA" w:rsidRPr="000306ED" w:rsidRDefault="005E24DA" w:rsidP="007F31CF">
      <w:pPr>
        <w:pStyle w:val="ListParagraph"/>
        <w:numPr>
          <w:ilvl w:val="0"/>
          <w:numId w:val="27"/>
        </w:numPr>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4A92F311" w14:textId="77777777" w:rsidR="005E24DA" w:rsidRPr="000306ED" w:rsidRDefault="005E24DA" w:rsidP="007F31CF">
      <w:pPr>
        <w:pStyle w:val="ListParagraph"/>
        <w:numPr>
          <w:ilvl w:val="0"/>
          <w:numId w:val="27"/>
        </w:numPr>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283AED1" w14:textId="77777777" w:rsidR="005E24DA" w:rsidRPr="000306ED" w:rsidRDefault="005E24DA" w:rsidP="007F31CF">
      <w:pPr>
        <w:pStyle w:val="ListParagraph"/>
        <w:numPr>
          <w:ilvl w:val="0"/>
          <w:numId w:val="25"/>
        </w:numPr>
        <w:ind w:left="0"/>
        <w:jc w:val="both"/>
        <w:rPr>
          <w:rFonts w:ascii="GHEA Grapalat" w:hAnsi="GHEA Grapalat"/>
        </w:rPr>
      </w:pPr>
      <w:r w:rsidRPr="000306ED">
        <w:rPr>
          <w:rFonts w:ascii="GHEA Grapalat" w:hAnsi="GHEA Grapalat"/>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10D64106" w14:textId="77777777" w:rsidR="005E24DA" w:rsidRPr="000306ED" w:rsidRDefault="005E24DA" w:rsidP="007F31CF">
      <w:pPr>
        <w:pStyle w:val="ListParagraph"/>
        <w:numPr>
          <w:ilvl w:val="0"/>
          <w:numId w:val="28"/>
        </w:numPr>
        <w:ind w:left="0" w:hanging="426"/>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6894666" w14:textId="77777777" w:rsidR="005E24DA" w:rsidRPr="000306ED" w:rsidRDefault="005E24DA" w:rsidP="007F31CF">
      <w:pPr>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B5E588C" w14:textId="77777777" w:rsidR="005E24DA" w:rsidRPr="000306ED" w:rsidRDefault="005E24DA" w:rsidP="007F31CF">
      <w:pPr>
        <w:pStyle w:val="ListParagraph"/>
        <w:numPr>
          <w:ilvl w:val="0"/>
          <w:numId w:val="25"/>
        </w:numPr>
        <w:ind w:left="0"/>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4D77D41E" w14:textId="77777777" w:rsidR="005E24DA" w:rsidRPr="000306ED" w:rsidRDefault="005E24DA" w:rsidP="007F31CF">
      <w:pPr>
        <w:pStyle w:val="ListParagraph"/>
        <w:numPr>
          <w:ilvl w:val="0"/>
          <w:numId w:val="29"/>
        </w:numPr>
        <w:ind w:left="0"/>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091153E6" w14:textId="77777777" w:rsidR="005E24DA" w:rsidRPr="000306ED" w:rsidRDefault="005E24DA" w:rsidP="007F31CF">
      <w:pPr>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78CC5F97" w14:textId="77777777" w:rsidR="005E24DA" w:rsidRPr="000306ED" w:rsidRDefault="005E24DA" w:rsidP="007F31CF">
      <w:pPr>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537C172B" w14:textId="77777777" w:rsidR="005E24DA" w:rsidRPr="000306ED" w:rsidRDefault="005E24DA" w:rsidP="007F31CF">
      <w:pPr>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5A91BB70" w14:textId="77777777" w:rsidR="005E24DA" w:rsidRPr="000306ED" w:rsidRDefault="005E24DA" w:rsidP="007F31CF">
      <w:pPr>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w:t>
      </w:r>
      <w:r w:rsidRPr="000306ED">
        <w:rPr>
          <w:rFonts w:ascii="GHEA Grapalat" w:hAnsi="GHEA Grapalat"/>
        </w:rPr>
        <w:lastRenderedPageBreak/>
        <w:t>соответствующих пунктах. В этом подразделе данные об основаниях заполняются следующими правилами:</w:t>
      </w:r>
    </w:p>
    <w:p w14:paraId="23D0AA54" w14:textId="77777777" w:rsidR="005E24DA" w:rsidRPr="000306ED" w:rsidRDefault="005E24DA" w:rsidP="007F31CF">
      <w:pPr>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17232EE9" w14:textId="77777777" w:rsidR="005E24DA" w:rsidRPr="000306ED" w:rsidRDefault="005E24DA" w:rsidP="007F31CF">
      <w:pPr>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3BCB64AE" w14:textId="77777777" w:rsidR="005E24DA" w:rsidRPr="000306ED" w:rsidRDefault="005E24DA" w:rsidP="007F31CF">
      <w:pPr>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04E23E5B" w14:textId="77777777" w:rsidR="005E24DA" w:rsidRPr="000306ED" w:rsidRDefault="005E24DA" w:rsidP="007F31CF">
      <w:pPr>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767EE60C" w14:textId="77777777" w:rsidR="005E24DA" w:rsidRPr="000306ED" w:rsidRDefault="005E24DA" w:rsidP="007F31CF">
      <w:pPr>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7D4C5503" w14:textId="77777777" w:rsidR="005E24DA" w:rsidRPr="000306ED" w:rsidRDefault="005E24DA" w:rsidP="007F31CF">
      <w:pPr>
        <w:contextualSpacing/>
        <w:jc w:val="both"/>
        <w:rPr>
          <w:rFonts w:ascii="GHEA Grapalat" w:hAnsi="GHEA Grapalat"/>
          <w:lang w:val="hy-AM"/>
        </w:rPr>
      </w:pPr>
      <w:r w:rsidRPr="000306ED">
        <w:rPr>
          <w:rFonts w:ascii="GHEA Grapalat" w:hAnsi="GHEA Grapalat"/>
          <w:lang w:val="hy-AM"/>
        </w:rPr>
        <w:lastRenderedPageBreak/>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746661A0" w14:textId="77777777" w:rsidR="005E24DA" w:rsidRPr="000306ED" w:rsidRDefault="005E24DA" w:rsidP="007F31CF">
      <w:pPr>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16BC3BFA" w14:textId="77777777" w:rsidR="005E24DA" w:rsidRPr="000306ED" w:rsidRDefault="005E24DA" w:rsidP="007F31CF">
      <w:pPr>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4E559B3E" w14:textId="77777777" w:rsidR="005E24DA" w:rsidRPr="000306ED" w:rsidRDefault="005E24DA" w:rsidP="007F31CF">
      <w:pPr>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453186EB" w14:textId="77777777" w:rsidR="005E24DA" w:rsidRPr="000306ED" w:rsidRDefault="005E24DA" w:rsidP="007F31CF">
      <w:pPr>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1811C6B5" w14:textId="77777777" w:rsidR="005E24DA" w:rsidRPr="000306ED" w:rsidRDefault="005E24DA" w:rsidP="007F31CF">
      <w:pPr>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7D00BF5A" w14:textId="77777777" w:rsidR="005E24DA" w:rsidRPr="000306ED" w:rsidRDefault="005E24DA" w:rsidP="007F31CF">
      <w:pPr>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20B9E957" w14:textId="77777777" w:rsidR="005E24DA" w:rsidRPr="000306ED" w:rsidRDefault="005E24DA" w:rsidP="007F31CF">
      <w:pPr>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17397C02" w14:textId="77777777" w:rsidR="005E24DA" w:rsidRPr="000306ED" w:rsidRDefault="005E24DA" w:rsidP="007F31CF">
      <w:pPr>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1357248F" w14:textId="77777777" w:rsidR="005E24DA" w:rsidRPr="000306ED" w:rsidRDefault="005E24DA" w:rsidP="007F31CF">
      <w:pPr>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1222E89" w14:textId="77777777" w:rsidR="005E24DA" w:rsidRPr="000306ED" w:rsidRDefault="005E24DA" w:rsidP="007F31CF">
      <w:pPr>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w:t>
      </w:r>
      <w:r w:rsidRPr="000306ED">
        <w:rPr>
          <w:rFonts w:ascii="GHEA Grapalat" w:hAnsi="GHEA Grapalat"/>
        </w:rPr>
        <w:lastRenderedPageBreak/>
        <w:t>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675FF42A" w14:textId="77777777" w:rsidR="005E24DA" w:rsidRPr="000306ED" w:rsidRDefault="005E24DA" w:rsidP="007F31CF">
      <w:pPr>
        <w:contextualSpacing/>
        <w:jc w:val="both"/>
        <w:rPr>
          <w:rFonts w:ascii="GHEA Grapalat" w:hAnsi="GHEA Grapalat"/>
        </w:rPr>
      </w:pPr>
      <w:r w:rsidRPr="000306ED">
        <w:rPr>
          <w:rFonts w:ascii="GHEA Grapalat" w:hAnsi="GHEA Grapalat"/>
        </w:rPr>
        <w:t xml:space="preserve">6. Раздел 6 декларации (Дополнительные </w:t>
      </w:r>
      <w:r>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6726EA83" w14:textId="77777777" w:rsidR="005E24DA" w:rsidRPr="000306ED" w:rsidRDefault="005E24DA" w:rsidP="007F31CF">
      <w:pPr>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5AFF9C13" w14:textId="77777777" w:rsidR="005E24DA" w:rsidRPr="000306ED" w:rsidRDefault="005E24DA" w:rsidP="007F31CF">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1B1361BE" w14:textId="77777777" w:rsidR="005E24DA" w:rsidRPr="000306ED" w:rsidRDefault="005E24DA" w:rsidP="007F31CF">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w:t>
      </w:r>
      <w:r>
        <w:rPr>
          <w:rFonts w:ascii="GHEA Grapalat" w:hAnsi="GHEA Grapalat"/>
          <w:i/>
          <w:sz w:val="18"/>
          <w:szCs w:val="18"/>
        </w:rPr>
        <w:t xml:space="preserve">если он является резидентом РА,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51996B86" w14:textId="77777777" w:rsidR="005E24DA" w:rsidRDefault="005E24DA" w:rsidP="007F31CF">
      <w:pPr>
        <w:pStyle w:val="BodyTextIndent3"/>
        <w:widowControl w:val="0"/>
        <w:spacing w:line="240" w:lineRule="auto"/>
        <w:ind w:firstLine="0"/>
        <w:rPr>
          <w:rFonts w:ascii="GHEA Grapalat" w:hAnsi="GHEA Grapalat"/>
          <w:b/>
          <w:sz w:val="24"/>
          <w:szCs w:val="24"/>
        </w:rPr>
      </w:pPr>
    </w:p>
    <w:p w14:paraId="05BEC1AF" w14:textId="77777777" w:rsidR="005E24DA" w:rsidRDefault="005E24DA" w:rsidP="007F31CF">
      <w:pPr>
        <w:pStyle w:val="BodyTextIndent3"/>
        <w:widowControl w:val="0"/>
        <w:spacing w:line="240" w:lineRule="auto"/>
        <w:ind w:firstLine="0"/>
        <w:jc w:val="right"/>
        <w:rPr>
          <w:rFonts w:ascii="GHEA Grapalat" w:hAnsi="GHEA Grapalat"/>
          <w:b/>
          <w:sz w:val="24"/>
          <w:szCs w:val="24"/>
        </w:rPr>
      </w:pPr>
    </w:p>
    <w:p w14:paraId="02190D6D" w14:textId="77777777" w:rsidR="005E24DA" w:rsidRDefault="005E24DA" w:rsidP="007F31CF">
      <w:pPr>
        <w:pStyle w:val="BodyTextIndent3"/>
        <w:widowControl w:val="0"/>
        <w:spacing w:line="240" w:lineRule="auto"/>
        <w:ind w:firstLine="0"/>
        <w:jc w:val="right"/>
        <w:rPr>
          <w:rFonts w:ascii="GHEA Grapalat" w:hAnsi="GHEA Grapalat"/>
          <w:b/>
          <w:sz w:val="24"/>
          <w:szCs w:val="24"/>
        </w:rPr>
      </w:pPr>
    </w:p>
    <w:p w14:paraId="1624C094" w14:textId="77777777" w:rsidR="005E24DA" w:rsidRDefault="005E24DA" w:rsidP="007F31CF">
      <w:pPr>
        <w:rPr>
          <w:rFonts w:ascii="GHEA Grapalat" w:hAnsi="GHEA Grapalat"/>
          <w:b/>
        </w:rPr>
      </w:pPr>
      <w:r>
        <w:rPr>
          <w:rFonts w:ascii="GHEA Grapalat" w:hAnsi="GHEA Grapalat"/>
          <w:b/>
        </w:rPr>
        <w:br w:type="page"/>
      </w:r>
    </w:p>
    <w:p w14:paraId="1AFCA72A" w14:textId="77777777" w:rsidR="005E24DA" w:rsidRPr="00DC619D" w:rsidRDefault="005E24DA" w:rsidP="007F31CF">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Pr="00D3436F">
        <w:rPr>
          <w:rFonts w:ascii="GHEA Grapalat" w:hAnsi="GHEA Grapalat"/>
          <w:b/>
          <w:sz w:val="24"/>
          <w:szCs w:val="24"/>
        </w:rPr>
        <w:t>2</w:t>
      </w:r>
    </w:p>
    <w:p w14:paraId="69A5C5FB" w14:textId="0DD24FE1" w:rsidR="005E24DA" w:rsidRPr="009044F1" w:rsidRDefault="005E24DA" w:rsidP="007F31CF">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3C3018">
        <w:rPr>
          <w:rFonts w:ascii="GHEA Grapalat" w:hAnsi="GHEA Grapalat"/>
          <w:b/>
          <w:sz w:val="24"/>
          <w:szCs w:val="24"/>
        </w:rPr>
        <w:t>EQ-BMTsDzB-26/2</w:t>
      </w:r>
      <w:r>
        <w:rPr>
          <w:rFonts w:ascii="GHEA Grapalat" w:hAnsi="GHEA Grapalat"/>
          <w:b/>
          <w:sz w:val="24"/>
          <w:szCs w:val="24"/>
        </w:rPr>
        <w:t>"</w:t>
      </w:r>
      <w:r>
        <w:rPr>
          <w:rStyle w:val="FootnoteReference"/>
          <w:rFonts w:ascii="GHEA Grapalat" w:hAnsi="GHEA Grapalat"/>
          <w:b/>
          <w:sz w:val="24"/>
          <w:szCs w:val="24"/>
        </w:rPr>
        <w:footnoteReference w:customMarkFollows="1" w:id="14"/>
        <w:t>*</w:t>
      </w:r>
    </w:p>
    <w:p w14:paraId="17A91237" w14:textId="77777777" w:rsidR="005E24DA" w:rsidRPr="009044F1" w:rsidRDefault="005E24DA" w:rsidP="007F31CF">
      <w:pPr>
        <w:widowControl w:val="0"/>
        <w:ind w:firstLine="567"/>
        <w:jc w:val="center"/>
        <w:rPr>
          <w:rFonts w:ascii="GHEA Grapalat" w:hAnsi="GHEA Grapalat"/>
        </w:rPr>
      </w:pPr>
    </w:p>
    <w:p w14:paraId="4C2C8E43" w14:textId="77777777" w:rsidR="005E24DA" w:rsidRPr="009044F1" w:rsidRDefault="005E24DA" w:rsidP="007F31CF">
      <w:pPr>
        <w:widowControl w:val="0"/>
        <w:ind w:left="-66"/>
        <w:jc w:val="center"/>
        <w:rPr>
          <w:rFonts w:ascii="GHEA Grapalat" w:hAnsi="GHEA Grapalat"/>
          <w:b/>
        </w:rPr>
      </w:pPr>
      <w:r w:rsidRPr="009044F1">
        <w:rPr>
          <w:rFonts w:ascii="GHEA Grapalat" w:hAnsi="GHEA Grapalat"/>
          <w:b/>
        </w:rPr>
        <w:t>ЦЕНОВОЕ ПРЕДЛОЖЕНИЕ</w:t>
      </w:r>
    </w:p>
    <w:p w14:paraId="645A88B7" w14:textId="77777777" w:rsidR="005E24DA" w:rsidRPr="009044F1" w:rsidRDefault="005E24DA" w:rsidP="007F31CF">
      <w:pPr>
        <w:widowControl w:val="0"/>
        <w:ind w:firstLine="567"/>
        <w:jc w:val="center"/>
        <w:rPr>
          <w:rFonts w:ascii="GHEA Grapalat" w:hAnsi="GHEA Grapalat"/>
        </w:rPr>
      </w:pPr>
    </w:p>
    <w:p w14:paraId="003BAF4C" w14:textId="6EB9F07A" w:rsidR="005E24DA" w:rsidRPr="000F6C24" w:rsidRDefault="005E24DA" w:rsidP="007F31CF">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Pr>
          <w:rFonts w:ascii="GHEA Grapalat" w:hAnsi="GHEA Grapalat"/>
          <w:spacing w:val="-6"/>
        </w:rPr>
        <w:t>"</w:t>
      </w:r>
      <w:r w:rsidR="003C3018">
        <w:rPr>
          <w:rFonts w:ascii="GHEA Grapalat" w:hAnsi="GHEA Grapalat"/>
          <w:spacing w:val="-6"/>
        </w:rPr>
        <w:t>EQ-BMTsDzB-26/2</w:t>
      </w:r>
      <w:r>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0CC0AFC8" w14:textId="77777777" w:rsidR="005E24DA" w:rsidRPr="008842CE" w:rsidRDefault="005E24DA" w:rsidP="007F31CF">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14:paraId="572455D6" w14:textId="77777777" w:rsidR="005E24DA" w:rsidRPr="009044F1" w:rsidRDefault="005E24DA" w:rsidP="007F31CF">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27FDD437" w14:textId="77777777" w:rsidR="005E24DA" w:rsidRPr="009044F1" w:rsidRDefault="005E24DA" w:rsidP="007F31CF">
      <w:pPr>
        <w:widowControl w:val="0"/>
        <w:jc w:val="both"/>
        <w:rPr>
          <w:rFonts w:ascii="GHEA Grapalat" w:hAnsi="GHEA Grapalat"/>
        </w:rPr>
      </w:pPr>
      <w:r w:rsidRPr="009044F1">
        <w:rPr>
          <w:rFonts w:ascii="GHEA Grapalat" w:hAnsi="GHEA Grapalat"/>
        </w:rPr>
        <w:t>предлагает выполнить договор по нижеуказанным общим ценам:</w:t>
      </w:r>
    </w:p>
    <w:p w14:paraId="4FC31899" w14:textId="77777777" w:rsidR="005E24DA" w:rsidRPr="009044F1" w:rsidRDefault="005E24DA" w:rsidP="007F31CF">
      <w:pPr>
        <w:widowControl w:val="0"/>
        <w:jc w:val="right"/>
        <w:rPr>
          <w:rFonts w:ascii="GHEA Grapalat" w:hAnsi="GHEA Grapalat"/>
        </w:rPr>
      </w:pPr>
      <w:r w:rsidRPr="009044F1">
        <w:rPr>
          <w:rFonts w:ascii="GHEA Grapalat" w:hAnsi="GHEA Grapalat"/>
        </w:rPr>
        <w:t>драмов РА</w:t>
      </w:r>
    </w:p>
    <w:tbl>
      <w:tblPr>
        <w:tblW w:w="769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649"/>
      </w:tblGrid>
      <w:tr w:rsidR="005E24DA" w:rsidRPr="005744FC" w14:paraId="448241C6" w14:textId="77777777" w:rsidTr="00963FC1">
        <w:trPr>
          <w:trHeight w:val="916"/>
          <w:jc w:val="center"/>
        </w:trPr>
        <w:tc>
          <w:tcPr>
            <w:tcW w:w="1084" w:type="dxa"/>
            <w:tcBorders>
              <w:top w:val="single" w:sz="4" w:space="0" w:color="auto"/>
              <w:left w:val="single" w:sz="4" w:space="0" w:color="auto"/>
              <w:right w:val="single" w:sz="4" w:space="0" w:color="auto"/>
            </w:tcBorders>
            <w:vAlign w:val="center"/>
          </w:tcPr>
          <w:p w14:paraId="0A937E87" w14:textId="77777777" w:rsidR="005E24DA" w:rsidRPr="005744FC" w:rsidRDefault="005E24DA" w:rsidP="007F31CF">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5769A575" w14:textId="77777777" w:rsidR="005E24DA" w:rsidRPr="00423B3F" w:rsidRDefault="005E24DA" w:rsidP="007F31C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14:paraId="0AFD5DFC" w14:textId="77777777" w:rsidR="005E24DA" w:rsidRPr="00503411" w:rsidRDefault="005E24DA" w:rsidP="007F31CF">
            <w:pPr>
              <w:widowControl w:val="0"/>
              <w:jc w:val="center"/>
              <w:rPr>
                <w:rFonts w:ascii="GHEA Grapalat" w:hAnsi="GHEA Grapalat"/>
                <w:b/>
                <w:sz w:val="20"/>
                <w:szCs w:val="20"/>
              </w:rPr>
            </w:pPr>
            <w:r w:rsidRPr="00503411">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350B5647" w14:textId="77777777" w:rsidR="005E24DA" w:rsidRPr="005744FC" w:rsidRDefault="005E24DA" w:rsidP="007F31CF">
            <w:pPr>
              <w:widowControl w:val="0"/>
              <w:jc w:val="center"/>
              <w:rPr>
                <w:rFonts w:ascii="GHEA Grapalat" w:hAnsi="GHEA Grapalat"/>
                <w:b/>
                <w:bCs/>
                <w:sz w:val="20"/>
                <w:szCs w:val="20"/>
              </w:rPr>
            </w:pPr>
            <w:r w:rsidRPr="003D2166">
              <w:rPr>
                <w:rFonts w:ascii="GHEA Grapalat" w:hAnsi="GHEA Grapalat"/>
                <w:sz w:val="16"/>
                <w:szCs w:val="16"/>
              </w:rPr>
              <w:t>(совокупность себестоимости и прогнозируемой прибыли)</w:t>
            </w:r>
            <w:r w:rsidRPr="009044F1">
              <w:rPr>
                <w:rFonts w:ascii="GHEA Grapalat" w:hAnsi="GHEA Grapalat"/>
              </w:rPr>
              <w:t xml:space="preserve"> </w:t>
            </w:r>
            <w:r w:rsidRPr="005744FC">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EF9B172" w14:textId="77777777" w:rsidR="005E24DA" w:rsidRDefault="005E24DA" w:rsidP="007F31CF">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5"/>
              <w:t>**</w:t>
            </w:r>
          </w:p>
          <w:p w14:paraId="1C19191D" w14:textId="77777777" w:rsidR="005E24DA" w:rsidRPr="005744FC" w:rsidRDefault="005E24DA" w:rsidP="007F31CF">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14:paraId="09E537F1" w14:textId="77777777" w:rsidR="005E24DA" w:rsidRPr="005744FC" w:rsidRDefault="005E24DA" w:rsidP="007F31CF">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399FDA30" w14:textId="77777777" w:rsidR="005E24DA" w:rsidRPr="005744FC" w:rsidRDefault="005E24DA" w:rsidP="007F31CF">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5E24DA" w:rsidRPr="005744FC" w14:paraId="7114BD98" w14:textId="77777777" w:rsidTr="00963FC1">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542216B4" w14:textId="77777777" w:rsidR="005E24DA" w:rsidRPr="005744FC" w:rsidRDefault="005E24DA" w:rsidP="007F31CF">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3ACDE60F" w14:textId="77777777" w:rsidR="005E24DA" w:rsidRPr="005744FC" w:rsidRDefault="005E24DA" w:rsidP="007F31CF">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07FFB228" w14:textId="77777777" w:rsidR="005E24DA" w:rsidRPr="005744FC" w:rsidRDefault="005E24DA" w:rsidP="007F31CF">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776260CD" w14:textId="77777777" w:rsidR="005E24DA" w:rsidRPr="009754BB" w:rsidRDefault="005E24DA" w:rsidP="007F31CF">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14:paraId="14288220" w14:textId="77777777" w:rsidR="005E24DA" w:rsidRPr="005744FC" w:rsidRDefault="005E24DA" w:rsidP="007F31CF">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8422BB" w:rsidRPr="005744FC" w14:paraId="55DEF3CA" w14:textId="77777777" w:rsidTr="00963FC1">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43BA645C" w14:textId="77777777" w:rsidR="008422BB" w:rsidRPr="005744FC" w:rsidRDefault="008422BB" w:rsidP="008422BB">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60A8E5E0" w14:textId="4C524DCD" w:rsidR="008422BB" w:rsidRPr="008422BB" w:rsidRDefault="008422BB" w:rsidP="008422BB">
            <w:pPr>
              <w:widowControl w:val="0"/>
              <w:rPr>
                <w:rFonts w:ascii="GHEA Grapalat" w:hAnsi="GHEA Grapalat"/>
                <w:sz w:val="18"/>
                <w:szCs w:val="18"/>
              </w:rPr>
            </w:pPr>
            <w:r w:rsidRPr="008422BB">
              <w:rPr>
                <w:rFonts w:ascii="GHEA Grapalat" w:hAnsi="GHEA Grapalat" w:cs="Arial"/>
                <w:sz w:val="18"/>
                <w:szCs w:val="18"/>
                <w:lang w:val="hy-AM"/>
              </w:rPr>
              <w:t>Услуги разметки</w:t>
            </w:r>
          </w:p>
        </w:tc>
        <w:tc>
          <w:tcPr>
            <w:tcW w:w="1701" w:type="dxa"/>
            <w:tcBorders>
              <w:top w:val="single" w:sz="4" w:space="0" w:color="auto"/>
              <w:left w:val="single" w:sz="4" w:space="0" w:color="auto"/>
              <w:bottom w:val="single" w:sz="4" w:space="0" w:color="auto"/>
              <w:right w:val="single" w:sz="4" w:space="0" w:color="auto"/>
            </w:tcBorders>
          </w:tcPr>
          <w:p w14:paraId="4A87B504" w14:textId="77777777" w:rsidR="008422BB" w:rsidRPr="005744FC" w:rsidRDefault="008422BB" w:rsidP="008422BB">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33830D8" w14:textId="77777777" w:rsidR="008422BB" w:rsidRPr="005744FC" w:rsidRDefault="008422BB" w:rsidP="008422BB">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2DB6B8DE" w14:textId="77777777" w:rsidR="008422BB" w:rsidRPr="005744FC" w:rsidRDefault="008422BB" w:rsidP="008422BB">
            <w:pPr>
              <w:widowControl w:val="0"/>
              <w:jc w:val="center"/>
              <w:rPr>
                <w:rFonts w:ascii="GHEA Grapalat" w:hAnsi="GHEA Grapalat"/>
                <w:sz w:val="20"/>
                <w:szCs w:val="20"/>
              </w:rPr>
            </w:pPr>
          </w:p>
        </w:tc>
      </w:tr>
      <w:tr w:rsidR="008422BB" w:rsidRPr="005744FC" w14:paraId="12E4A4E5" w14:textId="77777777" w:rsidTr="00963FC1">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14:paraId="653B6FBC" w14:textId="77777777" w:rsidR="008422BB" w:rsidRPr="005744FC" w:rsidRDefault="008422BB" w:rsidP="008422BB">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343A79F5" w14:textId="1657D37C" w:rsidR="008422BB" w:rsidRPr="008422BB" w:rsidRDefault="008422BB" w:rsidP="008422BB">
            <w:pPr>
              <w:widowControl w:val="0"/>
              <w:rPr>
                <w:rFonts w:ascii="GHEA Grapalat" w:hAnsi="GHEA Grapalat"/>
                <w:sz w:val="18"/>
                <w:szCs w:val="18"/>
              </w:rPr>
            </w:pPr>
            <w:r w:rsidRPr="008422BB">
              <w:rPr>
                <w:rFonts w:ascii="GHEA Grapalat" w:hAnsi="GHEA Grapalat"/>
                <w:sz w:val="18"/>
                <w:szCs w:val="18"/>
              </w:rPr>
              <w:t>Услуги маркировки холодным и термопластичным</w:t>
            </w:r>
          </w:p>
        </w:tc>
        <w:tc>
          <w:tcPr>
            <w:tcW w:w="1701" w:type="dxa"/>
            <w:tcBorders>
              <w:top w:val="single" w:sz="4" w:space="0" w:color="auto"/>
              <w:left w:val="single" w:sz="4" w:space="0" w:color="auto"/>
              <w:bottom w:val="single" w:sz="4" w:space="0" w:color="auto"/>
              <w:right w:val="single" w:sz="4" w:space="0" w:color="auto"/>
            </w:tcBorders>
          </w:tcPr>
          <w:p w14:paraId="42656CBE" w14:textId="77777777" w:rsidR="008422BB" w:rsidRPr="005744FC" w:rsidRDefault="008422BB" w:rsidP="008422BB">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48098C77" w14:textId="77777777" w:rsidR="008422BB" w:rsidRPr="005744FC" w:rsidRDefault="008422BB" w:rsidP="008422BB">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315E8A19" w14:textId="77777777" w:rsidR="008422BB" w:rsidRPr="005744FC" w:rsidRDefault="008422BB" w:rsidP="008422BB">
            <w:pPr>
              <w:widowControl w:val="0"/>
              <w:rPr>
                <w:rFonts w:ascii="GHEA Grapalat" w:hAnsi="GHEA Grapalat"/>
                <w:sz w:val="20"/>
                <w:szCs w:val="20"/>
              </w:rPr>
            </w:pPr>
          </w:p>
        </w:tc>
      </w:tr>
      <w:tr w:rsidR="008422BB" w:rsidRPr="005744FC" w14:paraId="0B5D2FD1" w14:textId="77777777" w:rsidTr="00963FC1">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6896A76D" w14:textId="77777777" w:rsidR="008422BB" w:rsidRPr="005744FC" w:rsidRDefault="008422BB" w:rsidP="008422BB">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14:paraId="76A1F050" w14:textId="69F50D52" w:rsidR="008422BB" w:rsidRPr="008422BB" w:rsidRDefault="008422BB" w:rsidP="008422BB">
            <w:pPr>
              <w:widowControl w:val="0"/>
              <w:rPr>
                <w:rFonts w:ascii="GHEA Grapalat" w:hAnsi="GHEA Grapalat"/>
                <w:sz w:val="18"/>
                <w:szCs w:val="18"/>
              </w:rPr>
            </w:pPr>
            <w:r w:rsidRPr="008422BB">
              <w:rPr>
                <w:rFonts w:ascii="GHEA Grapalat" w:hAnsi="GHEA Grapalat" w:cs="Arial"/>
                <w:sz w:val="18"/>
                <w:szCs w:val="18"/>
                <w:lang w:val="hy-AM"/>
              </w:rPr>
              <w:t>Услуги по отделке и покраске подпорных стен</w:t>
            </w:r>
          </w:p>
        </w:tc>
        <w:tc>
          <w:tcPr>
            <w:tcW w:w="1701" w:type="dxa"/>
            <w:tcBorders>
              <w:top w:val="single" w:sz="4" w:space="0" w:color="auto"/>
              <w:left w:val="single" w:sz="4" w:space="0" w:color="auto"/>
              <w:bottom w:val="single" w:sz="4" w:space="0" w:color="auto"/>
              <w:right w:val="single" w:sz="4" w:space="0" w:color="auto"/>
            </w:tcBorders>
          </w:tcPr>
          <w:p w14:paraId="3D8D2699" w14:textId="77777777" w:rsidR="008422BB" w:rsidRPr="005744FC" w:rsidRDefault="008422BB" w:rsidP="008422BB">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6B0E8708" w14:textId="77777777" w:rsidR="008422BB" w:rsidRPr="005744FC" w:rsidRDefault="008422BB" w:rsidP="008422BB">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275F3ABD" w14:textId="77777777" w:rsidR="008422BB" w:rsidRPr="005744FC" w:rsidRDefault="008422BB" w:rsidP="008422BB">
            <w:pPr>
              <w:widowControl w:val="0"/>
              <w:jc w:val="center"/>
              <w:rPr>
                <w:rFonts w:ascii="GHEA Grapalat" w:hAnsi="GHEA Grapalat"/>
                <w:sz w:val="20"/>
                <w:szCs w:val="20"/>
              </w:rPr>
            </w:pPr>
          </w:p>
        </w:tc>
      </w:tr>
    </w:tbl>
    <w:p w14:paraId="1716651D" w14:textId="77777777" w:rsidR="005E24DA" w:rsidRPr="00DD2B43" w:rsidRDefault="005E24DA" w:rsidP="007F31CF">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5131D549" w14:textId="77777777" w:rsidR="005E24DA" w:rsidRPr="00567D3B" w:rsidRDefault="005E24DA" w:rsidP="007F31CF">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14:paraId="7FD043DB" w14:textId="77777777" w:rsidR="005E24DA" w:rsidRPr="00D3436F" w:rsidRDefault="005E24DA" w:rsidP="007F31CF">
      <w:pPr>
        <w:widowControl w:val="0"/>
        <w:jc w:val="both"/>
        <w:rPr>
          <w:rFonts w:ascii="GHEA Grapalat" w:hAnsi="GHEA Grapalat"/>
          <w:lang w:val="es-ES"/>
        </w:rPr>
      </w:pPr>
    </w:p>
    <w:p w14:paraId="73C82FCD" w14:textId="77777777" w:rsidR="005E24DA" w:rsidRPr="000F6C24" w:rsidRDefault="005E24DA" w:rsidP="007F31CF">
      <w:pPr>
        <w:widowControl w:val="0"/>
        <w:jc w:val="right"/>
        <w:rPr>
          <w:rFonts w:ascii="GHEA Grapalat" w:hAnsi="GHEA Grapalat"/>
        </w:rPr>
      </w:pPr>
      <w:r w:rsidRPr="009044F1">
        <w:rPr>
          <w:rFonts w:ascii="GHEA Grapalat" w:hAnsi="GHEA Grapalat"/>
        </w:rPr>
        <w:t>М. П.</w:t>
      </w:r>
    </w:p>
    <w:p w14:paraId="61DEC66E" w14:textId="77777777" w:rsidR="005E24DA" w:rsidRDefault="005E24DA" w:rsidP="007F31CF">
      <w:pPr>
        <w:rPr>
          <w:rFonts w:ascii="GHEA Grapalat" w:hAnsi="GHEA Grapalat"/>
          <w:b/>
        </w:rPr>
      </w:pPr>
      <w:r>
        <w:rPr>
          <w:rFonts w:ascii="GHEA Grapalat" w:hAnsi="GHEA Grapalat"/>
          <w:b/>
        </w:rPr>
        <w:br w:type="page"/>
      </w:r>
    </w:p>
    <w:p w14:paraId="3A6F46A6" w14:textId="77777777" w:rsidR="005E24DA" w:rsidRPr="00B138F3" w:rsidRDefault="005E24DA" w:rsidP="007F31CF">
      <w:pPr>
        <w:widowControl w:val="0"/>
        <w:ind w:firstLine="567"/>
        <w:jc w:val="right"/>
        <w:rPr>
          <w:rFonts w:ascii="GHEA Grapalat" w:hAnsi="GHEA Grapalat" w:cs="Arial"/>
          <w:b/>
        </w:rPr>
      </w:pPr>
      <w:r w:rsidRPr="00B138F3">
        <w:rPr>
          <w:rFonts w:ascii="GHEA Grapalat" w:hAnsi="GHEA Grapalat"/>
          <w:b/>
        </w:rPr>
        <w:lastRenderedPageBreak/>
        <w:t>Приложение № 3</w:t>
      </w:r>
    </w:p>
    <w:p w14:paraId="59F61C3B" w14:textId="5E9552DC" w:rsidR="005E24DA" w:rsidRPr="00B138F3" w:rsidRDefault="005E24DA" w:rsidP="007F31CF">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под кодом "</w:t>
      </w:r>
      <w:r w:rsidR="003C3018">
        <w:rPr>
          <w:rFonts w:ascii="GHEA Grapalat" w:hAnsi="GHEA Grapalat"/>
          <w:b/>
          <w:sz w:val="24"/>
          <w:szCs w:val="24"/>
        </w:rPr>
        <w:t>EQ-BMTsDzB-26/2</w:t>
      </w:r>
      <w:r w:rsidRPr="00B138F3">
        <w:rPr>
          <w:rFonts w:ascii="GHEA Grapalat" w:hAnsi="GHEA Grapalat"/>
          <w:b/>
          <w:sz w:val="24"/>
          <w:szCs w:val="24"/>
        </w:rPr>
        <w:t>"</w:t>
      </w:r>
      <w:r w:rsidRPr="00AE7F7E">
        <w:rPr>
          <w:rStyle w:val="FootnoteReference"/>
          <w:rFonts w:ascii="GHEA Grapalat" w:hAnsi="GHEA Grapalat"/>
          <w:b/>
          <w:sz w:val="28"/>
          <w:szCs w:val="28"/>
        </w:rPr>
        <w:footnoteReference w:customMarkFollows="1" w:id="16"/>
        <w:t>*</w:t>
      </w:r>
    </w:p>
    <w:p w14:paraId="51A5D9AD" w14:textId="77777777" w:rsidR="005E24DA" w:rsidRPr="00B138F3" w:rsidRDefault="005E24DA" w:rsidP="007F31CF">
      <w:pPr>
        <w:pStyle w:val="BodyTextIndent3"/>
        <w:widowControl w:val="0"/>
        <w:spacing w:line="240" w:lineRule="auto"/>
        <w:jc w:val="center"/>
        <w:rPr>
          <w:rFonts w:ascii="GHEA Grapalat" w:hAnsi="GHEA Grapalat"/>
          <w:sz w:val="24"/>
          <w:szCs w:val="24"/>
        </w:rPr>
      </w:pPr>
      <w:r w:rsidRPr="00B138F3">
        <w:rPr>
          <w:rFonts w:ascii="GHEA Grapalat" w:hAnsi="GHEA Grapalat"/>
          <w:sz w:val="24"/>
          <w:szCs w:val="24"/>
        </w:rPr>
        <w:t xml:space="preserve"> </w:t>
      </w:r>
    </w:p>
    <w:p w14:paraId="629C9E4F" w14:textId="77777777" w:rsidR="005E24DA" w:rsidRPr="00B138F3" w:rsidRDefault="005E24DA" w:rsidP="007F31CF">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2D721C16" w14:textId="77777777" w:rsidR="005E24DA" w:rsidRPr="00B138F3" w:rsidRDefault="005E24DA" w:rsidP="007F31CF">
      <w:pPr>
        <w:widowControl w:val="0"/>
        <w:ind w:left="567" w:right="565"/>
        <w:jc w:val="center"/>
        <w:rPr>
          <w:rFonts w:ascii="GHEA Grapalat" w:hAnsi="GHEA Grapalat"/>
          <w:b/>
        </w:rPr>
      </w:pPr>
    </w:p>
    <w:p w14:paraId="0DAC343D" w14:textId="77777777" w:rsidR="005E24DA" w:rsidRPr="00B138F3" w:rsidRDefault="005E24DA" w:rsidP="007F31CF">
      <w:pPr>
        <w:pStyle w:val="NormalWeb"/>
        <w:shd w:val="clear" w:color="auto" w:fill="FFFFFF"/>
        <w:spacing w:before="0" w:beforeAutospacing="0" w:after="0" w:afterAutospacing="0"/>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1. Настоящая гарантия</w:t>
      </w:r>
      <w:r>
        <w:rPr>
          <w:rFonts w:ascii="GHEA Grapalat" w:eastAsiaTheme="minorHAnsi" w:hAnsi="GHEA Grapalat" w:cstheme="minorBidi"/>
        </w:rPr>
        <w:t>,</w:t>
      </w:r>
      <w:r w:rsidRPr="0015000D">
        <w:rPr>
          <w:rFonts w:ascii="GHEA Grapalat" w:eastAsiaTheme="minorHAnsi" w:hAnsi="GHEA Grapalat" w:cstheme="minorBidi"/>
        </w:rPr>
        <w:t xml:space="preserve"> </w:t>
      </w:r>
      <w:r>
        <w:rPr>
          <w:rFonts w:ascii="GHEA Grapalat" w:eastAsiaTheme="minorHAnsi" w:hAnsi="GHEA Grapalat" w:cstheme="minorBidi"/>
        </w:rPr>
        <w:t xml:space="preserve">а также </w:t>
      </w:r>
      <w:r w:rsidRPr="00012732">
        <w:rPr>
          <w:rFonts w:ascii="GHEA Grapalat" w:eastAsiaTheme="minorHAnsi" w:hAnsi="GHEA Grapalat" w:cstheme="minorBidi"/>
        </w:rPr>
        <w:t xml:space="preserve">воспроизведенный (отсканированный) с оригинала </w:t>
      </w:r>
      <w:r>
        <w:rPr>
          <w:rFonts w:ascii="GHEA Grapalat" w:eastAsiaTheme="minorHAnsi" w:hAnsi="GHEA Grapalat" w:cstheme="minorBidi"/>
        </w:rPr>
        <w:t>настоящей гарантии</w:t>
      </w:r>
      <w:r w:rsidRPr="00B138F3">
        <w:rPr>
          <w:rFonts w:ascii="GHEA Grapalat" w:eastAsiaTheme="minorHAnsi" w:hAnsi="GHEA Grapalat" w:cstheme="minorBidi"/>
        </w:rPr>
        <w:t xml:space="preserve"> </w:t>
      </w:r>
      <w:r>
        <w:rPr>
          <w:rFonts w:ascii="GHEA Grapalat" w:eastAsiaTheme="minorHAnsi" w:hAnsi="GHEA Grapalat" w:cstheme="minorBidi"/>
        </w:rPr>
        <w:t xml:space="preserve">вариант </w:t>
      </w:r>
      <w:r w:rsidRPr="00B138F3">
        <w:rPr>
          <w:rFonts w:ascii="GHEA Grapalat" w:eastAsiaTheme="minorHAnsi" w:hAnsi="GHEA Grapalat" w:cstheme="minorBidi"/>
        </w:rPr>
        <w:t xml:space="preserve">(далее-гарантия)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Pr>
          <w:rFonts w:ascii="GHEA Grapalat" w:eastAsiaTheme="minorHAnsi" w:hAnsi="GHEA Grapalat" w:cstheme="minorBidi"/>
          <w:sz w:val="18"/>
          <w:szCs w:val="18"/>
        </w:rPr>
        <w:t>-------------------------------------------------------------------------------------------------------------------------------------</w:t>
      </w:r>
      <w:r w:rsidRPr="00B138F3">
        <w:rPr>
          <w:rFonts w:ascii="GHEA Grapalat" w:eastAsiaTheme="minorHAnsi" w:hAnsi="GHEA Grapalat" w:cstheme="minorBidi"/>
          <w:bCs/>
        </w:rPr>
        <w:t xml:space="preserve"> организованной</w:t>
      </w:r>
    </w:p>
    <w:p w14:paraId="225CBD23" w14:textId="77777777" w:rsidR="005E24DA" w:rsidRPr="00B138F3" w:rsidRDefault="005E24DA" w:rsidP="007F31CF">
      <w:pPr>
        <w:pStyle w:val="NormalWeb"/>
        <w:shd w:val="clear" w:color="auto" w:fill="FFFFFF"/>
        <w:spacing w:before="0" w:beforeAutospacing="0" w:after="0" w:afterAutospacing="0"/>
        <w:contextualSpacing/>
        <w:jc w:val="center"/>
        <w:rPr>
          <w:rFonts w:ascii="GHEA Grapalat" w:eastAsiaTheme="minorHAnsi" w:hAnsi="GHEA Grapalat" w:cstheme="minorBidi"/>
        </w:rPr>
      </w:pPr>
      <w:r w:rsidRPr="00B138F3">
        <w:rPr>
          <w:rFonts w:ascii="GHEA Grapalat" w:eastAsiaTheme="minorHAnsi" w:hAnsi="GHEA Grapalat" w:cstheme="minorBidi"/>
          <w:sz w:val="16"/>
          <w:szCs w:val="16"/>
        </w:rPr>
        <w:t>код процедуры</w:t>
      </w:r>
    </w:p>
    <w:p w14:paraId="5AD0AB4D" w14:textId="77777777" w:rsidR="005E24DA" w:rsidRPr="00B138F3" w:rsidRDefault="005E24DA" w:rsidP="007F31CF">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вытекающих из </w:t>
      </w:r>
      <w:r w:rsidRPr="00B138F3">
        <w:rPr>
          <w:rFonts w:ascii="GHEA Grapalat" w:hAnsi="GHEA Grapalat"/>
        </w:rPr>
        <w:t xml:space="preserve">участия ____________   </w:t>
      </w:r>
    </w:p>
    <w:p w14:paraId="12487CAC" w14:textId="77777777" w:rsidR="005E24DA" w:rsidRPr="00B138F3" w:rsidRDefault="005E24DA" w:rsidP="007F31CF">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наименование участника</w:t>
      </w:r>
    </w:p>
    <w:p w14:paraId="01E381D8" w14:textId="77777777" w:rsidR="005E24DA" w:rsidRPr="00B138F3" w:rsidRDefault="005E24DA" w:rsidP="007F31C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0FF8E728" w14:textId="77777777" w:rsidR="005E24DA" w:rsidRPr="00B138F3" w:rsidRDefault="005E24DA" w:rsidP="007F31C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5AC89909" w14:textId="77777777" w:rsidR="005E24DA" w:rsidRPr="00B138F3" w:rsidRDefault="005E24DA" w:rsidP="007F31CF">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5CA3E541" w14:textId="77777777" w:rsidR="005E24DA" w:rsidRPr="00B138F3" w:rsidRDefault="005E24DA" w:rsidP="007F31C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169ED98A" w14:textId="77777777" w:rsidR="005E24DA" w:rsidRPr="00B138F3" w:rsidRDefault="005E24DA" w:rsidP="007F31C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670C3E53" w14:textId="77777777" w:rsidR="005E24DA" w:rsidRPr="00B138F3" w:rsidRDefault="005E24DA" w:rsidP="007F31C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5BBFE306" w14:textId="77777777" w:rsidR="005E24DA" w:rsidRPr="00B138F3" w:rsidRDefault="005E24DA" w:rsidP="007F31C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6B753418" w14:textId="4D8C00DF" w:rsidR="005E24DA" w:rsidRPr="00B138F3" w:rsidRDefault="005E24DA" w:rsidP="007F31C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w:t>
      </w:r>
      <w:r w:rsidR="00C509DB">
        <w:rPr>
          <w:rFonts w:ascii="GHEA Grapalat" w:eastAsiaTheme="minorHAnsi" w:hAnsi="GHEA Grapalat" w:cstheme="minorBidi"/>
        </w:rPr>
        <w:t xml:space="preserve"> </w:t>
      </w:r>
      <w:r w:rsidR="00C509DB" w:rsidRPr="00206B87">
        <w:rPr>
          <w:rFonts w:ascii="GHEA Grapalat" w:hAnsi="GHEA Grapalat" w:cs="Arial"/>
          <w:sz w:val="20"/>
          <w:szCs w:val="20"/>
          <w:lang w:val="hy-AM"/>
        </w:rPr>
        <w:t>900015211429</w:t>
      </w:r>
      <w:r w:rsidR="00C509DB" w:rsidRPr="00B138F3">
        <w:rPr>
          <w:rFonts w:ascii="GHEA Grapalat" w:eastAsiaTheme="minorHAnsi" w:hAnsi="GHEA Grapalat" w:cstheme="minorBidi"/>
        </w:rPr>
        <w:t xml:space="preserve"> </w:t>
      </w:r>
      <w:r w:rsidRPr="00B138F3">
        <w:rPr>
          <w:rFonts w:ascii="GHEA Grapalat" w:eastAsiaTheme="minorHAnsi" w:hAnsi="GHEA Grapalat" w:cstheme="minorBidi"/>
        </w:rPr>
        <w:t xml:space="preserve"> бенефициара.</w:t>
      </w:r>
    </w:p>
    <w:p w14:paraId="16F4DEAA"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4B0ED748" w14:textId="77777777" w:rsidR="005E24DA" w:rsidRPr="00B138F3" w:rsidRDefault="005E24DA" w:rsidP="007F31C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365AF7D"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F0A0914" w14:textId="620E58D0" w:rsidR="005E24DA" w:rsidRPr="007C2C8F" w:rsidRDefault="005E24DA" w:rsidP="007F31CF">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7C2C8F">
        <w:rPr>
          <w:rFonts w:ascii="GHEA Grapalat" w:eastAsiaTheme="minorHAnsi" w:hAnsi="GHEA Grapalat" w:cstheme="minorBidi"/>
        </w:rPr>
        <w:t>5. Гарантия действует</w:t>
      </w:r>
      <w:r>
        <w:rPr>
          <w:rFonts w:ascii="GHEA Grapalat" w:eastAsiaTheme="minorHAnsi" w:hAnsi="GHEA Grapalat" w:cstheme="minorBidi"/>
        </w:rPr>
        <w:t xml:space="preserve"> с момента выпуска и в силе</w:t>
      </w:r>
      <w:r w:rsidRPr="007C2C8F">
        <w:rPr>
          <w:rFonts w:ascii="GHEA Grapalat" w:eastAsiaTheme="minorHAnsi" w:hAnsi="GHEA Grapalat" w:cstheme="minorBidi"/>
        </w:rPr>
        <w:t xml:space="preserve"> </w:t>
      </w:r>
      <w:r w:rsidR="00DD58E0" w:rsidRPr="00DD58E0">
        <w:rPr>
          <w:rFonts w:ascii="GHEA Grapalat" w:eastAsiaTheme="minorHAnsi" w:hAnsi="GHEA Grapalat" w:cstheme="minorBidi"/>
        </w:rPr>
        <w:t xml:space="preserve">120 </w:t>
      </w:r>
      <w:r w:rsidR="00DD58E0">
        <w:rPr>
          <w:rFonts w:ascii="GHEA Grapalat" w:eastAsiaTheme="minorHAnsi" w:hAnsi="GHEA Grapalat" w:cstheme="minorBidi"/>
        </w:rPr>
        <w:t>сто двадцать</w:t>
      </w:r>
      <w:r w:rsidRPr="007C2C8F">
        <w:rPr>
          <w:rFonts w:ascii="GHEA Grapalat" w:eastAsiaTheme="minorHAnsi" w:hAnsi="GHEA Grapalat" w:cstheme="minorBidi"/>
        </w:rPr>
        <w:t xml:space="preserve"> рабочих </w:t>
      </w:r>
      <w:r w:rsidRPr="00A75ACE">
        <w:rPr>
          <w:rFonts w:ascii="GHEA Grapalat" w:eastAsiaTheme="minorHAnsi" w:hAnsi="GHEA Grapalat" w:cstheme="minorBidi"/>
        </w:rPr>
        <w:t xml:space="preserve">дней** </w:t>
      </w:r>
      <w:r w:rsidRPr="007C2C8F">
        <w:rPr>
          <w:rFonts w:ascii="GHEA Grapalat" w:eastAsiaTheme="minorHAnsi" w:hAnsi="GHEA Grapalat" w:cstheme="minorBidi"/>
        </w:rPr>
        <w:t xml:space="preserve">со дня </w:t>
      </w:r>
      <w:r w:rsidRPr="00AA4C59">
        <w:rPr>
          <w:rFonts w:ascii="GHEA Grapalat" w:eastAsiaTheme="minorHAnsi" w:hAnsi="GHEA Grapalat" w:cstheme="minorBidi"/>
        </w:rPr>
        <w:t xml:space="preserve">истечения </w:t>
      </w:r>
      <w:r>
        <w:rPr>
          <w:rFonts w:ascii="GHEA Grapalat" w:eastAsiaTheme="minorHAnsi" w:hAnsi="GHEA Grapalat" w:cstheme="minorBidi"/>
        </w:rPr>
        <w:t xml:space="preserve">крайнего </w:t>
      </w:r>
      <w:r w:rsidRPr="00AA4C59">
        <w:rPr>
          <w:rFonts w:ascii="GHEA Grapalat" w:eastAsiaTheme="minorHAnsi" w:hAnsi="GHEA Grapalat" w:cstheme="minorBidi"/>
        </w:rPr>
        <w:t xml:space="preserve">срока </w:t>
      </w:r>
      <w:r w:rsidRPr="007C2C8F">
        <w:rPr>
          <w:rFonts w:ascii="GHEA Grapalat" w:eastAsiaTheme="minorHAnsi" w:hAnsi="GHEA Grapalat" w:cstheme="minorBidi"/>
        </w:rPr>
        <w:t>подачи принципалом заяв</w:t>
      </w:r>
      <w:r>
        <w:rPr>
          <w:rFonts w:ascii="GHEA Grapalat" w:eastAsiaTheme="minorHAnsi" w:hAnsi="GHEA Grapalat" w:cstheme="minorBidi"/>
        </w:rPr>
        <w:t>о</w:t>
      </w:r>
      <w:r w:rsidRPr="007C2C8F">
        <w:rPr>
          <w:rFonts w:ascii="GHEA Grapalat" w:eastAsiaTheme="minorHAnsi" w:hAnsi="GHEA Grapalat" w:cstheme="minorBidi"/>
        </w:rPr>
        <w:t xml:space="preserve">к на участие в организованной бенефициаром процедуре закупок под кодом   ________________________________.    </w:t>
      </w:r>
    </w:p>
    <w:p w14:paraId="7F0B26B8" w14:textId="77777777" w:rsidR="005E24DA" w:rsidRPr="007C2C8F" w:rsidRDefault="005E24DA" w:rsidP="007F31CF">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r w:rsidRPr="007C2C8F">
        <w:rPr>
          <w:rFonts w:eastAsiaTheme="minorHAnsi" w:cstheme="minorBidi"/>
        </w:rPr>
        <w:t xml:space="preserve">                  </w:t>
      </w:r>
      <w:r w:rsidRPr="007C2C8F">
        <w:rPr>
          <w:rFonts w:ascii="GHEA Grapalat" w:eastAsiaTheme="minorHAnsi" w:hAnsi="GHEA Grapalat" w:cstheme="minorBidi"/>
          <w:sz w:val="18"/>
          <w:szCs w:val="18"/>
        </w:rPr>
        <w:t>код процедуры</w:t>
      </w:r>
    </w:p>
    <w:p w14:paraId="69D9549B" w14:textId="77777777" w:rsidR="005E24DA" w:rsidRDefault="005E24DA" w:rsidP="007F31CF">
      <w:pPr>
        <w:pStyle w:val="NormalWeb"/>
        <w:shd w:val="clear" w:color="auto" w:fill="FFFFFF"/>
        <w:spacing w:before="0" w:beforeAutospacing="0" w:after="0" w:afterAutospacing="0"/>
        <w:ind w:firstLine="375"/>
        <w:jc w:val="both"/>
        <w:rPr>
          <w:ins w:id="26" w:author="Inesa Kocharyan" w:date="2023-07-07T09:49:00Z"/>
          <w:rFonts w:ascii="GHEA Grapalat" w:eastAsiaTheme="minorHAnsi" w:hAnsi="GHEA Grapalat" w:cstheme="minorBidi"/>
        </w:rPr>
      </w:pPr>
      <w:r w:rsidRPr="00C02445">
        <w:rPr>
          <w:rFonts w:ascii="GHEA Grapalat" w:eastAsiaTheme="minorHAnsi" w:hAnsi="GHEA Grapalat" w:cstheme="minorBidi"/>
        </w:rPr>
        <w:t>Информацию о факте предоставления настоящей гарантии</w:t>
      </w:r>
      <w:r>
        <w:rPr>
          <w:rFonts w:ascii="GHEA Grapalat" w:eastAsiaTheme="minorHAnsi" w:hAnsi="GHEA Grapalat" w:cstheme="minorBidi"/>
        </w:rPr>
        <w:t xml:space="preserve"> -</w:t>
      </w:r>
      <w:r w:rsidRPr="00B8432E">
        <w:t xml:space="preserve"> </w:t>
      </w:r>
      <w:r w:rsidRPr="00B8432E">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Pr>
          <w:rFonts w:ascii="GHEA Grapalat" w:eastAsiaTheme="minorHAnsi" w:hAnsi="GHEA Grapalat" w:cstheme="minorBidi"/>
        </w:rPr>
        <w:t>,</w:t>
      </w:r>
      <w:r w:rsidRPr="00C02445">
        <w:rPr>
          <w:rFonts w:ascii="GHEA Grapalat" w:eastAsiaTheme="minorHAnsi" w:hAnsi="GHEA Grapalat" w:cstheme="minorBidi"/>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p>
    <w:p w14:paraId="518FB093" w14:textId="2075A119" w:rsidR="005E24DA" w:rsidRPr="00593735" w:rsidRDefault="00DD58E0" w:rsidP="007F31CF">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lang w:val="en-US"/>
        </w:rPr>
        <w:t>Gor</w:t>
      </w:r>
      <w:r w:rsidRPr="00593735">
        <w:rPr>
          <w:rFonts w:ascii="GHEA Grapalat" w:eastAsiaTheme="minorHAnsi" w:hAnsi="GHEA Grapalat" w:cstheme="minorBidi"/>
        </w:rPr>
        <w:t>.</w:t>
      </w:r>
      <w:r>
        <w:rPr>
          <w:rFonts w:ascii="GHEA Grapalat" w:eastAsiaTheme="minorHAnsi" w:hAnsi="GHEA Grapalat" w:cstheme="minorBidi"/>
          <w:lang w:val="en-US"/>
        </w:rPr>
        <w:t>muradyan</w:t>
      </w:r>
      <w:r w:rsidRPr="00593735">
        <w:rPr>
          <w:rFonts w:ascii="GHEA Grapalat" w:eastAsiaTheme="minorHAnsi" w:hAnsi="GHEA Grapalat" w:cstheme="minorBidi"/>
        </w:rPr>
        <w:t>@</w:t>
      </w:r>
      <w:r>
        <w:rPr>
          <w:rFonts w:ascii="GHEA Grapalat" w:eastAsiaTheme="minorHAnsi" w:hAnsi="GHEA Grapalat" w:cstheme="minorBidi"/>
          <w:lang w:val="en-US"/>
        </w:rPr>
        <w:t>yerevan</w:t>
      </w:r>
      <w:r w:rsidRPr="00593735">
        <w:rPr>
          <w:rFonts w:ascii="GHEA Grapalat" w:eastAsiaTheme="minorHAnsi" w:hAnsi="GHEA Grapalat" w:cstheme="minorBidi"/>
        </w:rPr>
        <w:t>.</w:t>
      </w:r>
      <w:r>
        <w:rPr>
          <w:rFonts w:ascii="GHEA Grapalat" w:eastAsiaTheme="minorHAnsi" w:hAnsi="GHEA Grapalat" w:cstheme="minorBidi"/>
          <w:lang w:val="en-US"/>
        </w:rPr>
        <w:t>am</w:t>
      </w:r>
    </w:p>
    <w:p w14:paraId="12EBE912" w14:textId="50348BA3" w:rsidR="005E24DA" w:rsidRDefault="005E24DA" w:rsidP="007F31C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02445">
        <w:rPr>
          <w:rFonts w:ascii="GHEA Grapalat" w:eastAsiaTheme="minorHAnsi" w:hAnsi="GHEA Grapalat" w:cstheme="minorBidi"/>
        </w:rPr>
        <w:t>который указан в упомянутом в настоящем пункте приглашении к процедуре закупок.</w:t>
      </w:r>
    </w:p>
    <w:p w14:paraId="7F590671" w14:textId="77777777" w:rsidR="005E24DA" w:rsidRDefault="005E24DA" w:rsidP="007F31CF">
      <w:pPr>
        <w:pStyle w:val="NormalWeb"/>
        <w:shd w:val="clear" w:color="auto" w:fill="FFFFFF"/>
        <w:spacing w:before="0" w:beforeAutospacing="0" w:after="0" w:afterAutospacing="0"/>
        <w:ind w:firstLine="375"/>
        <w:jc w:val="both"/>
        <w:rPr>
          <w:rStyle w:val="Strong"/>
          <w:b w:val="0"/>
          <w:bCs w:val="0"/>
          <w:sz w:val="20"/>
          <w:szCs w:val="20"/>
        </w:rPr>
      </w:pPr>
    </w:p>
    <w:p w14:paraId="15591204" w14:textId="77777777" w:rsidR="005E24DA" w:rsidRPr="006E6694" w:rsidRDefault="005E24DA" w:rsidP="007F31CF">
      <w:pPr>
        <w:pStyle w:val="NormalWeb"/>
        <w:shd w:val="clear" w:color="auto" w:fill="FFFFFF"/>
        <w:spacing w:before="0" w:beforeAutospacing="0" w:after="0" w:afterAutospacing="0"/>
        <w:ind w:firstLine="375"/>
        <w:jc w:val="both"/>
        <w:rPr>
          <w:rStyle w:val="Strong"/>
          <w:rFonts w:ascii="GHEA Grapalat" w:hAnsi="GHEA Grapalat"/>
          <w:b w:val="0"/>
          <w:bCs w:val="0"/>
          <w:color w:val="FF0000"/>
          <w:sz w:val="20"/>
          <w:szCs w:val="20"/>
        </w:rPr>
      </w:pPr>
    </w:p>
    <w:p w14:paraId="1514EBC3" w14:textId="77777777" w:rsidR="005E24DA" w:rsidRPr="000211F4" w:rsidRDefault="005E24DA" w:rsidP="007F31C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211F4">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прилагается копия протокола заседания оценочной комиссии об отклонении заявки</w:t>
      </w:r>
      <w:r>
        <w:rPr>
          <w:rFonts w:ascii="GHEA Grapalat" w:eastAsiaTheme="minorHAnsi" w:hAnsi="GHEA Grapalat" w:cstheme="minorBidi"/>
        </w:rPr>
        <w:t xml:space="preserve"> и гарантия</w:t>
      </w:r>
      <w:r w:rsidRPr="000211F4">
        <w:rPr>
          <w:rFonts w:ascii="GHEA Grapalat" w:eastAsiaTheme="minorHAnsi" w:hAnsi="GHEA Grapalat" w:cstheme="minorBidi"/>
        </w:rPr>
        <w:t>.</w:t>
      </w:r>
    </w:p>
    <w:p w14:paraId="5EA5562E"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7E80159"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6A88769E"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03B6996"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524E5F55"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23AC106E" w14:textId="77777777" w:rsidR="005E24DA" w:rsidRPr="00B138F3" w:rsidRDefault="005E24DA" w:rsidP="007F31C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1AFF098E" w14:textId="77777777" w:rsidR="005E24DA" w:rsidRPr="00B138F3" w:rsidRDefault="005E24DA" w:rsidP="007F31CF">
      <w:pPr>
        <w:pStyle w:val="NormalWeb"/>
        <w:shd w:val="clear" w:color="auto" w:fill="FFFFFF"/>
        <w:spacing w:before="0" w:beforeAutospacing="0" w:after="0" w:afterAutospacing="0"/>
        <w:ind w:firstLine="375"/>
        <w:rPr>
          <w:rFonts w:ascii="GHEA Grapalat" w:eastAsiaTheme="minorHAnsi" w:hAnsi="GHEA Grapalat" w:cstheme="minorBidi"/>
        </w:rPr>
      </w:pPr>
    </w:p>
    <w:p w14:paraId="451E4BE6" w14:textId="77777777" w:rsidR="005E24DA" w:rsidRPr="00B138F3" w:rsidRDefault="005E24DA" w:rsidP="007F31C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652A30D" w14:textId="77777777" w:rsidR="005E24DA" w:rsidRPr="00B138F3" w:rsidRDefault="005E24DA" w:rsidP="007F31C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1B46042A"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81A7BF3"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B11F80F"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hAnsi="GHEA Grapalat"/>
          <w:sz w:val="20"/>
          <w:szCs w:val="20"/>
        </w:rPr>
      </w:pPr>
    </w:p>
    <w:p w14:paraId="5B664F09"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EF2E235"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6DD1892"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B0462B2"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24B0F58" w14:textId="77777777" w:rsidR="005E24DA" w:rsidRPr="00B138F3" w:rsidRDefault="005E24DA" w:rsidP="007F31C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74988426"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A129633"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618E7AF" w14:textId="77777777" w:rsidR="005E24DA" w:rsidRPr="00B138F3" w:rsidRDefault="005E24DA" w:rsidP="007F31CF">
      <w:pPr>
        <w:pStyle w:val="BodyTextIndent"/>
        <w:widowControl w:val="0"/>
        <w:spacing w:line="240" w:lineRule="auto"/>
        <w:rPr>
          <w:rFonts w:ascii="GHEA Grapalat" w:hAnsi="GHEA Grapalat" w:cs="Sylfaen"/>
          <w:i w:val="0"/>
          <w:sz w:val="24"/>
          <w:szCs w:val="24"/>
        </w:rPr>
      </w:pPr>
    </w:p>
    <w:p w14:paraId="147D1784" w14:textId="77777777" w:rsidR="005E24DA" w:rsidRPr="00B138F3" w:rsidRDefault="005E24DA" w:rsidP="007F31CF">
      <w:pPr>
        <w:widowControl w:val="0"/>
        <w:ind w:left="567" w:right="565"/>
        <w:jc w:val="center"/>
        <w:rPr>
          <w:rFonts w:ascii="GHEA Grapalat" w:hAnsi="GHEA Grapalat"/>
          <w:b/>
        </w:rPr>
      </w:pPr>
    </w:p>
    <w:p w14:paraId="1DFBEEDC" w14:textId="77777777" w:rsidR="005E24DA" w:rsidRPr="00B138F3" w:rsidRDefault="005E24DA" w:rsidP="007F31CF">
      <w:pPr>
        <w:widowControl w:val="0"/>
        <w:ind w:left="567" w:right="565"/>
        <w:jc w:val="center"/>
        <w:rPr>
          <w:rFonts w:ascii="GHEA Grapalat" w:hAnsi="GHEA Grapalat"/>
          <w:b/>
        </w:rPr>
      </w:pPr>
    </w:p>
    <w:p w14:paraId="65072178" w14:textId="77777777" w:rsidR="005E24DA" w:rsidRPr="00B138F3" w:rsidRDefault="005E24DA" w:rsidP="007F31CF">
      <w:pPr>
        <w:widowControl w:val="0"/>
        <w:ind w:left="567" w:right="565"/>
        <w:jc w:val="center"/>
        <w:rPr>
          <w:rFonts w:ascii="GHEA Grapalat" w:hAnsi="GHEA Grapalat"/>
          <w:b/>
        </w:rPr>
      </w:pPr>
    </w:p>
    <w:p w14:paraId="5D9BF799" w14:textId="77777777" w:rsidR="005E24DA" w:rsidRPr="00B138F3" w:rsidRDefault="005E24DA" w:rsidP="007F31CF">
      <w:pPr>
        <w:widowControl w:val="0"/>
        <w:ind w:left="567" w:right="565"/>
        <w:jc w:val="center"/>
        <w:rPr>
          <w:rFonts w:ascii="GHEA Grapalat" w:hAnsi="GHEA Grapalat"/>
          <w:b/>
        </w:rPr>
      </w:pPr>
    </w:p>
    <w:p w14:paraId="43767DDA" w14:textId="77777777" w:rsidR="005E24DA" w:rsidRPr="00B138F3" w:rsidRDefault="005E24DA" w:rsidP="007F31CF">
      <w:pPr>
        <w:widowControl w:val="0"/>
        <w:ind w:left="567" w:right="565"/>
        <w:jc w:val="center"/>
        <w:rPr>
          <w:rFonts w:ascii="GHEA Grapalat" w:hAnsi="GHEA Grapalat"/>
          <w:b/>
        </w:rPr>
      </w:pPr>
    </w:p>
    <w:p w14:paraId="33C6E2CC" w14:textId="77777777" w:rsidR="005E24DA" w:rsidRPr="00B138F3" w:rsidRDefault="005E24DA" w:rsidP="007F31CF">
      <w:pPr>
        <w:widowControl w:val="0"/>
        <w:ind w:left="567" w:right="565"/>
        <w:jc w:val="center"/>
        <w:rPr>
          <w:rFonts w:ascii="GHEA Grapalat" w:hAnsi="GHEA Grapalat"/>
          <w:b/>
        </w:rPr>
      </w:pPr>
    </w:p>
    <w:p w14:paraId="6FF77456" w14:textId="77777777" w:rsidR="005E24DA" w:rsidRPr="00B138F3" w:rsidRDefault="005E24DA" w:rsidP="007F31CF">
      <w:pPr>
        <w:widowControl w:val="0"/>
        <w:ind w:left="567" w:right="565"/>
        <w:jc w:val="center"/>
        <w:rPr>
          <w:rFonts w:ascii="GHEA Grapalat" w:hAnsi="GHEA Grapalat"/>
          <w:b/>
        </w:rPr>
      </w:pPr>
    </w:p>
    <w:p w14:paraId="03370B58" w14:textId="77777777" w:rsidR="005E24DA" w:rsidRPr="00B138F3" w:rsidRDefault="005E24DA" w:rsidP="007F31CF">
      <w:pPr>
        <w:widowControl w:val="0"/>
        <w:ind w:left="567" w:right="565"/>
        <w:jc w:val="center"/>
        <w:rPr>
          <w:rFonts w:ascii="GHEA Grapalat" w:hAnsi="GHEA Grapalat"/>
          <w:b/>
        </w:rPr>
      </w:pPr>
    </w:p>
    <w:p w14:paraId="71BAEB6F" w14:textId="77777777" w:rsidR="005E24DA" w:rsidRPr="00B138F3" w:rsidRDefault="005E24DA" w:rsidP="007F31CF">
      <w:pPr>
        <w:widowControl w:val="0"/>
        <w:ind w:left="567" w:right="565"/>
        <w:jc w:val="center"/>
        <w:rPr>
          <w:rFonts w:ascii="GHEA Grapalat" w:hAnsi="GHEA Grapalat"/>
          <w:b/>
        </w:rPr>
      </w:pPr>
    </w:p>
    <w:p w14:paraId="2AE6F192" w14:textId="77777777" w:rsidR="005E24DA" w:rsidRPr="00B138F3" w:rsidRDefault="005E24DA" w:rsidP="007F31CF">
      <w:pPr>
        <w:widowControl w:val="0"/>
        <w:ind w:left="567" w:right="565"/>
        <w:jc w:val="center"/>
        <w:rPr>
          <w:rFonts w:ascii="GHEA Grapalat" w:hAnsi="GHEA Grapalat"/>
          <w:b/>
        </w:rPr>
      </w:pPr>
    </w:p>
    <w:p w14:paraId="78CE3C56" w14:textId="77777777" w:rsidR="005E24DA" w:rsidRPr="00B138F3" w:rsidRDefault="005E24DA" w:rsidP="007F31CF">
      <w:pPr>
        <w:widowControl w:val="0"/>
        <w:ind w:left="567" w:right="565"/>
        <w:jc w:val="center"/>
        <w:rPr>
          <w:rFonts w:ascii="GHEA Grapalat" w:hAnsi="GHEA Grapalat"/>
          <w:b/>
        </w:rPr>
      </w:pPr>
    </w:p>
    <w:p w14:paraId="1AEDA854" w14:textId="77777777" w:rsidR="005E24DA" w:rsidRPr="00B138F3" w:rsidRDefault="005E24DA" w:rsidP="007F31CF">
      <w:pPr>
        <w:widowControl w:val="0"/>
        <w:ind w:left="567" w:right="565"/>
        <w:jc w:val="center"/>
        <w:rPr>
          <w:rFonts w:ascii="GHEA Grapalat" w:hAnsi="GHEA Grapalat"/>
          <w:b/>
        </w:rPr>
      </w:pPr>
    </w:p>
    <w:p w14:paraId="2A5F6660" w14:textId="77777777" w:rsidR="005E24DA" w:rsidRPr="00B138F3" w:rsidRDefault="005E24DA" w:rsidP="007F31CF">
      <w:pPr>
        <w:widowControl w:val="0"/>
        <w:ind w:left="567" w:right="565"/>
        <w:jc w:val="center"/>
        <w:rPr>
          <w:rFonts w:ascii="GHEA Grapalat" w:hAnsi="GHEA Grapalat"/>
          <w:b/>
        </w:rPr>
      </w:pPr>
    </w:p>
    <w:p w14:paraId="28E72BC5" w14:textId="77777777" w:rsidR="005E24DA" w:rsidRDefault="005E24DA" w:rsidP="007F31CF">
      <w:pPr>
        <w:widowControl w:val="0"/>
        <w:ind w:firstLine="567"/>
        <w:jc w:val="right"/>
        <w:rPr>
          <w:rFonts w:ascii="GHEA Grapalat" w:hAnsi="GHEA Grapalat"/>
          <w:b/>
        </w:rPr>
      </w:pPr>
    </w:p>
    <w:p w14:paraId="4786F590" w14:textId="77777777" w:rsidR="005E24DA" w:rsidRPr="00503411" w:rsidRDefault="005E24DA" w:rsidP="007F31CF">
      <w:pPr>
        <w:widowControl w:val="0"/>
        <w:ind w:firstLine="567"/>
        <w:jc w:val="right"/>
        <w:rPr>
          <w:rFonts w:ascii="GHEA Grapalat" w:hAnsi="GHEA Grapalat"/>
          <w:b/>
        </w:rPr>
      </w:pPr>
    </w:p>
    <w:p w14:paraId="1F877CB7" w14:textId="77777777" w:rsidR="005E24DA" w:rsidRPr="00503411" w:rsidRDefault="005E24DA" w:rsidP="007F31CF">
      <w:pPr>
        <w:widowControl w:val="0"/>
        <w:ind w:firstLine="567"/>
        <w:jc w:val="right"/>
        <w:rPr>
          <w:rFonts w:ascii="GHEA Grapalat" w:hAnsi="GHEA Grapalat"/>
          <w:b/>
        </w:rPr>
      </w:pPr>
    </w:p>
    <w:p w14:paraId="3D1C7BB5" w14:textId="052542D6" w:rsidR="005E24DA" w:rsidRPr="00B138F3" w:rsidRDefault="005E24DA" w:rsidP="000B6F95">
      <w:pPr>
        <w:jc w:val="right"/>
        <w:rPr>
          <w:rFonts w:ascii="GHEA Grapalat" w:hAnsi="GHEA Grapalat"/>
          <w:b/>
        </w:rPr>
      </w:pPr>
      <w:r>
        <w:rPr>
          <w:rFonts w:ascii="GHEA Grapalat" w:hAnsi="GHEA Grapalat"/>
          <w:b/>
        </w:rPr>
        <w:br w:type="page"/>
      </w:r>
      <w:r w:rsidRPr="00B138F3">
        <w:rPr>
          <w:rFonts w:ascii="GHEA Grapalat" w:hAnsi="GHEA Grapalat"/>
          <w:b/>
        </w:rPr>
        <w:lastRenderedPageBreak/>
        <w:t>Приложение № 4</w:t>
      </w:r>
    </w:p>
    <w:p w14:paraId="08C29411" w14:textId="77710FF0" w:rsidR="005E24DA" w:rsidRPr="00B138F3" w:rsidRDefault="005E24DA" w:rsidP="000B6F95">
      <w:pPr>
        <w:widowControl w:val="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под кодом "</w:t>
      </w:r>
      <w:r w:rsidR="003C3018">
        <w:rPr>
          <w:rFonts w:ascii="GHEA Grapalat" w:hAnsi="GHEA Grapalat"/>
          <w:b/>
        </w:rPr>
        <w:t>EQ-BMTsDzB-26/2</w:t>
      </w:r>
      <w:r w:rsidRPr="00B138F3">
        <w:rPr>
          <w:rFonts w:ascii="GHEA Grapalat" w:hAnsi="GHEA Grapalat"/>
          <w:b/>
        </w:rPr>
        <w:t>"</w:t>
      </w:r>
      <w:r>
        <w:rPr>
          <w:rFonts w:ascii="GHEA Grapalat" w:hAnsi="GHEA Grapalat"/>
          <w:b/>
        </w:rPr>
        <w:t xml:space="preserve"> *</w:t>
      </w:r>
    </w:p>
    <w:p w14:paraId="2BB70454" w14:textId="77777777" w:rsidR="005E24DA" w:rsidRPr="00B138F3" w:rsidRDefault="005E24DA" w:rsidP="007F31CF">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272DCE2D" w14:textId="77777777" w:rsidR="005E24DA" w:rsidRPr="00B138F3" w:rsidRDefault="005E24DA" w:rsidP="007F31CF">
      <w:pPr>
        <w:widowControl w:val="0"/>
        <w:ind w:left="567" w:right="565"/>
        <w:jc w:val="center"/>
        <w:rPr>
          <w:rFonts w:ascii="GHEA Grapalat" w:hAnsi="GHEA Grapalat"/>
          <w:b/>
        </w:rPr>
      </w:pPr>
      <w:r w:rsidRPr="00B138F3">
        <w:rPr>
          <w:rFonts w:ascii="GHEA Grapalat" w:hAnsi="GHEA Grapalat"/>
          <w:b/>
        </w:rPr>
        <w:t>(обеспечение квалификации)</w:t>
      </w:r>
    </w:p>
    <w:p w14:paraId="234B6F03" w14:textId="77777777" w:rsidR="005E24DA" w:rsidRPr="00B138F3" w:rsidRDefault="005E24DA" w:rsidP="007F31C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14:paraId="1FEE97B0" w14:textId="77777777" w:rsidR="005E24DA" w:rsidRPr="00B138F3" w:rsidRDefault="005E24DA" w:rsidP="007F31C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sz w:val="18"/>
          <w:szCs w:val="18"/>
          <w:lang w:val="hy-AM"/>
        </w:rPr>
        <w:tab/>
      </w:r>
      <w:r w:rsidRPr="00B138F3">
        <w:rPr>
          <w:rStyle w:val="Strong"/>
          <w:rFonts w:ascii="GHEA Grapalat" w:hAnsi="GHEA Grapalat"/>
          <w:sz w:val="18"/>
          <w:szCs w:val="18"/>
        </w:rPr>
        <w:t xml:space="preserve">                                                                            номер заключаемого договора</w:t>
      </w:r>
    </w:p>
    <w:p w14:paraId="1F3E0D5C" w14:textId="77777777" w:rsidR="005E24DA" w:rsidRPr="00B138F3" w:rsidRDefault="005E24DA" w:rsidP="007F31C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14:paraId="2A9354C5" w14:textId="77777777" w:rsidR="005E24DA" w:rsidRPr="00B138F3" w:rsidRDefault="005E24DA" w:rsidP="007F31C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sz w:val="18"/>
          <w:szCs w:val="18"/>
        </w:rPr>
        <w:t xml:space="preserve">                                  наименование отобранного участника</w:t>
      </w:r>
      <w:r w:rsidRPr="00B138F3">
        <w:rPr>
          <w:rStyle w:val="Strong"/>
          <w:rFonts w:ascii="GHEA Grapalat" w:hAnsi="GHEA Grapalat"/>
          <w:sz w:val="18"/>
          <w:szCs w:val="18"/>
          <w:lang w:val="hy-AM"/>
        </w:rPr>
        <w:tab/>
      </w:r>
    </w:p>
    <w:p w14:paraId="7127D4F1"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14:paraId="2021176A" w14:textId="77777777" w:rsidR="005E24DA" w:rsidRPr="00B138F3" w:rsidRDefault="005E24DA" w:rsidP="007F31C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14:paraId="308C0CB5" w14:textId="77777777" w:rsidR="005E24DA" w:rsidRPr="00B138F3" w:rsidRDefault="005E24DA" w:rsidP="007F31C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sz w:val="18"/>
          <w:szCs w:val="18"/>
        </w:rPr>
        <w:t>наименование заказчика</w:t>
      </w:r>
      <w:r w:rsidRPr="00B138F3">
        <w:rPr>
          <w:rFonts w:ascii="GHEA Grapalat" w:eastAsiaTheme="minorHAnsi" w:hAnsi="GHEA Grapalat" w:cstheme="minorBidi"/>
          <w:b/>
          <w:sz w:val="18"/>
          <w:szCs w:val="18"/>
        </w:rPr>
        <w:t xml:space="preserve"> </w:t>
      </w:r>
    </w:p>
    <w:p w14:paraId="07D0555F" w14:textId="77777777" w:rsidR="005E24DA" w:rsidRPr="00B138F3" w:rsidRDefault="005E24DA" w:rsidP="007F31C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14:paraId="5E67DA47" w14:textId="77777777" w:rsidR="005E24DA" w:rsidRPr="00B138F3" w:rsidRDefault="005E24DA" w:rsidP="007F31C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512DBB8B" w14:textId="77777777" w:rsidR="005E24DA" w:rsidRPr="00B138F3" w:rsidRDefault="005E24DA" w:rsidP="007F31C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6280B6F5" w14:textId="77777777" w:rsidR="005E24DA" w:rsidRPr="00B138F3" w:rsidRDefault="005E24DA" w:rsidP="007F31C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выдающего гарантию банка</w:t>
      </w:r>
      <w:r>
        <w:rPr>
          <w:rFonts w:ascii="GHEA Grapalat" w:eastAsiaTheme="minorHAnsi" w:hAnsi="GHEA Grapalat" w:cstheme="minorBidi"/>
          <w:sz w:val="18"/>
          <w:szCs w:val="18"/>
        </w:rPr>
        <w:t xml:space="preserve"> </w:t>
      </w:r>
    </w:p>
    <w:p w14:paraId="7EF7D1AE" w14:textId="77777777" w:rsidR="005E24DA" w:rsidRPr="00B138F3" w:rsidRDefault="005E24DA" w:rsidP="007F31CF">
      <w:pPr>
        <w:pStyle w:val="NormalWeb"/>
        <w:shd w:val="clear" w:color="auto" w:fill="FFFFFF"/>
        <w:spacing w:before="0" w:beforeAutospacing="0" w:after="0" w:afterAutospacing="0"/>
        <w:jc w:val="both"/>
        <w:rPr>
          <w:rFonts w:ascii="GHEA Grapalat" w:eastAsiaTheme="minorHAnsi" w:hAnsi="GHEA Grapalat" w:cstheme="minorBidi"/>
        </w:rPr>
      </w:pPr>
    </w:p>
    <w:p w14:paraId="04340A02" w14:textId="77777777" w:rsidR="005E24DA" w:rsidRPr="00B138F3" w:rsidRDefault="005E24DA" w:rsidP="007F31C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5B70A3B3" w14:textId="77777777" w:rsidR="005E24DA" w:rsidRPr="00B138F3" w:rsidRDefault="005E24DA" w:rsidP="007F31C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0B44F3FB" w14:textId="77777777" w:rsidR="005E24DA" w:rsidRPr="00B138F3" w:rsidRDefault="005E24DA" w:rsidP="007F31C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6F509183" w14:textId="55D8C820" w:rsidR="005E24DA" w:rsidRPr="00B138F3" w:rsidRDefault="005E24DA" w:rsidP="007F31C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w:t>
      </w:r>
      <w:r w:rsidR="000B6F95">
        <w:rPr>
          <w:rFonts w:ascii="GHEA Grapalat" w:eastAsiaTheme="minorHAnsi" w:hAnsi="GHEA Grapalat" w:cstheme="minorBidi"/>
        </w:rPr>
        <w:t xml:space="preserve"> </w:t>
      </w:r>
      <w:r w:rsidR="000B6F95" w:rsidRPr="00206B87">
        <w:rPr>
          <w:rFonts w:ascii="GHEA Grapalat" w:hAnsi="GHEA Grapalat" w:cs="Arial"/>
          <w:sz w:val="20"/>
          <w:szCs w:val="20"/>
          <w:lang w:val="hy-AM"/>
        </w:rPr>
        <w:t>900015211429</w:t>
      </w:r>
      <w:r w:rsidRPr="00B138F3">
        <w:rPr>
          <w:rFonts w:ascii="GHEA Grapalat" w:eastAsiaTheme="minorHAnsi" w:hAnsi="GHEA Grapalat" w:cstheme="minorBidi"/>
        </w:rPr>
        <w:t xml:space="preserve"> бенефициара.</w:t>
      </w:r>
    </w:p>
    <w:p w14:paraId="5D9C7A88" w14:textId="77777777" w:rsidR="005E24DA" w:rsidRPr="00B138F3" w:rsidRDefault="005E24DA" w:rsidP="007F31C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57158946" w14:textId="77777777" w:rsidR="005E24DA" w:rsidRPr="00B138F3" w:rsidRDefault="005E24DA" w:rsidP="007F31C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70402DE0"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92CD658" w14:textId="77777777" w:rsidR="005E24DA" w:rsidRDefault="005E24DA" w:rsidP="007F31CF">
      <w:pPr>
        <w:pStyle w:val="NormalWeb"/>
        <w:shd w:val="clear" w:color="auto" w:fill="FFFFFF"/>
        <w:spacing w:before="0" w:beforeAutospacing="0" w:after="0" w:afterAutospacing="0"/>
        <w:ind w:firstLine="374"/>
        <w:contextualSpacing/>
        <w:jc w:val="both"/>
        <w:rPr>
          <w:ins w:id="27" w:author="Inesa Kocharyan" w:date="2023-07-07T09:52:00Z"/>
          <w:rFonts w:ascii="GHEA Grapalat" w:eastAsiaTheme="minorHAnsi" w:hAnsi="GHEA Grapalat" w:cstheme="minorBidi"/>
        </w:rPr>
      </w:pPr>
      <w:r w:rsidRPr="00FE49C7">
        <w:rPr>
          <w:rFonts w:ascii="GHEA Grapalat" w:eastAsiaTheme="minorHAnsi" w:hAnsi="GHEA Grapalat" w:cstheme="minorBidi"/>
        </w:rPr>
        <w:t>5. Гарантия действует</w:t>
      </w:r>
      <w:r>
        <w:rPr>
          <w:rFonts w:ascii="GHEA Grapalat" w:eastAsiaTheme="minorHAnsi" w:hAnsi="GHEA Grapalat" w:cstheme="minorBidi"/>
        </w:rPr>
        <w:t xml:space="preserve"> с момента выпуска и в силе  </w:t>
      </w:r>
      <w:r w:rsidRPr="00FE49C7">
        <w:rPr>
          <w:rFonts w:ascii="GHEA Grapalat" w:eastAsiaTheme="minorHAnsi" w:hAnsi="GHEA Grapalat" w:cstheme="minorBidi"/>
        </w:rPr>
        <w:t xml:space="preserve">со дня вступления в силу договора под кодом N________________________ заключаемого  между  </w:t>
      </w:r>
    </w:p>
    <w:p w14:paraId="7827E46D" w14:textId="77777777" w:rsidR="005E24DA" w:rsidRPr="00FE49C7" w:rsidRDefault="005E24DA" w:rsidP="007F31CF">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FE49C7">
        <w:rPr>
          <w:rFonts w:ascii="GHEA Grapalat" w:eastAsiaTheme="minorHAnsi" w:hAnsi="GHEA Grapalat" w:cstheme="minorBidi"/>
          <w:sz w:val="18"/>
          <w:szCs w:val="18"/>
        </w:rPr>
        <w:t>номер заключаемого договара</w:t>
      </w:r>
    </w:p>
    <w:p w14:paraId="2D733078" w14:textId="77777777" w:rsidR="005E24DA" w:rsidRPr="00FE49C7" w:rsidDel="0097529A" w:rsidRDefault="005E24DA" w:rsidP="007F31CF">
      <w:pPr>
        <w:pStyle w:val="NormalWeb"/>
        <w:shd w:val="clear" w:color="auto" w:fill="FFFFFF"/>
        <w:spacing w:before="0" w:beforeAutospacing="0" w:after="0" w:afterAutospacing="0"/>
        <w:ind w:firstLine="374"/>
        <w:contextualSpacing/>
        <w:jc w:val="both"/>
        <w:rPr>
          <w:del w:id="28" w:author="Inesa Kocharyan" w:date="2023-07-07T09:52:00Z"/>
          <w:rFonts w:ascii="GHEA Grapalat" w:eastAsiaTheme="minorHAnsi" w:hAnsi="GHEA Grapalat" w:cstheme="minorBidi"/>
        </w:rPr>
      </w:pPr>
    </w:p>
    <w:p w14:paraId="371743A3" w14:textId="77777777" w:rsidR="005E24DA" w:rsidRPr="00FE49C7" w:rsidRDefault="005E24DA" w:rsidP="007F31CF">
      <w:pPr>
        <w:pStyle w:val="NormalWeb"/>
        <w:shd w:val="clear" w:color="auto" w:fill="FFFFFF"/>
        <w:spacing w:before="0" w:beforeAutospacing="0" w:after="0" w:afterAutospacing="0"/>
        <w:ind w:firstLine="374"/>
        <w:contextualSpacing/>
        <w:jc w:val="both"/>
        <w:rPr>
          <w:rFonts w:ascii="GHEA Grapalat" w:eastAsiaTheme="minorHAnsi" w:hAnsi="GHEA Grapalat" w:cstheme="minorBidi"/>
          <w:lang w:val="hy-AM"/>
        </w:rPr>
      </w:pPr>
      <w:r w:rsidRPr="00012732">
        <w:rPr>
          <w:rFonts w:ascii="GHEA Grapalat" w:eastAsiaTheme="minorHAnsi" w:hAnsi="GHEA Grapalat" w:cstheme="minorBidi"/>
        </w:rPr>
        <w:t xml:space="preserve">бенефициаром и принципалом  </w:t>
      </w:r>
      <w:r w:rsidRPr="00FE49C7">
        <w:rPr>
          <w:rFonts w:ascii="GHEA Grapalat" w:eastAsiaTheme="minorHAnsi" w:hAnsi="GHEA Grapalat" w:cstheme="minorBidi"/>
        </w:rPr>
        <w:t xml:space="preserve">и  действует </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в</w:t>
      </w:r>
      <w:r w:rsidRPr="00FE49C7">
        <w:rPr>
          <w:rFonts w:ascii="GHEA Grapalat" w:hAnsi="GHEA Grapalat"/>
        </w:rPr>
        <w:t>ключительно</w:t>
      </w:r>
      <w:r w:rsidRPr="00FE49C7">
        <w:rPr>
          <w:rFonts w:ascii="GHEA Grapalat" w:eastAsiaTheme="minorHAnsi" w:hAnsi="GHEA Grapalat" w:cstheme="minorBidi"/>
        </w:rPr>
        <w:t xml:space="preserve"> </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 xml:space="preserve">до </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 xml:space="preserve">девяностого </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 xml:space="preserve">рабочего </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дня</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 xml:space="preserve">следующего за днем </w:t>
      </w:r>
    </w:p>
    <w:p w14:paraId="128A881A" w14:textId="77777777" w:rsidR="005E24DA" w:rsidRPr="00FE49C7" w:rsidRDefault="005E24DA" w:rsidP="007F31CF">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679416A6" w14:textId="77777777" w:rsidR="005E24DA" w:rsidRPr="00A3315E" w:rsidRDefault="005E24DA" w:rsidP="007F31CF">
      <w:pPr>
        <w:pStyle w:val="NormalWeb"/>
        <w:shd w:val="clear" w:color="auto" w:fill="FFFFFF"/>
        <w:spacing w:before="0" w:beforeAutospacing="0" w:after="0" w:afterAutospacing="0"/>
        <w:contextualSpacing/>
        <w:rPr>
          <w:rFonts w:eastAsiaTheme="minorHAnsi" w:cstheme="minorBidi"/>
        </w:rPr>
      </w:pPr>
      <w:r w:rsidRPr="00FE49C7">
        <w:rPr>
          <w:rFonts w:ascii="GHEA Grapalat" w:eastAsiaTheme="minorHAnsi" w:hAnsi="GHEA Grapalat" w:cstheme="minorBidi"/>
          <w:lang w:val="hy-AM"/>
        </w:rPr>
        <w:t>--------------------------------------------------------</w:t>
      </w:r>
      <w:r w:rsidRPr="00FE49C7">
        <w:rPr>
          <w:rFonts w:ascii="GHEA Grapalat" w:eastAsiaTheme="minorHAnsi" w:hAnsi="GHEA Grapalat" w:cstheme="minorBidi"/>
        </w:rPr>
        <w:t>------------------</w:t>
      </w:r>
      <w:r w:rsidRPr="00FE49C7">
        <w:rPr>
          <w:rFonts w:ascii="GHEA Grapalat" w:eastAsiaTheme="minorHAnsi" w:hAnsi="GHEA Grapalat" w:cstheme="minorBidi"/>
          <w:lang w:val="hy-AM"/>
        </w:rPr>
        <w:t>----------------------</w:t>
      </w:r>
      <w:r>
        <w:rPr>
          <w:rFonts w:ascii="GHEA Grapalat" w:eastAsiaTheme="minorHAnsi" w:hAnsi="GHEA Grapalat" w:cstheme="minorBidi"/>
        </w:rPr>
        <w:t>---------------</w:t>
      </w:r>
      <w:r w:rsidRPr="00FE49C7">
        <w:rPr>
          <w:rFonts w:eastAsiaTheme="minorHAnsi" w:cstheme="minorBidi"/>
        </w:rPr>
        <w:t xml:space="preserve"> </w:t>
      </w:r>
      <w:r w:rsidRPr="00FE49C7">
        <w:rPr>
          <w:rFonts w:eastAsiaTheme="minorHAnsi" w:cstheme="minorBidi"/>
          <w:lang w:val="hy-AM"/>
        </w:rPr>
        <w:t>.</w:t>
      </w:r>
      <w:r w:rsidRPr="00FE49C7">
        <w:rPr>
          <w:rFonts w:eastAsiaTheme="minorHAnsi" w:cstheme="minorBidi"/>
        </w:rPr>
        <w:t xml:space="preserve">           </w:t>
      </w:r>
      <w:r w:rsidRPr="00FE49C7">
        <w:rPr>
          <w:rFonts w:ascii="GHEA Grapalat" w:eastAsiaTheme="minorHAnsi" w:hAnsi="GHEA Grapalat" w:cstheme="minorBidi"/>
          <w:sz w:val="16"/>
          <w:szCs w:val="16"/>
        </w:rPr>
        <w:t xml:space="preserve"> крайн</w:t>
      </w:r>
      <w:r>
        <w:rPr>
          <w:rFonts w:ascii="GHEA Grapalat" w:eastAsiaTheme="minorHAnsi" w:hAnsi="GHEA Grapalat" w:cstheme="minorBidi"/>
          <w:sz w:val="16"/>
          <w:szCs w:val="16"/>
        </w:rPr>
        <w:t>и</w:t>
      </w:r>
      <w:r w:rsidRPr="00FE49C7">
        <w:rPr>
          <w:rFonts w:ascii="GHEA Grapalat" w:eastAsiaTheme="minorHAnsi" w:hAnsi="GHEA Grapalat" w:cstheme="minorBidi"/>
          <w:sz w:val="16"/>
          <w:szCs w:val="16"/>
        </w:rPr>
        <w:t>й срок оказния услуг</w:t>
      </w:r>
      <w:r w:rsidRPr="00FE49C7">
        <w:rPr>
          <w:rFonts w:ascii="GHEA Grapalat" w:eastAsiaTheme="minorHAnsi" w:hAnsi="GHEA Grapalat" w:cstheme="minorBidi"/>
          <w:sz w:val="16"/>
          <w:szCs w:val="16"/>
          <w:lang w:val="hy-AM"/>
        </w:rPr>
        <w:t>, предусмотренн</w:t>
      </w:r>
      <w:r w:rsidRPr="00FE49C7">
        <w:rPr>
          <w:rFonts w:ascii="GHEA Grapalat" w:eastAsiaTheme="minorHAnsi" w:hAnsi="GHEA Grapalat" w:cstheme="minorBidi"/>
          <w:sz w:val="16"/>
          <w:szCs w:val="16"/>
        </w:rPr>
        <w:t xml:space="preserve">ый </w:t>
      </w:r>
      <w:r w:rsidRPr="00FE49C7">
        <w:rPr>
          <w:rFonts w:ascii="GHEA Grapalat" w:eastAsiaTheme="minorHAnsi" w:hAnsi="GHEA Grapalat" w:cstheme="minorBidi"/>
          <w:sz w:val="16"/>
          <w:szCs w:val="16"/>
          <w:lang w:val="hy-AM"/>
        </w:rPr>
        <w:t>заключаемым договором</w:t>
      </w:r>
      <w:r>
        <w:rPr>
          <w:rFonts w:ascii="GHEA Grapalat" w:eastAsiaTheme="minorHAnsi" w:hAnsi="GHEA Grapalat" w:cstheme="minorBidi"/>
          <w:sz w:val="16"/>
          <w:szCs w:val="16"/>
        </w:rPr>
        <w:t xml:space="preserve">   </w:t>
      </w:r>
    </w:p>
    <w:p w14:paraId="02248C17" w14:textId="413A301B" w:rsidR="005E24DA" w:rsidRPr="00FE49C7" w:rsidRDefault="005E24DA" w:rsidP="007F31CF">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FE49C7">
        <w:rPr>
          <w:rFonts w:ascii="GHEA Grapalat" w:eastAsiaTheme="minorHAnsi" w:hAnsi="GHEA Grapalat" w:cstheme="minorBidi"/>
        </w:rPr>
        <w:t>В день предоставления гарантии лицо, выдающее гарантию, с официального адреса</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hyperlink r:id="rId14" w:history="1">
        <w:r w:rsidR="00936476" w:rsidRPr="00686480">
          <w:rPr>
            <w:rStyle w:val="Hyperlink"/>
            <w:rFonts w:ascii="GHEA Grapalat" w:eastAsiaTheme="minorHAnsi" w:hAnsi="GHEA Grapalat" w:cstheme="minorBidi"/>
            <w:lang w:val="en-US"/>
          </w:rPr>
          <w:t>gor</w:t>
        </w:r>
        <w:r w:rsidR="00936476" w:rsidRPr="00686480">
          <w:rPr>
            <w:rStyle w:val="Hyperlink"/>
            <w:rFonts w:ascii="GHEA Grapalat" w:eastAsiaTheme="minorHAnsi" w:hAnsi="GHEA Grapalat" w:cstheme="minorBidi"/>
          </w:rPr>
          <w:t>.</w:t>
        </w:r>
        <w:r w:rsidR="00936476" w:rsidRPr="00686480">
          <w:rPr>
            <w:rStyle w:val="Hyperlink"/>
            <w:rFonts w:ascii="GHEA Grapalat" w:eastAsiaTheme="minorHAnsi" w:hAnsi="GHEA Grapalat" w:cstheme="minorBidi"/>
            <w:lang w:val="en-US"/>
          </w:rPr>
          <w:t>muradyan</w:t>
        </w:r>
        <w:r w:rsidR="00936476" w:rsidRPr="00686480">
          <w:rPr>
            <w:rStyle w:val="Hyperlink"/>
            <w:rFonts w:ascii="GHEA Grapalat" w:eastAsiaTheme="minorHAnsi" w:hAnsi="GHEA Grapalat" w:cstheme="minorBidi"/>
          </w:rPr>
          <w:t>@</w:t>
        </w:r>
        <w:r w:rsidR="00936476" w:rsidRPr="00686480">
          <w:rPr>
            <w:rStyle w:val="Hyperlink"/>
            <w:rFonts w:ascii="GHEA Grapalat" w:eastAsiaTheme="minorHAnsi" w:hAnsi="GHEA Grapalat" w:cstheme="minorBidi"/>
            <w:lang w:val="en-US"/>
          </w:rPr>
          <w:t>yerevan</w:t>
        </w:r>
        <w:r w:rsidR="00936476" w:rsidRPr="00686480">
          <w:rPr>
            <w:rStyle w:val="Hyperlink"/>
            <w:rFonts w:ascii="GHEA Grapalat" w:eastAsiaTheme="minorHAnsi" w:hAnsi="GHEA Grapalat" w:cstheme="minorBidi"/>
          </w:rPr>
          <w:t>.</w:t>
        </w:r>
        <w:r w:rsidR="00936476" w:rsidRPr="00686480">
          <w:rPr>
            <w:rStyle w:val="Hyperlink"/>
            <w:rFonts w:ascii="GHEA Grapalat" w:eastAsiaTheme="minorHAnsi" w:hAnsi="GHEA Grapalat" w:cstheme="minorBidi"/>
            <w:lang w:val="en-US"/>
          </w:rPr>
          <w:t>am</w:t>
        </w:r>
      </w:hyperlink>
      <w:r w:rsidR="00936476" w:rsidRPr="00936476">
        <w:rPr>
          <w:rFonts w:ascii="GHEA Grapalat" w:eastAsiaTheme="minorHAnsi" w:hAnsi="GHEA Grapalat" w:cstheme="minorBidi"/>
        </w:rPr>
        <w:t xml:space="preserve"> </w:t>
      </w:r>
      <w:r w:rsidRPr="00FE49C7">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FE49C7">
        <w:rPr>
          <w:rFonts w:ascii="GHEA Grapalat" w:eastAsiaTheme="minorHAnsi" w:hAnsi="GHEA Grapalat" w:cstheme="minorBidi"/>
          <w:lang w:val="hy-AM"/>
        </w:rPr>
        <w:t>.</w:t>
      </w:r>
      <w:r w:rsidRPr="00FE49C7">
        <w:rPr>
          <w:rFonts w:ascii="GHEA Grapalat" w:eastAsiaTheme="minorHAnsi" w:hAnsi="GHEA Grapalat" w:cstheme="minorBidi"/>
        </w:rPr>
        <w:t xml:space="preserve"> </w:t>
      </w:r>
    </w:p>
    <w:p w14:paraId="4F1EF878" w14:textId="77777777" w:rsidR="005E24DA" w:rsidRDefault="005E24DA" w:rsidP="007F31CF">
      <w:pPr>
        <w:pStyle w:val="NormalWeb"/>
        <w:shd w:val="clear" w:color="auto" w:fill="FFFFFF"/>
        <w:spacing w:before="0" w:beforeAutospacing="0" w:after="0" w:afterAutospacing="0"/>
        <w:contextualSpacing/>
        <w:jc w:val="both"/>
        <w:rPr>
          <w:rFonts w:ascii="GHEA Grapalat" w:eastAsiaTheme="minorHAnsi" w:hAnsi="GHEA Grapalat" w:cstheme="minorBidi"/>
        </w:rPr>
      </w:pPr>
    </w:p>
    <w:p w14:paraId="722EE136"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0B82D413" w14:textId="77777777" w:rsidR="005E24DA" w:rsidRPr="00B138F3" w:rsidRDefault="005E24DA" w:rsidP="007F31CF">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350E8F55" w14:textId="77777777" w:rsidR="005E24DA" w:rsidRPr="00B138F3" w:rsidRDefault="005E24DA" w:rsidP="007F31CF">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Pr>
          <w:rFonts w:eastAsiaTheme="minorHAnsi" w:cstheme="minorBidi"/>
        </w:rPr>
        <w:t xml:space="preserve">        </w:t>
      </w: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0A9D6CB9"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копии внесенных  в него изменений, дополнительных соглашений,</w:t>
      </w:r>
    </w:p>
    <w:p w14:paraId="5460BB90"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E0872A9"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5" w:history="1">
        <w:r w:rsidRPr="00B138F3">
          <w:rPr>
            <w:rStyle w:val="Hyperlink"/>
            <w:rFonts w:ascii="GHEA Grapalat" w:hAnsi="GHEA Grapalat"/>
            <w:sz w:val="20"/>
            <w:szCs w:val="20"/>
            <w:lang w:val="hy-AM"/>
          </w:rPr>
          <w:t>www.procurement.am</w:t>
        </w:r>
      </w:hyperlink>
      <w:r w:rsidRPr="00B138F3">
        <w:rPr>
          <w:rFonts w:ascii="GHEA Grapalat" w:eastAsiaTheme="minorHAnsi" w:hAnsi="GHEA Grapalat" w:cstheme="minorBidi"/>
        </w:rPr>
        <w:t xml:space="preserve"> .</w:t>
      </w:r>
    </w:p>
    <w:p w14:paraId="45236DB9" w14:textId="77777777" w:rsidR="005E24DA" w:rsidRPr="00234B8B" w:rsidRDefault="005E24DA" w:rsidP="007F31C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B35321D"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2D06F8E"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1547F83"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31ACB821"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4A20A746" w14:textId="77777777" w:rsidR="005E24DA" w:rsidRPr="00B138F3" w:rsidRDefault="005E24DA" w:rsidP="007F31C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61BE07BD" w14:textId="77777777" w:rsidR="005E24DA" w:rsidRPr="00B138F3" w:rsidRDefault="005E24DA" w:rsidP="007F31CF">
      <w:pPr>
        <w:pStyle w:val="NormalWeb"/>
        <w:shd w:val="clear" w:color="auto" w:fill="FFFFFF"/>
        <w:spacing w:before="0" w:beforeAutospacing="0" w:after="0" w:afterAutospacing="0"/>
        <w:ind w:firstLine="375"/>
        <w:rPr>
          <w:rFonts w:ascii="GHEA Grapalat" w:eastAsiaTheme="minorHAnsi" w:hAnsi="GHEA Grapalat" w:cstheme="minorBidi"/>
        </w:rPr>
      </w:pPr>
    </w:p>
    <w:p w14:paraId="523BB94C" w14:textId="77777777" w:rsidR="005E24DA" w:rsidRPr="00B138F3" w:rsidRDefault="005E24DA" w:rsidP="007F31C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58407811" w14:textId="77777777" w:rsidR="005E24DA" w:rsidRPr="00B138F3" w:rsidRDefault="005E24DA" w:rsidP="007F31C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3C4B0DC0"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265B55F8"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8FDCF0E"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hAnsi="GHEA Grapalat"/>
          <w:sz w:val="20"/>
          <w:szCs w:val="20"/>
        </w:rPr>
      </w:pPr>
    </w:p>
    <w:p w14:paraId="5BFD1C42"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831F775"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FEEF10F"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1CA2B713"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9561996" w14:textId="77777777" w:rsidR="005E24DA" w:rsidRPr="00B138F3" w:rsidRDefault="005E24DA" w:rsidP="007F31C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6720667B"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61087877"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D0249C5"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BD4CA8D" w14:textId="77777777" w:rsidR="005E24DA" w:rsidRPr="00B138F3" w:rsidRDefault="005E24DA" w:rsidP="007F31CF">
      <w:pPr>
        <w:widowControl w:val="0"/>
        <w:ind w:left="567" w:right="565"/>
        <w:jc w:val="center"/>
        <w:rPr>
          <w:rFonts w:ascii="GHEA Grapalat" w:hAnsi="GHEA Grapalat"/>
          <w:b/>
        </w:rPr>
      </w:pPr>
    </w:p>
    <w:p w14:paraId="2D6B8812" w14:textId="77777777" w:rsidR="005E24DA" w:rsidRPr="00B138F3" w:rsidRDefault="005E24DA" w:rsidP="007F31CF">
      <w:pPr>
        <w:widowControl w:val="0"/>
        <w:ind w:left="567" w:right="565"/>
        <w:jc w:val="center"/>
        <w:rPr>
          <w:rFonts w:ascii="GHEA Grapalat" w:hAnsi="GHEA Grapalat"/>
          <w:b/>
        </w:rPr>
      </w:pPr>
    </w:p>
    <w:p w14:paraId="114FF654" w14:textId="77777777" w:rsidR="005E24DA" w:rsidRPr="00B138F3" w:rsidRDefault="005E24DA" w:rsidP="007F31CF">
      <w:pPr>
        <w:widowControl w:val="0"/>
        <w:ind w:left="567" w:right="565"/>
        <w:jc w:val="center"/>
        <w:rPr>
          <w:rFonts w:ascii="GHEA Grapalat" w:hAnsi="GHEA Grapalat"/>
          <w:b/>
        </w:rPr>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p w14:paraId="43A9BB8C" w14:textId="77777777" w:rsidR="005E24DA" w:rsidRPr="00B138F3" w:rsidRDefault="005E24DA" w:rsidP="007F31CF">
      <w:pPr>
        <w:widowControl w:val="0"/>
        <w:ind w:left="567" w:right="565"/>
        <w:jc w:val="center"/>
        <w:rPr>
          <w:rFonts w:ascii="GHEA Grapalat" w:hAnsi="GHEA Grapalat"/>
          <w:b/>
        </w:rPr>
      </w:pPr>
    </w:p>
    <w:p w14:paraId="618CCB31" w14:textId="77777777" w:rsidR="005E24DA" w:rsidRPr="00B138F3" w:rsidRDefault="005E24DA" w:rsidP="007F31CF">
      <w:pPr>
        <w:widowControl w:val="0"/>
        <w:ind w:left="567" w:right="565"/>
        <w:jc w:val="center"/>
        <w:rPr>
          <w:rFonts w:ascii="GHEA Grapalat" w:hAnsi="GHEA Grapalat"/>
          <w:b/>
        </w:rPr>
      </w:pPr>
    </w:p>
    <w:p w14:paraId="715BEEC4" w14:textId="77777777" w:rsidR="005E24DA" w:rsidRPr="00B138F3" w:rsidRDefault="005E24DA" w:rsidP="007F31CF">
      <w:pPr>
        <w:widowControl w:val="0"/>
        <w:ind w:left="567" w:right="565"/>
        <w:jc w:val="center"/>
        <w:rPr>
          <w:rFonts w:ascii="GHEA Grapalat" w:hAnsi="GHEA Grapalat"/>
          <w:b/>
        </w:rPr>
      </w:pPr>
    </w:p>
    <w:p w14:paraId="6EE3B87B" w14:textId="77777777" w:rsidR="005E24DA" w:rsidRPr="00503411" w:rsidRDefault="005E24DA" w:rsidP="007F31CF">
      <w:pPr>
        <w:widowControl w:val="0"/>
        <w:ind w:firstLine="567"/>
        <w:jc w:val="right"/>
        <w:rPr>
          <w:rFonts w:ascii="GHEA Grapalat" w:hAnsi="GHEA Grapalat"/>
          <w:b/>
        </w:rPr>
      </w:pPr>
      <w:r>
        <w:rPr>
          <w:rFonts w:ascii="GHEA Grapalat" w:hAnsi="GHEA Grapalat"/>
          <w:i/>
          <w:sz w:val="22"/>
          <w:szCs w:val="22"/>
        </w:rPr>
        <w:br w:type="page"/>
      </w:r>
      <w:r w:rsidRPr="00B138F3">
        <w:rPr>
          <w:rFonts w:ascii="GHEA Grapalat" w:hAnsi="GHEA Grapalat"/>
          <w:b/>
        </w:rPr>
        <w:lastRenderedPageBreak/>
        <w:t>Приложение № 4</w:t>
      </w:r>
      <w:r w:rsidRPr="00503411">
        <w:rPr>
          <w:rFonts w:ascii="GHEA Grapalat" w:hAnsi="GHEA Grapalat"/>
          <w:b/>
        </w:rPr>
        <w:t>.1</w:t>
      </w:r>
    </w:p>
    <w:p w14:paraId="31293A73" w14:textId="31A0CD7D" w:rsidR="005E24DA" w:rsidRPr="00B138F3" w:rsidRDefault="005E24DA" w:rsidP="007F31CF">
      <w:pPr>
        <w:widowControl w:val="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под кодом "</w:t>
      </w:r>
      <w:r w:rsidR="003C3018">
        <w:rPr>
          <w:rFonts w:ascii="GHEA Grapalat" w:hAnsi="GHEA Grapalat"/>
          <w:b/>
        </w:rPr>
        <w:t>EQ-BMTsDzB-26/2</w:t>
      </w:r>
      <w:r w:rsidRPr="00B138F3">
        <w:rPr>
          <w:rFonts w:ascii="GHEA Grapalat" w:hAnsi="GHEA Grapalat"/>
          <w:b/>
        </w:rPr>
        <w:t>"</w:t>
      </w:r>
      <w:r>
        <w:rPr>
          <w:rFonts w:ascii="GHEA Grapalat" w:hAnsi="GHEA Grapalat"/>
          <w:b/>
        </w:rPr>
        <w:t>*</w:t>
      </w:r>
    </w:p>
    <w:p w14:paraId="15B419AF" w14:textId="77777777" w:rsidR="005E24DA" w:rsidRDefault="005E24DA" w:rsidP="007F31CF">
      <w:pPr>
        <w:rPr>
          <w:rFonts w:ascii="GHEA Grapalat" w:hAnsi="GHEA Grapalat"/>
          <w:i/>
          <w:sz w:val="22"/>
          <w:szCs w:val="22"/>
        </w:rPr>
      </w:pPr>
    </w:p>
    <w:p w14:paraId="394A0220" w14:textId="77777777" w:rsidR="005E24DA" w:rsidRPr="00B138F3" w:rsidRDefault="005E24DA" w:rsidP="007F31CF">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67405E43" w14:textId="77777777" w:rsidR="005E24DA" w:rsidRPr="00B138F3" w:rsidRDefault="005E24DA" w:rsidP="007F31CF">
      <w:pPr>
        <w:widowControl w:val="0"/>
        <w:ind w:left="567" w:right="565"/>
        <w:jc w:val="center"/>
        <w:rPr>
          <w:rFonts w:ascii="GHEA Grapalat" w:hAnsi="GHEA Grapalat"/>
          <w:b/>
        </w:rPr>
      </w:pPr>
      <w:r w:rsidRPr="00B138F3">
        <w:rPr>
          <w:rFonts w:ascii="GHEA Grapalat" w:hAnsi="GHEA Grapalat"/>
          <w:b/>
        </w:rPr>
        <w:t>(обеспечение квалификации)</w:t>
      </w:r>
    </w:p>
    <w:p w14:paraId="2B6D2BF9" w14:textId="77777777" w:rsidR="005E24DA" w:rsidRPr="00B138F3" w:rsidRDefault="005E24DA" w:rsidP="007F31C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6C2680">
        <w:rPr>
          <w:rFonts w:ascii="GHEA Grapalat" w:eastAsiaTheme="minorHAnsi" w:hAnsi="GHEA Grapalat" w:cstheme="minorBidi"/>
        </w:rPr>
        <w:t>договором (далее-договор)</w:t>
      </w:r>
      <w:r w:rsidRPr="00B138F3">
        <w:rPr>
          <w:rFonts w:ascii="GHEA Grapalat" w:eastAsiaTheme="minorHAnsi" w:hAnsi="GHEA Grapalat" w:cstheme="minorBidi"/>
        </w:rPr>
        <w:t xml:space="preserve">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14:paraId="163CBE0F" w14:textId="77777777" w:rsidR="005E24DA" w:rsidRPr="00B138F3" w:rsidRDefault="005E24DA" w:rsidP="007F31C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sz w:val="18"/>
          <w:szCs w:val="18"/>
          <w:lang w:val="hy-AM"/>
        </w:rPr>
        <w:tab/>
      </w:r>
      <w:r w:rsidRPr="00B138F3">
        <w:rPr>
          <w:rStyle w:val="Strong"/>
          <w:rFonts w:ascii="GHEA Grapalat" w:hAnsi="GHEA Grapalat"/>
          <w:sz w:val="18"/>
          <w:szCs w:val="18"/>
        </w:rPr>
        <w:t xml:space="preserve">                                                                            </w:t>
      </w:r>
      <w:r>
        <w:rPr>
          <w:rStyle w:val="Strong"/>
          <w:rFonts w:ascii="GHEA Grapalat" w:hAnsi="GHEA Grapalat"/>
          <w:sz w:val="18"/>
          <w:szCs w:val="18"/>
          <w:lang w:val="hy-AM"/>
        </w:rPr>
        <w:t xml:space="preserve">                             </w:t>
      </w:r>
      <w:r w:rsidRPr="00B138F3">
        <w:rPr>
          <w:rStyle w:val="Strong"/>
          <w:rFonts w:ascii="GHEA Grapalat" w:hAnsi="GHEA Grapalat"/>
          <w:sz w:val="18"/>
          <w:szCs w:val="18"/>
        </w:rPr>
        <w:t>номер заключаемого договора</w:t>
      </w:r>
    </w:p>
    <w:p w14:paraId="33540DAE" w14:textId="77777777" w:rsidR="005E24DA" w:rsidRPr="00B138F3" w:rsidRDefault="005E24DA" w:rsidP="007F31C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14:paraId="3A9DA9F2" w14:textId="77777777" w:rsidR="005E24DA" w:rsidRPr="00B138F3" w:rsidRDefault="005E24DA" w:rsidP="007F31C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sz w:val="18"/>
          <w:szCs w:val="18"/>
        </w:rPr>
        <w:t xml:space="preserve">                                  наименование отобранного участника</w:t>
      </w:r>
      <w:r w:rsidRPr="00B138F3">
        <w:rPr>
          <w:rStyle w:val="Strong"/>
          <w:rFonts w:ascii="GHEA Grapalat" w:hAnsi="GHEA Grapalat"/>
          <w:sz w:val="18"/>
          <w:szCs w:val="18"/>
          <w:lang w:val="hy-AM"/>
        </w:rPr>
        <w:tab/>
      </w:r>
    </w:p>
    <w:p w14:paraId="4D8D8BAB"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14:paraId="4A340865" w14:textId="77777777" w:rsidR="005E24DA" w:rsidRPr="00B138F3" w:rsidRDefault="005E24DA" w:rsidP="007F31C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14:paraId="4932EC66" w14:textId="77777777" w:rsidR="005E24DA" w:rsidRPr="00B138F3" w:rsidRDefault="005E24DA" w:rsidP="007F31C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sz w:val="18"/>
          <w:szCs w:val="18"/>
        </w:rPr>
        <w:t>наименование заказчика</w:t>
      </w:r>
      <w:r w:rsidRPr="00B138F3">
        <w:rPr>
          <w:rFonts w:ascii="GHEA Grapalat" w:eastAsiaTheme="minorHAnsi" w:hAnsi="GHEA Grapalat" w:cstheme="minorBidi"/>
          <w:b/>
          <w:sz w:val="18"/>
          <w:szCs w:val="18"/>
        </w:rPr>
        <w:t xml:space="preserve"> </w:t>
      </w:r>
    </w:p>
    <w:p w14:paraId="41A3D980" w14:textId="77777777" w:rsidR="005E24DA" w:rsidRPr="00B138F3" w:rsidRDefault="005E24DA" w:rsidP="007F31C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14:paraId="45DBD22D" w14:textId="77777777" w:rsidR="005E24DA" w:rsidRPr="00B138F3" w:rsidRDefault="005E24DA" w:rsidP="007F31C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1D1AD78D" w14:textId="77777777" w:rsidR="005E24DA" w:rsidRPr="00B138F3" w:rsidRDefault="005E24DA" w:rsidP="007F31C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29CBEF7A" w14:textId="77777777" w:rsidR="005E24DA" w:rsidRPr="00B138F3" w:rsidRDefault="005E24DA" w:rsidP="007F31C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выдающего гарантию банка</w:t>
      </w:r>
      <w:r>
        <w:rPr>
          <w:rFonts w:ascii="GHEA Grapalat" w:eastAsiaTheme="minorHAnsi" w:hAnsi="GHEA Grapalat" w:cstheme="minorBidi"/>
          <w:sz w:val="18"/>
          <w:szCs w:val="18"/>
        </w:rPr>
        <w:t xml:space="preserve"> </w:t>
      </w:r>
    </w:p>
    <w:p w14:paraId="0FAED817" w14:textId="77777777" w:rsidR="005E24DA" w:rsidRPr="00B138F3" w:rsidRDefault="005E24DA" w:rsidP="007F31CF">
      <w:pPr>
        <w:pStyle w:val="NormalWeb"/>
        <w:shd w:val="clear" w:color="auto" w:fill="FFFFFF"/>
        <w:spacing w:before="0" w:beforeAutospacing="0" w:after="0" w:afterAutospacing="0"/>
        <w:jc w:val="both"/>
        <w:rPr>
          <w:rFonts w:ascii="GHEA Grapalat" w:eastAsiaTheme="minorHAnsi" w:hAnsi="GHEA Grapalat" w:cstheme="minorBidi"/>
        </w:rPr>
      </w:pPr>
    </w:p>
    <w:p w14:paraId="41A4A9BF" w14:textId="77777777" w:rsidR="005E24DA" w:rsidRPr="00B138F3" w:rsidRDefault="005E24DA" w:rsidP="007F31C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6510D17C" w14:textId="77777777" w:rsidR="005E24DA" w:rsidRPr="00B138F3" w:rsidRDefault="005E24DA" w:rsidP="007F31C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51417EBA" w14:textId="77777777" w:rsidR="005E24DA" w:rsidRPr="003961EF" w:rsidRDefault="005E24DA" w:rsidP="007F31C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w:t>
      </w:r>
      <w:r w:rsidRPr="0064267C">
        <w:rPr>
          <w:rFonts w:ascii="GHEA Grapalat" w:eastAsiaTheme="minorHAnsi" w:hAnsi="GHEA Grapalat" w:cstheme="minorBidi"/>
        </w:rPr>
        <w:t xml:space="preserve">. </w:t>
      </w:r>
      <w:r w:rsidRPr="00DE48DC">
        <w:rPr>
          <w:rFonts w:ascii="GHEA Grapalat" w:eastAsiaTheme="minorHAnsi" w:hAnsi="GHEA Grapalat" w:cstheme="minorBidi"/>
        </w:rPr>
        <w:t xml:space="preserve">При выплате суммы гарантии учитываются вычеты из суммы гарантии на основании </w:t>
      </w:r>
      <w:r w:rsidRPr="00DE48DC">
        <w:rPr>
          <w:rFonts w:ascii="GHEA Grapalat" w:eastAsiaTheme="minorHAnsi" w:hAnsi="GHEA Grapalat" w:cstheme="minorBidi"/>
          <w:lang w:val="hy-AM"/>
        </w:rPr>
        <w:t xml:space="preserve">двухсторонне утвержденного </w:t>
      </w:r>
      <w:r w:rsidRPr="0064267C">
        <w:rPr>
          <w:rFonts w:ascii="GHEA Grapalat" w:eastAsiaTheme="minorHAnsi" w:hAnsi="GHEA Grapalat" w:cstheme="minorBidi"/>
        </w:rPr>
        <w:t>акта (</w:t>
      </w:r>
      <w:r w:rsidRPr="0064267C">
        <w:rPr>
          <w:rFonts w:ascii="GHEA Grapalat" w:eastAsiaTheme="minorHAnsi" w:hAnsi="GHEA Grapalat" w:cstheme="minorBidi"/>
          <w:lang w:val="hy-AM"/>
        </w:rPr>
        <w:t>актов</w:t>
      </w:r>
      <w:r w:rsidRPr="0064267C">
        <w:rPr>
          <w:rFonts w:ascii="GHEA Grapalat" w:eastAsiaTheme="minorHAnsi" w:hAnsi="GHEA Grapalat" w:cstheme="minorBidi"/>
        </w:rPr>
        <w:t>) сдачи-прием</w:t>
      </w:r>
      <w:r w:rsidRPr="0064267C">
        <w:rPr>
          <w:rFonts w:ascii="GHEA Grapalat" w:eastAsiaTheme="minorHAnsi" w:hAnsi="GHEA Grapalat" w:cstheme="minorBidi"/>
          <w:lang w:val="hy-AM"/>
        </w:rPr>
        <w:t>ки</w:t>
      </w:r>
      <w:r w:rsidRPr="0064267C">
        <w:rPr>
          <w:rFonts w:ascii="GHEA Grapalat" w:eastAsiaTheme="minorHAnsi" w:hAnsi="GHEA Grapalat" w:cstheme="minorBidi"/>
        </w:rPr>
        <w:t xml:space="preserve"> </w:t>
      </w:r>
      <w:r w:rsidRPr="00DE48DC">
        <w:rPr>
          <w:rFonts w:ascii="GHEA Grapalat" w:eastAsiaTheme="minorHAnsi" w:hAnsi="GHEA Grapalat" w:cstheme="minorBidi"/>
        </w:rPr>
        <w:t>между бенефициаром и принципалом в рамках исполнения договора</w:t>
      </w:r>
      <w:r w:rsidRPr="00DE48DC">
        <w:rPr>
          <w:rFonts w:ascii="GHEA Grapalat" w:eastAsiaTheme="minorHAnsi" w:hAnsi="GHEA Grapalat" w:cstheme="minorBidi"/>
          <w:lang w:val="hy-AM"/>
        </w:rPr>
        <w:t xml:space="preserve"> и</w:t>
      </w:r>
      <w:r w:rsidRPr="00DE48DC">
        <w:rPr>
          <w:rFonts w:ascii="GHEA Grapalat" w:eastAsiaTheme="minorHAnsi" w:hAnsi="GHEA Grapalat" w:cstheme="minorBidi"/>
        </w:rPr>
        <w:t xml:space="preserve"> представленн</w:t>
      </w:r>
      <w:r w:rsidRPr="00DE48DC">
        <w:rPr>
          <w:rFonts w:ascii="GHEA Grapalat" w:eastAsiaTheme="minorHAnsi" w:hAnsi="GHEA Grapalat" w:cstheme="minorBidi"/>
          <w:lang w:val="hy-AM"/>
        </w:rPr>
        <w:t>ого принципалом</w:t>
      </w:r>
      <w:r w:rsidRPr="00DE48DC">
        <w:rPr>
          <w:rFonts w:ascii="GHEA Grapalat" w:eastAsiaTheme="minorHAnsi" w:hAnsi="GHEA Grapalat" w:cstheme="minorBidi"/>
        </w:rPr>
        <w:t xml:space="preserve"> лицу давшему гарантию</w:t>
      </w:r>
      <w:r w:rsidRPr="00DE48DC">
        <w:rPr>
          <w:rFonts w:ascii="GHEA Grapalat" w:eastAsiaTheme="minorHAnsi" w:hAnsi="GHEA Grapalat" w:cstheme="minorBidi"/>
          <w:lang w:val="hy-AM"/>
        </w:rPr>
        <w:t>.</w:t>
      </w:r>
      <w:r w:rsidRPr="003961EF">
        <w:rPr>
          <w:rFonts w:ascii="GHEA Grapalat" w:eastAsiaTheme="minorHAnsi" w:hAnsi="GHEA Grapalat" w:cstheme="minorBidi"/>
        </w:rPr>
        <w:t xml:space="preserve"> </w:t>
      </w:r>
    </w:p>
    <w:p w14:paraId="58A78900" w14:textId="7ADB2C03" w:rsidR="005E24DA" w:rsidRPr="00B138F3" w:rsidRDefault="005E24DA" w:rsidP="007F31C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w:t>
      </w:r>
      <w:r w:rsidR="00274FCB" w:rsidRPr="00274FCB">
        <w:rPr>
          <w:rFonts w:ascii="GHEA Grapalat" w:eastAsiaTheme="minorHAnsi" w:hAnsi="GHEA Grapalat" w:cstheme="minorBidi"/>
        </w:rPr>
        <w:t xml:space="preserve"> </w:t>
      </w:r>
      <w:r w:rsidR="00274FCB" w:rsidRPr="00206B87">
        <w:rPr>
          <w:rFonts w:ascii="GHEA Grapalat" w:hAnsi="GHEA Grapalat" w:cs="Arial"/>
          <w:sz w:val="20"/>
          <w:szCs w:val="20"/>
          <w:lang w:val="hy-AM"/>
        </w:rPr>
        <w:t>900015211429</w:t>
      </w:r>
      <w:r w:rsidRPr="00B138F3">
        <w:rPr>
          <w:rFonts w:ascii="GHEA Grapalat" w:eastAsiaTheme="minorHAnsi" w:hAnsi="GHEA Grapalat" w:cstheme="minorBidi"/>
        </w:rPr>
        <w:t xml:space="preserve"> бенефициара.</w:t>
      </w:r>
    </w:p>
    <w:p w14:paraId="59F40D52" w14:textId="77777777" w:rsidR="005E24DA" w:rsidRPr="00B138F3" w:rsidRDefault="005E24DA" w:rsidP="007F31C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02AFDA9C" w14:textId="77777777" w:rsidR="005E24DA" w:rsidRPr="00B138F3" w:rsidRDefault="005E24DA" w:rsidP="007F31C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2F6241A7"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77D793D" w14:textId="77777777" w:rsidR="005E24DA" w:rsidRDefault="005E24DA" w:rsidP="007F31CF">
      <w:pPr>
        <w:pStyle w:val="NormalWeb"/>
        <w:shd w:val="clear" w:color="auto" w:fill="FFFFFF"/>
        <w:spacing w:before="0" w:beforeAutospacing="0" w:after="0" w:afterAutospacing="0"/>
        <w:ind w:firstLine="374"/>
        <w:contextualSpacing/>
        <w:jc w:val="both"/>
        <w:rPr>
          <w:ins w:id="29" w:author="Inesa Kocharyan" w:date="2023-07-07T09:57:00Z"/>
          <w:rFonts w:ascii="GHEA Grapalat" w:eastAsiaTheme="minorHAnsi" w:hAnsi="GHEA Grapalat" w:cstheme="minorBidi"/>
        </w:rPr>
      </w:pPr>
      <w:r w:rsidRPr="002951A1">
        <w:rPr>
          <w:rFonts w:ascii="GHEA Grapalat" w:eastAsiaTheme="minorHAnsi" w:hAnsi="GHEA Grapalat" w:cstheme="minorBidi"/>
        </w:rPr>
        <w:t>5. Гарантия действует</w:t>
      </w:r>
      <w:r>
        <w:rPr>
          <w:rFonts w:ascii="GHEA Grapalat" w:eastAsiaTheme="minorHAnsi" w:hAnsi="GHEA Grapalat" w:cstheme="minorBidi"/>
        </w:rPr>
        <w:t xml:space="preserve"> с момента выпуска и в силе </w:t>
      </w:r>
      <w:r w:rsidRPr="002951A1">
        <w:rPr>
          <w:rFonts w:ascii="GHEA Grapalat" w:eastAsiaTheme="minorHAnsi" w:hAnsi="GHEA Grapalat" w:cstheme="minorBidi"/>
        </w:rPr>
        <w:t>со дня</w:t>
      </w:r>
      <w:r>
        <w:rPr>
          <w:rFonts w:ascii="GHEA Grapalat" w:eastAsiaTheme="minorHAnsi" w:hAnsi="GHEA Grapalat" w:cstheme="minorBidi"/>
        </w:rPr>
        <w:t xml:space="preserve"> </w:t>
      </w:r>
      <w:r w:rsidRPr="002951A1">
        <w:rPr>
          <w:rFonts w:ascii="GHEA Grapalat" w:eastAsiaTheme="minorHAnsi" w:hAnsi="GHEA Grapalat" w:cstheme="minorBidi"/>
        </w:rPr>
        <w:t xml:space="preserve"> вступления в силу договора под кодом N________________________ заключаемого  между  </w:t>
      </w:r>
    </w:p>
    <w:p w14:paraId="53A0F446" w14:textId="77777777" w:rsidR="005E24DA" w:rsidRPr="002951A1" w:rsidRDefault="005E24DA" w:rsidP="007F31CF">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2951A1">
        <w:rPr>
          <w:rFonts w:ascii="GHEA Grapalat" w:eastAsiaTheme="minorHAnsi" w:hAnsi="GHEA Grapalat" w:cstheme="minorBidi"/>
          <w:sz w:val="18"/>
          <w:szCs w:val="18"/>
        </w:rPr>
        <w:t xml:space="preserve">номер </w:t>
      </w:r>
      <w:r>
        <w:rPr>
          <w:rFonts w:ascii="GHEA Grapalat" w:eastAsiaTheme="minorHAnsi" w:hAnsi="GHEA Grapalat" w:cstheme="minorBidi"/>
          <w:sz w:val="18"/>
          <w:szCs w:val="18"/>
        </w:rPr>
        <w:t xml:space="preserve"> </w:t>
      </w:r>
      <w:r w:rsidRPr="002951A1">
        <w:rPr>
          <w:rFonts w:ascii="GHEA Grapalat" w:eastAsiaTheme="minorHAnsi" w:hAnsi="GHEA Grapalat" w:cstheme="minorBidi"/>
          <w:sz w:val="18"/>
          <w:szCs w:val="18"/>
        </w:rPr>
        <w:t>заключаемого договара</w:t>
      </w:r>
    </w:p>
    <w:p w14:paraId="60C7F679" w14:textId="77777777" w:rsidR="005E24DA" w:rsidRPr="002951A1" w:rsidRDefault="005E24DA" w:rsidP="007F31CF">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72476003" w14:textId="77777777" w:rsidR="005E24DA" w:rsidRPr="002951A1" w:rsidRDefault="005E24DA" w:rsidP="007F31CF">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2951A1">
        <w:rPr>
          <w:rFonts w:ascii="GHEA Grapalat" w:eastAsiaTheme="minorHAnsi" w:hAnsi="GHEA Grapalat" w:cstheme="minorBidi"/>
        </w:rPr>
        <w:t xml:space="preserve">бенефициаром и принципалом    и  действует </w:t>
      </w:r>
      <w:r w:rsidRPr="002951A1">
        <w:rPr>
          <w:rFonts w:ascii="GHEA Grapalat" w:eastAsiaTheme="minorHAnsi" w:hAnsi="GHEA Grapalat" w:cstheme="minorBidi"/>
          <w:lang w:val="hy-AM"/>
        </w:rPr>
        <w:t xml:space="preserve"> </w:t>
      </w:r>
      <w:r w:rsidRPr="002951A1">
        <w:rPr>
          <w:rFonts w:ascii="GHEA Grapalat" w:eastAsiaTheme="minorHAnsi" w:hAnsi="GHEA Grapalat" w:cstheme="minorBidi"/>
        </w:rPr>
        <w:t>в</w:t>
      </w:r>
      <w:r w:rsidRPr="002951A1">
        <w:rPr>
          <w:rFonts w:ascii="GHEA Grapalat" w:hAnsi="GHEA Grapalat"/>
        </w:rPr>
        <w:t>ключительно</w:t>
      </w:r>
      <w:r w:rsidRPr="002951A1">
        <w:rPr>
          <w:rFonts w:ascii="GHEA Grapalat" w:eastAsiaTheme="minorHAnsi" w:hAnsi="GHEA Grapalat" w:cstheme="minorBidi"/>
        </w:rPr>
        <w:t xml:space="preserve"> </w:t>
      </w:r>
      <w:r w:rsidRPr="002951A1">
        <w:rPr>
          <w:rFonts w:ascii="GHEA Grapalat" w:eastAsiaTheme="minorHAnsi" w:hAnsi="GHEA Grapalat" w:cstheme="minorBidi"/>
          <w:lang w:val="hy-AM"/>
        </w:rPr>
        <w:t xml:space="preserve"> </w:t>
      </w:r>
      <w:r w:rsidRPr="002951A1">
        <w:rPr>
          <w:rFonts w:ascii="GHEA Grapalat" w:eastAsiaTheme="minorHAnsi" w:hAnsi="GHEA Grapalat" w:cstheme="minorBidi"/>
        </w:rPr>
        <w:t xml:space="preserve">до </w:t>
      </w:r>
      <w:r w:rsidRPr="002951A1">
        <w:rPr>
          <w:rFonts w:ascii="GHEA Grapalat" w:eastAsiaTheme="minorHAnsi" w:hAnsi="GHEA Grapalat" w:cstheme="minorBidi"/>
          <w:lang w:val="hy-AM"/>
        </w:rPr>
        <w:t xml:space="preserve"> </w:t>
      </w:r>
      <w:r w:rsidRPr="002951A1">
        <w:rPr>
          <w:rFonts w:ascii="GHEA Grapalat" w:eastAsiaTheme="minorHAnsi" w:hAnsi="GHEA Grapalat" w:cstheme="minorBidi"/>
        </w:rPr>
        <w:t xml:space="preserve">девяностого </w:t>
      </w:r>
      <w:r w:rsidRPr="002951A1">
        <w:rPr>
          <w:rFonts w:ascii="GHEA Grapalat" w:eastAsiaTheme="minorHAnsi" w:hAnsi="GHEA Grapalat" w:cstheme="minorBidi"/>
          <w:lang w:val="hy-AM"/>
        </w:rPr>
        <w:t xml:space="preserve"> </w:t>
      </w:r>
      <w:r w:rsidRPr="002951A1">
        <w:rPr>
          <w:rFonts w:ascii="GHEA Grapalat" w:eastAsiaTheme="minorHAnsi" w:hAnsi="GHEA Grapalat" w:cstheme="minorBidi"/>
        </w:rPr>
        <w:t xml:space="preserve">рабочего </w:t>
      </w:r>
      <w:r w:rsidRPr="002951A1">
        <w:rPr>
          <w:rFonts w:ascii="GHEA Grapalat" w:eastAsiaTheme="minorHAnsi" w:hAnsi="GHEA Grapalat" w:cstheme="minorBidi"/>
          <w:lang w:val="hy-AM"/>
        </w:rPr>
        <w:t xml:space="preserve"> </w:t>
      </w:r>
      <w:r w:rsidRPr="002951A1">
        <w:rPr>
          <w:rFonts w:ascii="GHEA Grapalat" w:eastAsiaTheme="minorHAnsi" w:hAnsi="GHEA Grapalat" w:cstheme="minorBidi"/>
        </w:rPr>
        <w:t>дня</w:t>
      </w:r>
      <w:r w:rsidRPr="002951A1">
        <w:rPr>
          <w:rFonts w:ascii="GHEA Grapalat" w:eastAsiaTheme="minorHAnsi" w:hAnsi="GHEA Grapalat" w:cstheme="minorBidi"/>
          <w:lang w:val="hy-AM"/>
        </w:rPr>
        <w:t xml:space="preserve">  </w:t>
      </w:r>
      <w:r w:rsidRPr="002951A1">
        <w:rPr>
          <w:rFonts w:ascii="GHEA Grapalat" w:eastAsiaTheme="minorHAnsi" w:hAnsi="GHEA Grapalat" w:cstheme="minorBidi"/>
        </w:rPr>
        <w:t xml:space="preserve">следующего за днем </w:t>
      </w:r>
    </w:p>
    <w:p w14:paraId="373B4E0C" w14:textId="77777777" w:rsidR="005E24DA" w:rsidRPr="002951A1" w:rsidRDefault="005E24DA" w:rsidP="007F31CF">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792DFF0B" w14:textId="77777777" w:rsidR="005E24DA" w:rsidRPr="002951A1" w:rsidRDefault="005E24DA" w:rsidP="007F31CF">
      <w:pPr>
        <w:pStyle w:val="NormalWeb"/>
        <w:shd w:val="clear" w:color="auto" w:fill="FFFFFF"/>
        <w:spacing w:before="0" w:beforeAutospacing="0" w:after="0" w:afterAutospacing="0"/>
        <w:contextualSpacing/>
        <w:jc w:val="center"/>
        <w:rPr>
          <w:rFonts w:eastAsiaTheme="minorHAnsi" w:cstheme="minorBidi"/>
        </w:rPr>
      </w:pPr>
      <w:r w:rsidRPr="002951A1">
        <w:rPr>
          <w:rFonts w:ascii="GHEA Grapalat" w:eastAsiaTheme="minorHAnsi" w:hAnsi="GHEA Grapalat" w:cstheme="minorBidi"/>
          <w:lang w:val="hy-AM"/>
        </w:rPr>
        <w:t>--------------------------------------------------------</w:t>
      </w:r>
      <w:r w:rsidRPr="002951A1">
        <w:rPr>
          <w:rFonts w:ascii="GHEA Grapalat" w:eastAsiaTheme="minorHAnsi" w:hAnsi="GHEA Grapalat" w:cstheme="minorBidi"/>
        </w:rPr>
        <w:t>------------------</w:t>
      </w:r>
      <w:r w:rsidRPr="002951A1">
        <w:rPr>
          <w:rFonts w:ascii="GHEA Grapalat" w:eastAsiaTheme="minorHAnsi" w:hAnsi="GHEA Grapalat" w:cstheme="minorBidi"/>
          <w:lang w:val="hy-AM"/>
        </w:rPr>
        <w:t>----------------------</w:t>
      </w:r>
      <w:r w:rsidRPr="002951A1">
        <w:rPr>
          <w:rFonts w:eastAsiaTheme="minorHAnsi" w:cstheme="minorBidi"/>
        </w:rPr>
        <w:t xml:space="preserve"> </w:t>
      </w:r>
      <w:r w:rsidRPr="002951A1">
        <w:rPr>
          <w:rFonts w:eastAsiaTheme="minorHAnsi" w:cstheme="minorBidi"/>
          <w:lang w:val="hy-AM"/>
        </w:rPr>
        <w:t>.</w:t>
      </w:r>
      <w:r w:rsidRPr="002951A1">
        <w:rPr>
          <w:rFonts w:eastAsiaTheme="minorHAnsi" w:cstheme="minorBidi"/>
        </w:rPr>
        <w:t xml:space="preserve">           </w:t>
      </w:r>
      <w:r w:rsidRPr="002951A1">
        <w:rPr>
          <w:rFonts w:ascii="GHEA Grapalat" w:eastAsiaTheme="minorHAnsi" w:hAnsi="GHEA Grapalat" w:cstheme="minorBidi"/>
          <w:sz w:val="16"/>
          <w:szCs w:val="16"/>
        </w:rPr>
        <w:t xml:space="preserve"> крайн</w:t>
      </w:r>
      <w:r>
        <w:rPr>
          <w:rFonts w:ascii="GHEA Grapalat" w:eastAsiaTheme="minorHAnsi" w:hAnsi="GHEA Grapalat" w:cstheme="minorBidi"/>
          <w:sz w:val="16"/>
          <w:szCs w:val="16"/>
        </w:rPr>
        <w:t>и</w:t>
      </w:r>
      <w:r w:rsidRPr="002951A1">
        <w:rPr>
          <w:rFonts w:ascii="GHEA Grapalat" w:eastAsiaTheme="minorHAnsi" w:hAnsi="GHEA Grapalat" w:cstheme="minorBidi"/>
          <w:sz w:val="16"/>
          <w:szCs w:val="16"/>
        </w:rPr>
        <w:t>й срок оказния услуг</w:t>
      </w:r>
      <w:r w:rsidRPr="002951A1">
        <w:rPr>
          <w:rFonts w:ascii="GHEA Grapalat" w:eastAsiaTheme="minorHAnsi" w:hAnsi="GHEA Grapalat" w:cstheme="minorBidi"/>
          <w:sz w:val="16"/>
          <w:szCs w:val="16"/>
          <w:lang w:val="hy-AM"/>
        </w:rPr>
        <w:t>, предусмотренн</w:t>
      </w:r>
      <w:r w:rsidRPr="002951A1">
        <w:rPr>
          <w:rFonts w:ascii="GHEA Grapalat" w:eastAsiaTheme="minorHAnsi" w:hAnsi="GHEA Grapalat" w:cstheme="minorBidi"/>
          <w:sz w:val="16"/>
          <w:szCs w:val="16"/>
        </w:rPr>
        <w:t xml:space="preserve">ый </w:t>
      </w:r>
      <w:r w:rsidRPr="002951A1">
        <w:rPr>
          <w:rFonts w:ascii="GHEA Grapalat" w:eastAsiaTheme="minorHAnsi" w:hAnsi="GHEA Grapalat" w:cstheme="minorBidi"/>
          <w:sz w:val="16"/>
          <w:szCs w:val="16"/>
          <w:lang w:val="hy-AM"/>
        </w:rPr>
        <w:t>заключаемым договором</w:t>
      </w:r>
    </w:p>
    <w:p w14:paraId="6077E860" w14:textId="09E0983D" w:rsidR="005E24DA" w:rsidRPr="002951A1" w:rsidRDefault="005E24DA" w:rsidP="007F31CF">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2951A1">
        <w:rPr>
          <w:rFonts w:ascii="GHEA Grapalat" w:eastAsiaTheme="minorHAnsi" w:hAnsi="GHEA Grapalat" w:cstheme="minorBidi"/>
        </w:rPr>
        <w:t>В день предоставления гарантии лицо, выдающее гарантию, с официального адреса</w:t>
      </w:r>
      <w:r w:rsidRPr="002951A1">
        <w:rPr>
          <w:rFonts w:ascii="GHEA Grapalat" w:eastAsiaTheme="minorHAnsi" w:hAnsi="GHEA Grapalat" w:cstheme="minorBidi"/>
          <w:lang w:val="hy-AM"/>
        </w:rPr>
        <w:t xml:space="preserve"> </w:t>
      </w:r>
      <w:r w:rsidRPr="002951A1">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hyperlink r:id="rId16" w:history="1">
        <w:r w:rsidR="00500E05" w:rsidRPr="00686480">
          <w:rPr>
            <w:rStyle w:val="Hyperlink"/>
            <w:rFonts w:ascii="GHEA Grapalat" w:eastAsiaTheme="minorHAnsi" w:hAnsi="GHEA Grapalat" w:cstheme="minorBidi"/>
            <w:lang w:val="hy-AM"/>
          </w:rPr>
          <w:t>gor.muradyan@yerevan.am</w:t>
        </w:r>
      </w:hyperlink>
      <w:r w:rsidR="00500E05">
        <w:rPr>
          <w:rFonts w:ascii="GHEA Grapalat" w:eastAsiaTheme="minorHAnsi" w:hAnsi="GHEA Grapalat" w:cstheme="minorBidi"/>
          <w:lang w:val="hy-AM"/>
        </w:rPr>
        <w:t xml:space="preserve"> </w:t>
      </w:r>
      <w:r w:rsidRPr="002951A1">
        <w:rPr>
          <w:rFonts w:ascii="GHEA Grapalat" w:eastAsiaTheme="minorHAnsi" w:hAnsi="GHEA Grapalat" w:cstheme="minorBidi"/>
        </w:rPr>
        <w:t xml:space="preserve">указанный в </w:t>
      </w:r>
      <w:r w:rsidRPr="002951A1">
        <w:rPr>
          <w:rFonts w:ascii="GHEA Grapalat" w:eastAsiaTheme="minorHAnsi" w:hAnsi="GHEA Grapalat" w:cstheme="minorBidi"/>
        </w:rPr>
        <w:lastRenderedPageBreak/>
        <w:t>приглашении к процедуре закупок, организованной под кодом упомянутым в пункте 1 настоящей гарантии</w:t>
      </w:r>
      <w:r w:rsidRPr="002951A1">
        <w:rPr>
          <w:rFonts w:ascii="GHEA Grapalat" w:eastAsiaTheme="minorHAnsi" w:hAnsi="GHEA Grapalat" w:cstheme="minorBidi"/>
          <w:lang w:val="hy-AM"/>
        </w:rPr>
        <w:t>.</w:t>
      </w:r>
      <w:r w:rsidRPr="002951A1">
        <w:rPr>
          <w:rFonts w:ascii="GHEA Grapalat" w:eastAsiaTheme="minorHAnsi" w:hAnsi="GHEA Grapalat" w:cstheme="minorBidi"/>
        </w:rPr>
        <w:t xml:space="preserve"> </w:t>
      </w:r>
    </w:p>
    <w:p w14:paraId="731A914D" w14:textId="77777777" w:rsidR="005E24DA" w:rsidRPr="002951A1" w:rsidRDefault="005E24DA" w:rsidP="007F31CF">
      <w:pPr>
        <w:pStyle w:val="NormalWeb"/>
        <w:shd w:val="clear" w:color="auto" w:fill="FFFFFF"/>
        <w:spacing w:before="0" w:beforeAutospacing="0" w:after="0" w:afterAutospacing="0"/>
        <w:contextualSpacing/>
        <w:jc w:val="both"/>
        <w:rPr>
          <w:rFonts w:ascii="GHEA Grapalat" w:eastAsiaTheme="minorHAnsi" w:hAnsi="GHEA Grapalat" w:cstheme="minorBidi"/>
        </w:rPr>
      </w:pPr>
    </w:p>
    <w:p w14:paraId="5D451C6D"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3F605957" w14:textId="77777777" w:rsidR="005E24DA" w:rsidRPr="00B138F3" w:rsidRDefault="005E24DA" w:rsidP="007F31CF">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6E502CFA" w14:textId="77777777" w:rsidR="005E24DA" w:rsidRPr="00B138F3" w:rsidRDefault="005E24DA" w:rsidP="007F31CF">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14DA72E0"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1B75BF30"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F3456AD"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7" w:history="1">
        <w:r w:rsidRPr="00B138F3">
          <w:rPr>
            <w:rStyle w:val="Hyperlink"/>
            <w:rFonts w:ascii="GHEA Grapalat" w:hAnsi="GHEA Grapalat"/>
            <w:sz w:val="20"/>
            <w:szCs w:val="20"/>
            <w:lang w:val="hy-AM"/>
          </w:rPr>
          <w:t>www.procurement.am</w:t>
        </w:r>
      </w:hyperlink>
      <w:r w:rsidRPr="00B138F3">
        <w:rPr>
          <w:rFonts w:ascii="GHEA Grapalat" w:eastAsiaTheme="minorHAnsi" w:hAnsi="GHEA Grapalat" w:cstheme="minorBidi"/>
        </w:rPr>
        <w:t xml:space="preserve"> .</w:t>
      </w:r>
    </w:p>
    <w:p w14:paraId="65EDF433"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4BE420F" w14:textId="77777777" w:rsidR="005E24DA" w:rsidRPr="004F2BE7" w:rsidRDefault="005E24DA" w:rsidP="007F31C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0150">
        <w:rPr>
          <w:rFonts w:ascii="GHEA Grapalat" w:eastAsiaTheme="minorHAnsi" w:hAnsi="GHEA Grapalat" w:cstheme="minorBidi"/>
        </w:rPr>
        <w:t xml:space="preserve">3) </w:t>
      </w:r>
      <w:r w:rsidRPr="00DE1DDD">
        <w:rPr>
          <w:rFonts w:ascii="GHEA Grapalat" w:eastAsiaTheme="minorHAnsi" w:hAnsi="GHEA Grapalat" w:cstheme="minorBidi"/>
          <w:lang w:val="hy-AM"/>
        </w:rPr>
        <w:t xml:space="preserve">двухсторонне </w:t>
      </w:r>
      <w:r w:rsidRPr="00DE1DDD">
        <w:rPr>
          <w:rFonts w:ascii="GHEA Grapalat" w:eastAsiaTheme="minorHAnsi" w:hAnsi="GHEA Grapalat" w:cstheme="minorBidi"/>
        </w:rPr>
        <w:t xml:space="preserve">утвержденный в рамках договора между бенефициаром и принципалом акт (акты) </w:t>
      </w:r>
      <w:r>
        <w:rPr>
          <w:rFonts w:ascii="GHEA Grapalat" w:eastAsiaTheme="minorHAnsi" w:hAnsi="GHEA Grapalat" w:cstheme="minorBidi"/>
          <w:lang w:val="hy-AM"/>
        </w:rPr>
        <w:t>сдачи-приемки</w:t>
      </w:r>
      <w:r w:rsidRPr="00A74B0D">
        <w:rPr>
          <w:rFonts w:ascii="GHEA Grapalat" w:eastAsiaTheme="minorHAnsi" w:hAnsi="GHEA Grapalat" w:cstheme="minorBidi"/>
        </w:rPr>
        <w:t xml:space="preserve"> </w:t>
      </w:r>
      <w:r w:rsidRPr="00DE1DDD">
        <w:rPr>
          <w:rFonts w:ascii="GHEA Grapalat" w:eastAsiaTheme="minorHAnsi" w:hAnsi="GHEA Grapalat" w:cstheme="minorBidi"/>
        </w:rPr>
        <w:t>или его</w:t>
      </w:r>
      <w:r w:rsidRPr="00DE1DDD">
        <w:rPr>
          <w:rFonts w:ascii="GHEA Grapalat" w:eastAsiaTheme="minorHAnsi" w:hAnsi="GHEA Grapalat" w:cstheme="minorBidi"/>
          <w:lang w:val="hy-AM"/>
        </w:rPr>
        <w:t xml:space="preserve"> </w:t>
      </w:r>
      <w:r w:rsidRPr="00DE1DDD">
        <w:rPr>
          <w:rFonts w:ascii="GHEA Grapalat" w:eastAsiaTheme="minorHAnsi" w:hAnsi="GHEA Grapalat" w:cstheme="minorBidi"/>
        </w:rPr>
        <w:t>(</w:t>
      </w:r>
      <w:r w:rsidRPr="00DE1DDD">
        <w:rPr>
          <w:rFonts w:ascii="GHEA Grapalat" w:eastAsiaTheme="minorHAnsi" w:hAnsi="GHEA Grapalat" w:cstheme="minorBidi"/>
          <w:lang w:val="hy-AM"/>
        </w:rPr>
        <w:t>их</w:t>
      </w:r>
      <w:r w:rsidRPr="00DE1DDD">
        <w:rPr>
          <w:rFonts w:ascii="GHEA Grapalat" w:eastAsiaTheme="minorHAnsi" w:hAnsi="GHEA Grapalat" w:cstheme="minorBidi"/>
        </w:rPr>
        <w:t>) копии.</w:t>
      </w:r>
    </w:p>
    <w:p w14:paraId="41F92B1E"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EF7E682"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5752BD13"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C2C766B"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70C7ABA7"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7111C21" w14:textId="77777777" w:rsidR="005E24DA" w:rsidRPr="00B138F3" w:rsidRDefault="005E24DA" w:rsidP="007F31C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2670FE93" w14:textId="77777777" w:rsidR="005E24DA" w:rsidRPr="00B138F3" w:rsidRDefault="005E24DA" w:rsidP="007F31CF">
      <w:pPr>
        <w:pStyle w:val="NormalWeb"/>
        <w:shd w:val="clear" w:color="auto" w:fill="FFFFFF"/>
        <w:spacing w:before="0" w:beforeAutospacing="0" w:after="0" w:afterAutospacing="0"/>
        <w:ind w:firstLine="375"/>
        <w:rPr>
          <w:rFonts w:ascii="GHEA Grapalat" w:eastAsiaTheme="minorHAnsi" w:hAnsi="GHEA Grapalat" w:cstheme="minorBidi"/>
        </w:rPr>
      </w:pPr>
    </w:p>
    <w:p w14:paraId="57E3060C" w14:textId="77777777" w:rsidR="005E24DA" w:rsidRPr="00B138F3" w:rsidRDefault="005E24DA" w:rsidP="007F31C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B6BE07D" w14:textId="77777777" w:rsidR="005E24DA" w:rsidRPr="00B138F3" w:rsidRDefault="005E24DA" w:rsidP="007F31C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348FE4FE"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F50A5FD"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3FC99DA"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hAnsi="GHEA Grapalat"/>
          <w:sz w:val="20"/>
          <w:szCs w:val="20"/>
        </w:rPr>
      </w:pPr>
    </w:p>
    <w:p w14:paraId="2CA709DA"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F31B8E1"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18E4A8E"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ACF19FA"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6247757" w14:textId="77777777" w:rsidR="005E24DA" w:rsidRPr="00B138F3" w:rsidRDefault="005E24DA" w:rsidP="007F31C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5003378B"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2676C1C3"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4F42FC1"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eastAsiaTheme="minorHAnsi" w:hAnsi="GHEA Grapalat" w:cstheme="minorBidi"/>
        </w:rPr>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p w14:paraId="16D8D7C2" w14:textId="77777777" w:rsidR="005E24DA" w:rsidRPr="00B138F3" w:rsidRDefault="005E24DA" w:rsidP="007F31CF">
      <w:pPr>
        <w:widowControl w:val="0"/>
        <w:ind w:left="567" w:right="565"/>
        <w:jc w:val="center"/>
        <w:rPr>
          <w:rFonts w:ascii="GHEA Grapalat" w:hAnsi="GHEA Grapalat"/>
          <w:b/>
        </w:rPr>
      </w:pPr>
    </w:p>
    <w:p w14:paraId="17D9DC62" w14:textId="77777777" w:rsidR="005E24DA" w:rsidRDefault="005E24DA" w:rsidP="007F31CF">
      <w:pPr>
        <w:rPr>
          <w:rFonts w:ascii="GHEA Grapalat" w:hAnsi="GHEA Grapalat"/>
          <w:i/>
          <w:sz w:val="22"/>
          <w:szCs w:val="22"/>
        </w:rPr>
      </w:pPr>
    </w:p>
    <w:p w14:paraId="1BE86A34" w14:textId="77777777" w:rsidR="005E24DA" w:rsidRDefault="005E24DA" w:rsidP="007F31CF">
      <w:pPr>
        <w:rPr>
          <w:rFonts w:ascii="GHEA Grapalat" w:hAnsi="GHEA Grapalat"/>
          <w:i/>
          <w:sz w:val="22"/>
          <w:szCs w:val="22"/>
        </w:rPr>
      </w:pPr>
      <w:r>
        <w:rPr>
          <w:rFonts w:ascii="GHEA Grapalat" w:hAnsi="GHEA Grapalat"/>
          <w:i/>
          <w:sz w:val="22"/>
          <w:szCs w:val="22"/>
        </w:rPr>
        <w:br w:type="page"/>
      </w:r>
    </w:p>
    <w:p w14:paraId="3E3F151F" w14:textId="77777777" w:rsidR="005E24DA" w:rsidRDefault="005E24DA" w:rsidP="007F31CF">
      <w:pPr>
        <w:jc w:val="both"/>
        <w:rPr>
          <w:rFonts w:ascii="GHEA Grapalat" w:hAnsi="GHEA Grapalat"/>
          <w:i/>
          <w:sz w:val="22"/>
          <w:szCs w:val="22"/>
        </w:rPr>
      </w:pPr>
    </w:p>
    <w:p w14:paraId="151A2400" w14:textId="77777777" w:rsidR="005E24DA" w:rsidRPr="00503411" w:rsidRDefault="005E24DA" w:rsidP="007F31CF">
      <w:pPr>
        <w:widowControl w:val="0"/>
        <w:contextualSpacing/>
        <w:jc w:val="right"/>
        <w:rPr>
          <w:rFonts w:ascii="GHEA Grapalat" w:hAnsi="GHEA Grapalat" w:cs="GHEA Grapalat"/>
          <w:b/>
          <w:i/>
          <w:sz w:val="22"/>
          <w:szCs w:val="22"/>
        </w:rPr>
      </w:pPr>
      <w:r w:rsidRPr="00302A3A">
        <w:rPr>
          <w:rFonts w:ascii="GHEA Grapalat" w:hAnsi="GHEA Grapalat"/>
          <w:b/>
          <w:i/>
          <w:sz w:val="22"/>
          <w:szCs w:val="22"/>
        </w:rPr>
        <w:t>Приложение № 4.</w:t>
      </w:r>
      <w:r w:rsidRPr="00503411">
        <w:rPr>
          <w:rFonts w:ascii="GHEA Grapalat" w:hAnsi="GHEA Grapalat"/>
          <w:b/>
          <w:i/>
          <w:sz w:val="22"/>
          <w:szCs w:val="22"/>
        </w:rPr>
        <w:t>2</w:t>
      </w:r>
    </w:p>
    <w:p w14:paraId="26E3D065" w14:textId="47671D80" w:rsidR="005E24DA" w:rsidRPr="00302A3A" w:rsidRDefault="005E24DA" w:rsidP="007F31CF">
      <w:pPr>
        <w:widowControl w:val="0"/>
        <w:contextualSpacing/>
        <w:jc w:val="right"/>
        <w:rPr>
          <w:rFonts w:ascii="GHEA Grapalat" w:hAnsi="GHEA Grapalat" w:cs="GHEA Grapalat"/>
          <w:b/>
          <w:i/>
          <w:sz w:val="22"/>
          <w:szCs w:val="22"/>
        </w:rPr>
      </w:pPr>
      <w:r w:rsidRPr="00302A3A">
        <w:rPr>
          <w:rFonts w:ascii="GHEA Grapalat" w:hAnsi="GHEA Grapalat"/>
          <w:b/>
          <w:i/>
          <w:sz w:val="22"/>
          <w:szCs w:val="22"/>
        </w:rPr>
        <w:t>к Приглашению на открытый конкурс</w:t>
      </w:r>
      <w:r w:rsidRPr="00302A3A">
        <w:rPr>
          <w:rFonts w:ascii="GHEA Grapalat" w:hAnsi="GHEA Grapalat" w:cs="GHEA Grapalat"/>
          <w:b/>
          <w:i/>
          <w:sz w:val="22"/>
          <w:szCs w:val="22"/>
        </w:rPr>
        <w:br/>
      </w:r>
      <w:r w:rsidRPr="00302A3A">
        <w:rPr>
          <w:rFonts w:ascii="GHEA Grapalat" w:hAnsi="GHEA Grapalat"/>
          <w:b/>
          <w:i/>
          <w:sz w:val="22"/>
          <w:szCs w:val="22"/>
        </w:rPr>
        <w:t>под кодом "</w:t>
      </w:r>
      <w:r w:rsidR="003C3018">
        <w:rPr>
          <w:rFonts w:ascii="GHEA Grapalat" w:hAnsi="GHEA Grapalat"/>
          <w:b/>
          <w:i/>
          <w:sz w:val="22"/>
          <w:szCs w:val="22"/>
        </w:rPr>
        <w:t>EQ-BMTsDzB-26/2</w:t>
      </w:r>
      <w:r w:rsidRPr="00302A3A">
        <w:rPr>
          <w:rFonts w:ascii="GHEA Grapalat" w:hAnsi="GHEA Grapalat"/>
          <w:b/>
          <w:i/>
          <w:sz w:val="22"/>
          <w:szCs w:val="22"/>
        </w:rPr>
        <w:t>"</w:t>
      </w:r>
      <w:r w:rsidRPr="00302A3A">
        <w:rPr>
          <w:rStyle w:val="FootnoteReference"/>
          <w:rFonts w:ascii="GHEA Grapalat" w:hAnsi="GHEA Grapalat"/>
          <w:b/>
          <w:i/>
          <w:sz w:val="22"/>
          <w:szCs w:val="22"/>
        </w:rPr>
        <w:footnoteReference w:customMarkFollows="1" w:id="17"/>
        <w:t>*</w:t>
      </w:r>
    </w:p>
    <w:p w14:paraId="0CBE759B" w14:textId="77777777" w:rsidR="005E24DA" w:rsidRPr="00B138F3" w:rsidRDefault="005E24DA" w:rsidP="007F31CF">
      <w:pPr>
        <w:widowControl w:val="0"/>
        <w:jc w:val="center"/>
        <w:rPr>
          <w:rFonts w:ascii="GHEA Grapalat" w:hAnsi="GHEA Grapalat"/>
          <w:b/>
          <w:sz w:val="22"/>
          <w:szCs w:val="22"/>
        </w:rPr>
      </w:pPr>
    </w:p>
    <w:p w14:paraId="01B276A8" w14:textId="77777777" w:rsidR="005E24DA" w:rsidRPr="00B138F3" w:rsidRDefault="005E24DA" w:rsidP="007F31CF">
      <w:pPr>
        <w:widowControl w:val="0"/>
        <w:contextualSpacing/>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367EB91D" w14:textId="77777777" w:rsidR="005E24DA" w:rsidRPr="00B138F3" w:rsidRDefault="005E24DA" w:rsidP="007F31CF">
      <w:pPr>
        <w:widowControl w:val="0"/>
        <w:contextualSpacing/>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399"/>
      </w:tblGrid>
      <w:tr w:rsidR="005E24DA" w:rsidRPr="00B138F3" w14:paraId="1E9E6DD7" w14:textId="77777777" w:rsidTr="00963FC1">
        <w:tc>
          <w:tcPr>
            <w:tcW w:w="4786" w:type="dxa"/>
          </w:tcPr>
          <w:p w14:paraId="36905C37" w14:textId="77777777" w:rsidR="005E24DA" w:rsidRPr="00B138F3" w:rsidRDefault="005E24DA" w:rsidP="007F31CF">
            <w:pPr>
              <w:widowControl w:val="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5B2E69D1" w14:textId="77777777" w:rsidR="005E24DA" w:rsidRPr="00B138F3" w:rsidRDefault="005E24DA" w:rsidP="007F31CF">
            <w:pPr>
              <w:widowControl w:val="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8"/>
              <w:t>**</w:t>
            </w:r>
          </w:p>
        </w:tc>
      </w:tr>
    </w:tbl>
    <w:p w14:paraId="3EE88EB2" w14:textId="77777777" w:rsidR="005E24DA" w:rsidRPr="00B138F3" w:rsidRDefault="005E24DA" w:rsidP="007F31CF">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7AB72857" w14:textId="77777777" w:rsidR="005E24DA" w:rsidRPr="00B138F3" w:rsidRDefault="005E24DA" w:rsidP="007F31CF">
      <w:pPr>
        <w:widowControl w:val="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5F937E1A" w14:textId="77777777" w:rsidR="005E24DA" w:rsidRPr="00B138F3" w:rsidRDefault="005E24DA" w:rsidP="007F31CF">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385985E2" w14:textId="77777777" w:rsidR="005E24DA" w:rsidRPr="00B138F3" w:rsidRDefault="005E24DA" w:rsidP="007F31CF">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5D721228" w14:textId="77777777" w:rsidR="005E24DA" w:rsidRPr="00B138F3" w:rsidRDefault="005E24DA" w:rsidP="007F31CF">
      <w:pPr>
        <w:widowControl w:val="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C2F6750" w14:textId="77777777" w:rsidR="005E24DA" w:rsidRPr="00B138F3" w:rsidRDefault="005E24DA" w:rsidP="007F31CF">
      <w:pPr>
        <w:widowControl w:val="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419B5FA6" w14:textId="77777777" w:rsidR="005E24DA" w:rsidRPr="00B138F3" w:rsidRDefault="005E24DA" w:rsidP="007F31CF">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00B13940" w14:textId="77777777" w:rsidR="005E24DA" w:rsidRPr="00B138F3" w:rsidRDefault="005E24DA" w:rsidP="007F31CF">
      <w:pPr>
        <w:widowControl w:val="0"/>
        <w:tabs>
          <w:tab w:val="left" w:pos="284"/>
        </w:tabs>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29EE0CD7" w14:textId="77777777" w:rsidR="005E24DA" w:rsidRPr="00B138F3" w:rsidRDefault="005E24DA" w:rsidP="007F31CF">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2C6F5D9D" w14:textId="77777777" w:rsidR="005E24DA" w:rsidRPr="00B138F3" w:rsidRDefault="005E24DA" w:rsidP="007F31CF">
      <w:pPr>
        <w:widowControl w:val="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47671648" w14:textId="77777777" w:rsidR="005E24DA" w:rsidRPr="00B138F3" w:rsidRDefault="005E24DA" w:rsidP="007F31CF">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58CE99DD" w14:textId="77777777" w:rsidR="005E24DA" w:rsidRPr="00B138F3" w:rsidRDefault="005E24DA" w:rsidP="007F31C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08F1A362" w14:textId="77777777" w:rsidR="005E24DA" w:rsidRPr="00B138F3" w:rsidRDefault="005E24DA" w:rsidP="007F31C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9158FE3" w14:textId="77777777" w:rsidR="005E24DA" w:rsidRPr="00B138F3" w:rsidRDefault="005E24DA" w:rsidP="007F31C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B3DD488" w14:textId="77777777" w:rsidR="005E24DA" w:rsidRPr="00B138F3" w:rsidRDefault="005E24DA" w:rsidP="007F31C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E0F0972" w14:textId="77777777" w:rsidR="005E24DA" w:rsidRPr="00B138F3" w:rsidRDefault="005E24DA" w:rsidP="007F31C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01EA426B" w14:textId="77777777" w:rsidR="005E24DA" w:rsidRPr="00B138F3" w:rsidRDefault="005E24DA" w:rsidP="007F31C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1302BAD8" w14:textId="77777777" w:rsidR="005E24DA" w:rsidRPr="00B138F3" w:rsidRDefault="005E24DA" w:rsidP="007F31C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AC6BE3F" w14:textId="77777777" w:rsidR="005E24DA" w:rsidRPr="00B138F3" w:rsidRDefault="005E24DA" w:rsidP="007F31C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lastRenderedPageBreak/>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657D5632" w14:textId="77777777" w:rsidR="005E24DA" w:rsidRPr="00B138F3" w:rsidRDefault="005E24DA" w:rsidP="007F31C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146097CE" w14:textId="77777777" w:rsidR="005E24DA" w:rsidRPr="00B138F3" w:rsidRDefault="005E24DA" w:rsidP="007F31C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8AC72EE" w14:textId="77777777" w:rsidR="005E24DA" w:rsidRPr="00B138F3" w:rsidRDefault="005E24DA" w:rsidP="007F31C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6AC1FE08" w14:textId="77777777" w:rsidR="005E24DA" w:rsidRPr="00B138F3" w:rsidRDefault="005E24DA" w:rsidP="007F31CF">
      <w:pPr>
        <w:widowControl w:val="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2F3B767D" w14:textId="77777777" w:rsidR="005E24DA" w:rsidRPr="00B138F3" w:rsidRDefault="005E24DA" w:rsidP="007F31CF">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Pr>
          <w:rFonts w:ascii="GHEA Grapalat" w:hAnsi="GHEA Grapalat"/>
          <w:sz w:val="22"/>
          <w:szCs w:val="22"/>
          <w:lang w:val="hy-AM"/>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173D5D5F" w14:textId="77777777" w:rsidR="005E24DA" w:rsidRPr="00B138F3" w:rsidRDefault="005E24DA" w:rsidP="007F31C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2833D5B0" w14:textId="77777777" w:rsidR="005E24DA" w:rsidRPr="00B138F3" w:rsidRDefault="005E24DA" w:rsidP="007F31C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6799820C" w14:textId="77777777" w:rsidR="005E24DA" w:rsidRPr="00B138F3" w:rsidDel="00A13215" w:rsidRDefault="005E24DA" w:rsidP="007F31C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71F00A5" w14:textId="77777777" w:rsidR="005E24DA" w:rsidRPr="00B138F3" w:rsidRDefault="005E24DA" w:rsidP="007F31CF">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B687E33" w14:textId="77777777" w:rsidR="005E24DA" w:rsidRPr="00B138F3" w:rsidRDefault="005E24DA" w:rsidP="007F31CF">
      <w:pPr>
        <w:widowControl w:val="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02BE5694" w14:textId="77777777" w:rsidR="005E24DA" w:rsidRPr="00B138F3" w:rsidRDefault="005E24DA" w:rsidP="007F31CF">
      <w:pPr>
        <w:widowControl w:val="0"/>
        <w:jc w:val="both"/>
        <w:rPr>
          <w:rFonts w:ascii="GHEA Grapalat" w:hAnsi="GHEA Grapalat"/>
          <w:sz w:val="22"/>
          <w:szCs w:val="22"/>
        </w:rPr>
      </w:pPr>
      <w:r w:rsidRPr="00B138F3">
        <w:rPr>
          <w:rFonts w:ascii="GHEA Grapalat" w:hAnsi="GHEA Grapalat"/>
          <w:sz w:val="22"/>
          <w:szCs w:val="22"/>
        </w:rPr>
        <w:t>_____________________________________</w:t>
      </w:r>
    </w:p>
    <w:p w14:paraId="5B0C1C65" w14:textId="77777777" w:rsidR="005E24DA" w:rsidRPr="00B138F3" w:rsidRDefault="005E24DA" w:rsidP="007F31CF">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7AAA241C" w14:textId="77777777" w:rsidR="005E24DA" w:rsidRPr="00B138F3" w:rsidRDefault="005E24DA" w:rsidP="007F31CF">
      <w:pPr>
        <w:widowControl w:val="0"/>
        <w:jc w:val="both"/>
        <w:rPr>
          <w:rFonts w:ascii="GHEA Grapalat" w:hAnsi="GHEA Grapalat"/>
          <w:sz w:val="22"/>
          <w:szCs w:val="22"/>
        </w:rPr>
      </w:pPr>
      <w:r w:rsidRPr="00B138F3">
        <w:rPr>
          <w:rFonts w:ascii="GHEA Grapalat" w:hAnsi="GHEA Grapalat"/>
          <w:sz w:val="22"/>
          <w:szCs w:val="22"/>
        </w:rPr>
        <w:t>______________________________________</w:t>
      </w:r>
    </w:p>
    <w:p w14:paraId="6C3839B5" w14:textId="77777777" w:rsidR="005E24DA" w:rsidRPr="00B138F3" w:rsidRDefault="005E24DA" w:rsidP="007F31CF">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440AD88E" w14:textId="77777777" w:rsidR="005E24DA" w:rsidRPr="00B138F3" w:rsidRDefault="005E24DA" w:rsidP="007F31CF">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6F22868A" w14:textId="77777777" w:rsidR="005E24DA" w:rsidRDefault="005E24DA" w:rsidP="007F31CF">
      <w:pPr>
        <w:widowControl w:val="0"/>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1A905CDD" w14:textId="77777777" w:rsidR="005E24DA" w:rsidRPr="003A1A43" w:rsidRDefault="005E24DA" w:rsidP="007F31CF">
      <w:pPr>
        <w:widowControl w:val="0"/>
        <w:ind w:right="4250"/>
        <w:jc w:val="center"/>
        <w:rPr>
          <w:rFonts w:ascii="GHEA Grapalat" w:hAnsi="GHEA Grapalat"/>
          <w:sz w:val="22"/>
          <w:szCs w:val="22"/>
          <w:vertAlign w:val="superscript"/>
        </w:rPr>
      </w:pPr>
      <w:r w:rsidRPr="003A1A43">
        <w:rPr>
          <w:rFonts w:ascii="GHEA Grapalat" w:hAnsi="GHEA Grapalat"/>
          <w:sz w:val="22"/>
          <w:szCs w:val="22"/>
          <w:vertAlign w:val="superscript"/>
        </w:rPr>
        <w:t>банковский счет компании</w:t>
      </w:r>
    </w:p>
    <w:p w14:paraId="2F474029" w14:textId="77777777" w:rsidR="005E24DA" w:rsidRPr="003A1A43" w:rsidRDefault="005E24DA" w:rsidP="007F31CF">
      <w:pPr>
        <w:widowControl w:val="0"/>
        <w:jc w:val="both"/>
        <w:rPr>
          <w:rFonts w:ascii="GHEA Grapalat" w:hAnsi="GHEA Grapalat"/>
          <w:sz w:val="22"/>
          <w:szCs w:val="22"/>
        </w:rPr>
      </w:pPr>
    </w:p>
    <w:p w14:paraId="5B752F5F" w14:textId="77777777" w:rsidR="005E24DA" w:rsidRPr="003A1A43" w:rsidRDefault="005E24DA" w:rsidP="007F31CF">
      <w:pPr>
        <w:widowControl w:val="0"/>
        <w:jc w:val="both"/>
        <w:rPr>
          <w:rFonts w:ascii="GHEA Grapalat" w:hAnsi="GHEA Grapalat"/>
          <w:sz w:val="22"/>
          <w:szCs w:val="22"/>
        </w:rPr>
      </w:pPr>
      <w:r w:rsidRPr="003A1A43">
        <w:rPr>
          <w:rFonts w:ascii="GHEA Grapalat" w:hAnsi="GHEA Grapalat"/>
          <w:sz w:val="22"/>
          <w:szCs w:val="22"/>
        </w:rPr>
        <w:t>_______________________________________</w:t>
      </w:r>
    </w:p>
    <w:p w14:paraId="39A73E7B" w14:textId="77777777" w:rsidR="005E24DA" w:rsidRPr="00EF0787" w:rsidRDefault="005E24DA" w:rsidP="007F31CF">
      <w:pPr>
        <w:widowControl w:val="0"/>
        <w:ind w:right="4250"/>
        <w:jc w:val="center"/>
        <w:rPr>
          <w:rFonts w:ascii="GHEA Grapalat" w:hAnsi="GHEA Grapalat"/>
          <w:sz w:val="22"/>
          <w:szCs w:val="22"/>
          <w:vertAlign w:val="superscript"/>
        </w:rPr>
      </w:pPr>
      <w:r w:rsidRPr="003A1A43">
        <w:rPr>
          <w:rFonts w:ascii="GHEA Grapalat" w:hAnsi="GHEA Grapalat"/>
          <w:sz w:val="22"/>
          <w:szCs w:val="22"/>
          <w:vertAlign w:val="superscript"/>
        </w:rPr>
        <w:t>учетный номер налогоплательщика</w:t>
      </w:r>
      <w:r w:rsidRPr="0038674A">
        <w:rPr>
          <w:rFonts w:ascii="GHEA Grapalat" w:hAnsi="GHEA Grapalat"/>
          <w:sz w:val="22"/>
          <w:szCs w:val="22"/>
          <w:vertAlign w:val="superscript"/>
        </w:rPr>
        <w:t xml:space="preserve"> </w:t>
      </w:r>
      <w:r>
        <w:rPr>
          <w:rFonts w:ascii="GHEA Grapalat" w:hAnsi="GHEA Grapalat"/>
          <w:sz w:val="22"/>
          <w:szCs w:val="22"/>
          <w:vertAlign w:val="superscript"/>
        </w:rPr>
        <w:t>компании</w:t>
      </w:r>
    </w:p>
    <w:p w14:paraId="6014CEE5" w14:textId="77777777" w:rsidR="005E24DA" w:rsidRPr="003A1A43" w:rsidRDefault="005E24DA" w:rsidP="007F31CF">
      <w:pPr>
        <w:widowControl w:val="0"/>
        <w:jc w:val="both"/>
        <w:rPr>
          <w:rFonts w:ascii="GHEA Grapalat" w:hAnsi="GHEA Grapalat"/>
          <w:sz w:val="22"/>
          <w:szCs w:val="22"/>
        </w:rPr>
      </w:pPr>
      <w:r w:rsidRPr="003A1A43">
        <w:rPr>
          <w:rFonts w:ascii="GHEA Grapalat" w:hAnsi="GHEA Grapalat"/>
          <w:sz w:val="22"/>
          <w:szCs w:val="22"/>
        </w:rPr>
        <w:t>_______________________________________</w:t>
      </w:r>
    </w:p>
    <w:p w14:paraId="19521BB5" w14:textId="77777777" w:rsidR="005E24DA" w:rsidRPr="00B138F3" w:rsidRDefault="005E24DA" w:rsidP="007F31CF">
      <w:pPr>
        <w:widowControl w:val="0"/>
        <w:ind w:right="4250"/>
        <w:jc w:val="center"/>
        <w:rPr>
          <w:rFonts w:ascii="GHEA Grapalat" w:hAnsi="GHEA Grapalat"/>
          <w:sz w:val="22"/>
          <w:szCs w:val="22"/>
          <w:vertAlign w:val="superscript"/>
        </w:rPr>
      </w:pPr>
      <w:r>
        <w:rPr>
          <w:rFonts w:ascii="GHEA Grapalat" w:hAnsi="GHEA Grapalat"/>
          <w:sz w:val="22"/>
          <w:szCs w:val="22"/>
          <w:vertAlign w:val="superscript"/>
        </w:rPr>
        <w:t xml:space="preserve">имя, фамилия, подпись </w:t>
      </w:r>
      <w:r w:rsidRPr="003A1A43">
        <w:rPr>
          <w:rFonts w:ascii="GHEA Grapalat" w:hAnsi="GHEA Grapalat"/>
          <w:sz w:val="22"/>
          <w:szCs w:val="22"/>
          <w:vertAlign w:val="superscript"/>
        </w:rPr>
        <w:t xml:space="preserve"> директора компании</w:t>
      </w:r>
    </w:p>
    <w:p w14:paraId="7DFDB389" w14:textId="77777777" w:rsidR="005E24DA" w:rsidRPr="00830700" w:rsidRDefault="005E24DA" w:rsidP="007F31CF">
      <w:pPr>
        <w:widowControl w:val="0"/>
        <w:rPr>
          <w:rFonts w:ascii="GHEA Grapalat" w:hAnsi="GHEA Grapalat"/>
          <w:sz w:val="22"/>
          <w:szCs w:val="22"/>
          <w:vertAlign w:val="superscript"/>
        </w:rPr>
      </w:pPr>
    </w:p>
    <w:p w14:paraId="08DD853C" w14:textId="77777777" w:rsidR="005E24DA" w:rsidRPr="006F01C7" w:rsidRDefault="005E24DA" w:rsidP="007F31CF">
      <w:pPr>
        <w:widowControl w:val="0"/>
        <w:jc w:val="both"/>
        <w:rPr>
          <w:rFonts w:ascii="GHEA Grapalat" w:hAnsi="GHEA Grapalat"/>
          <w:sz w:val="22"/>
          <w:szCs w:val="22"/>
        </w:rPr>
      </w:pPr>
      <w:r w:rsidRPr="000211F4">
        <w:rPr>
          <w:rFonts w:ascii="GHEA Grapalat" w:hAnsi="GHEA Grapalat"/>
          <w:sz w:val="22"/>
          <w:szCs w:val="22"/>
        </w:rPr>
        <w:t xml:space="preserve"> </w:t>
      </w:r>
      <w:r w:rsidRPr="00B138F3">
        <w:rPr>
          <w:rFonts w:ascii="GHEA Grapalat" w:hAnsi="GHEA Grapalat"/>
          <w:sz w:val="22"/>
          <w:szCs w:val="22"/>
        </w:rPr>
        <w:t>М. П.</w:t>
      </w:r>
      <w:r w:rsidRPr="000211F4">
        <w:rPr>
          <w:rFonts w:ascii="GHEA Grapalat" w:hAnsi="GHEA Grapalat"/>
          <w:sz w:val="22"/>
          <w:szCs w:val="22"/>
        </w:rPr>
        <w:t xml:space="preserve"> </w:t>
      </w:r>
      <w:r w:rsidRPr="00B138F3">
        <w:rPr>
          <w:rFonts w:ascii="GHEA Grapalat" w:hAnsi="GHEA Grapalat"/>
          <w:sz w:val="22"/>
          <w:szCs w:val="22"/>
        </w:rPr>
        <w:t>День/месяц/год</w:t>
      </w:r>
    </w:p>
    <w:p w14:paraId="354D0904" w14:textId="77777777" w:rsidR="005E24DA" w:rsidRPr="006F01C7" w:rsidRDefault="005E24DA" w:rsidP="007F31CF">
      <w:pPr>
        <w:widowControl w:val="0"/>
        <w:jc w:val="both"/>
        <w:rPr>
          <w:rFonts w:ascii="GHEA Grapalat" w:hAnsi="GHEA Grapalat"/>
          <w:sz w:val="22"/>
          <w:szCs w:val="22"/>
        </w:rPr>
      </w:pPr>
    </w:p>
    <w:p w14:paraId="675FBD76" w14:textId="77777777" w:rsidR="005E24DA" w:rsidRPr="006F01C7" w:rsidRDefault="005E24DA" w:rsidP="007F31CF">
      <w:pPr>
        <w:widowControl w:val="0"/>
        <w:jc w:val="both"/>
        <w:rPr>
          <w:rFonts w:ascii="GHEA Grapalat" w:hAnsi="GHEA Grapalat"/>
          <w:sz w:val="22"/>
          <w:szCs w:val="22"/>
        </w:rPr>
      </w:pPr>
    </w:p>
    <w:p w14:paraId="5EF43DFE" w14:textId="77777777" w:rsidR="005E24DA" w:rsidRPr="00B138F3" w:rsidRDefault="005E24DA" w:rsidP="007F31CF">
      <w:pPr>
        <w:widowControl w:val="0"/>
        <w:rPr>
          <w:rFonts w:ascii="GHEA Grapalat" w:hAnsi="GHEA Grapalat"/>
          <w:sz w:val="22"/>
          <w:szCs w:val="22"/>
        </w:rPr>
      </w:pPr>
    </w:p>
    <w:p w14:paraId="5AFB2937" w14:textId="77777777" w:rsidR="005E24DA" w:rsidRPr="00B138F3" w:rsidRDefault="005E24DA" w:rsidP="007F31CF">
      <w:pPr>
        <w:widowControl w:val="0"/>
        <w:ind w:right="4250"/>
        <w:jc w:val="center"/>
        <w:rPr>
          <w:rFonts w:ascii="GHEA Grapalat" w:hAnsi="GHEA Grapalat"/>
          <w:sz w:val="22"/>
          <w:szCs w:val="22"/>
          <w:vertAlign w:val="superscript"/>
        </w:rPr>
      </w:pPr>
    </w:p>
    <w:p w14:paraId="70690B0E" w14:textId="77777777" w:rsidR="005E24DA" w:rsidRPr="000211F4" w:rsidRDefault="005E24DA" w:rsidP="007F31CF">
      <w:pPr>
        <w:widowControl w:val="0"/>
        <w:jc w:val="right"/>
        <w:rPr>
          <w:rFonts w:ascii="GHEA Grapalat" w:hAnsi="GHEA Grapalat"/>
          <w:sz w:val="22"/>
          <w:szCs w:val="22"/>
        </w:rPr>
      </w:pPr>
    </w:p>
    <w:p w14:paraId="08D9FD65" w14:textId="77777777" w:rsidR="005E24DA" w:rsidRPr="000211F4" w:rsidRDefault="005E24DA" w:rsidP="007F31CF">
      <w:pPr>
        <w:widowControl w:val="0"/>
        <w:jc w:val="right"/>
        <w:rPr>
          <w:rFonts w:ascii="GHEA Grapalat" w:hAnsi="GHEA Grapalat"/>
          <w:sz w:val="22"/>
          <w:szCs w:val="22"/>
        </w:rPr>
      </w:pPr>
    </w:p>
    <w:p w14:paraId="2DDAAEFC" w14:textId="77777777" w:rsidR="005E24DA" w:rsidRPr="00B138F3" w:rsidRDefault="005E24DA" w:rsidP="007F31CF">
      <w:pPr>
        <w:widowControl w:val="0"/>
        <w:jc w:val="both"/>
        <w:rPr>
          <w:rFonts w:ascii="GHEA Grapalat" w:hAnsi="GHEA Grapalat"/>
          <w:sz w:val="22"/>
          <w:szCs w:val="22"/>
        </w:rPr>
      </w:pPr>
    </w:p>
    <w:p w14:paraId="3977C23A" w14:textId="77777777" w:rsidR="005E24DA" w:rsidRPr="00B138F3" w:rsidRDefault="005E24DA" w:rsidP="007F31CF">
      <w:pPr>
        <w:widowControl w:val="0"/>
        <w:jc w:val="both"/>
        <w:rPr>
          <w:rFonts w:ascii="GHEA Grapalat" w:hAnsi="GHEA Grapalat"/>
          <w:sz w:val="22"/>
          <w:szCs w:val="22"/>
        </w:rPr>
      </w:pPr>
    </w:p>
    <w:p w14:paraId="42630C41" w14:textId="77777777" w:rsidR="005E24DA" w:rsidRPr="00B138F3" w:rsidRDefault="005E24DA" w:rsidP="007F31CF">
      <w:pPr>
        <w:rPr>
          <w:sz w:val="22"/>
          <w:szCs w:val="22"/>
        </w:rPr>
      </w:pPr>
    </w:p>
    <w:p w14:paraId="6CD9E3A4" w14:textId="77777777" w:rsidR="005E24DA" w:rsidRPr="00B138F3" w:rsidRDefault="005E24DA" w:rsidP="007F31CF">
      <w:pPr>
        <w:widowControl w:val="0"/>
        <w:ind w:left="567" w:right="565"/>
        <w:jc w:val="both"/>
        <w:rPr>
          <w:rFonts w:ascii="GHEA Grapalat" w:hAnsi="GHEA Grapalat"/>
          <w:sz w:val="22"/>
          <w:szCs w:val="22"/>
        </w:rPr>
      </w:pPr>
    </w:p>
    <w:p w14:paraId="7DFEF619" w14:textId="77777777" w:rsidR="005E24DA" w:rsidRPr="00B138F3" w:rsidRDefault="005E24DA" w:rsidP="007F31CF">
      <w:pPr>
        <w:widowControl w:val="0"/>
        <w:ind w:left="567" w:right="565"/>
        <w:jc w:val="center"/>
        <w:rPr>
          <w:rFonts w:ascii="GHEA Grapalat" w:hAnsi="GHEA Grapalat"/>
          <w:b/>
          <w:sz w:val="22"/>
          <w:szCs w:val="22"/>
        </w:rPr>
      </w:pPr>
    </w:p>
    <w:p w14:paraId="39341019" w14:textId="77777777" w:rsidR="005E24DA" w:rsidRPr="00B138F3" w:rsidRDefault="005E24DA" w:rsidP="007F31CF">
      <w:pPr>
        <w:widowControl w:val="0"/>
        <w:ind w:left="567" w:right="565"/>
        <w:jc w:val="center"/>
        <w:rPr>
          <w:rFonts w:ascii="GHEA Grapalat" w:hAnsi="GHEA Grapalat"/>
          <w:b/>
          <w:sz w:val="22"/>
          <w:szCs w:val="22"/>
        </w:rPr>
      </w:pPr>
    </w:p>
    <w:p w14:paraId="1D5A6208" w14:textId="77777777" w:rsidR="005E24DA" w:rsidRPr="00B138F3" w:rsidRDefault="005E24DA" w:rsidP="007F31CF">
      <w:pPr>
        <w:widowControl w:val="0"/>
        <w:ind w:left="567" w:right="565"/>
        <w:jc w:val="center"/>
        <w:rPr>
          <w:rFonts w:ascii="GHEA Grapalat" w:hAnsi="GHEA Grapalat"/>
          <w:b/>
          <w:sz w:val="22"/>
          <w:szCs w:val="22"/>
        </w:rPr>
      </w:pPr>
    </w:p>
    <w:p w14:paraId="2F6F834E" w14:textId="77777777" w:rsidR="005E24DA" w:rsidRPr="00B138F3" w:rsidRDefault="005E24DA" w:rsidP="007F31CF">
      <w:pPr>
        <w:widowControl w:val="0"/>
        <w:ind w:left="567" w:right="565"/>
        <w:jc w:val="center"/>
        <w:rPr>
          <w:rFonts w:ascii="GHEA Grapalat" w:hAnsi="GHEA Grapalat"/>
          <w:b/>
          <w:sz w:val="22"/>
          <w:szCs w:val="22"/>
        </w:rPr>
      </w:pPr>
    </w:p>
    <w:p w14:paraId="640D1C3A" w14:textId="77777777" w:rsidR="005E24DA" w:rsidRPr="00B138F3" w:rsidRDefault="005E24DA" w:rsidP="007F31CF">
      <w:pPr>
        <w:widowControl w:val="0"/>
        <w:ind w:left="567" w:right="565"/>
        <w:jc w:val="center"/>
        <w:rPr>
          <w:rFonts w:ascii="GHEA Grapalat" w:hAnsi="GHEA Grapalat"/>
          <w:b/>
          <w:sz w:val="22"/>
          <w:szCs w:val="22"/>
        </w:rPr>
      </w:pPr>
    </w:p>
    <w:p w14:paraId="6600D58E" w14:textId="77777777" w:rsidR="005E24DA" w:rsidRPr="00B138F3" w:rsidRDefault="005E24DA" w:rsidP="007F31CF">
      <w:pPr>
        <w:widowControl w:val="0"/>
        <w:ind w:left="567" w:right="565"/>
        <w:jc w:val="center"/>
        <w:rPr>
          <w:rFonts w:ascii="GHEA Grapalat" w:hAnsi="GHEA Grapalat"/>
          <w:b/>
        </w:rPr>
      </w:pPr>
    </w:p>
    <w:p w14:paraId="490D856C" w14:textId="77777777" w:rsidR="005E24DA" w:rsidRPr="00B138F3" w:rsidRDefault="005E24DA" w:rsidP="007F31CF">
      <w:pPr>
        <w:widowControl w:val="0"/>
        <w:ind w:left="567" w:right="565"/>
        <w:jc w:val="center"/>
        <w:rPr>
          <w:rFonts w:ascii="GHEA Grapalat" w:hAnsi="GHEA Grapalat"/>
          <w:b/>
        </w:rPr>
      </w:pPr>
    </w:p>
    <w:p w14:paraId="26C45C19" w14:textId="77777777" w:rsidR="005E24DA" w:rsidRPr="00B138F3" w:rsidRDefault="005E24DA" w:rsidP="007F31CF">
      <w:pPr>
        <w:widowControl w:val="0"/>
        <w:ind w:left="567" w:right="565"/>
        <w:jc w:val="center"/>
        <w:rPr>
          <w:rFonts w:ascii="GHEA Grapalat" w:hAnsi="GHEA Grapalat"/>
          <w:b/>
        </w:rPr>
      </w:pPr>
    </w:p>
    <w:p w14:paraId="560DF915" w14:textId="77777777" w:rsidR="005E24DA" w:rsidRPr="00B138F3" w:rsidRDefault="005E24DA" w:rsidP="007F31CF">
      <w:pPr>
        <w:widowControl w:val="0"/>
        <w:ind w:left="567" w:right="565"/>
        <w:jc w:val="center"/>
        <w:rPr>
          <w:rFonts w:ascii="GHEA Grapalat" w:hAnsi="GHEA Grapalat"/>
          <w:b/>
        </w:rPr>
      </w:pPr>
    </w:p>
    <w:p w14:paraId="711977D6" w14:textId="77777777" w:rsidR="005E24DA" w:rsidRPr="00B138F3" w:rsidRDefault="005E24DA" w:rsidP="007F31CF">
      <w:pPr>
        <w:widowControl w:val="0"/>
        <w:ind w:left="567" w:right="565"/>
        <w:jc w:val="center"/>
        <w:rPr>
          <w:rFonts w:ascii="GHEA Grapalat" w:hAnsi="GHEA Grapalat"/>
          <w:b/>
        </w:rPr>
      </w:pPr>
    </w:p>
    <w:p w14:paraId="79174B71" w14:textId="77777777" w:rsidR="005E24DA" w:rsidRPr="00B138F3" w:rsidRDefault="005E24DA" w:rsidP="007F31CF">
      <w:pPr>
        <w:widowControl w:val="0"/>
        <w:ind w:left="567" w:right="565"/>
        <w:jc w:val="center"/>
        <w:rPr>
          <w:rFonts w:ascii="GHEA Grapalat" w:hAnsi="GHEA Grapalat"/>
          <w:b/>
        </w:rPr>
      </w:pPr>
    </w:p>
    <w:p w14:paraId="0DB63440" w14:textId="77777777" w:rsidR="005E24DA" w:rsidRPr="00B138F3" w:rsidRDefault="005E24DA" w:rsidP="007F31CF">
      <w:pPr>
        <w:widowControl w:val="0"/>
        <w:ind w:left="567" w:right="565"/>
        <w:jc w:val="center"/>
        <w:rPr>
          <w:rFonts w:ascii="GHEA Grapalat" w:hAnsi="GHEA Grapalat"/>
          <w:b/>
        </w:rPr>
      </w:pPr>
    </w:p>
    <w:p w14:paraId="21FF3B04" w14:textId="77777777" w:rsidR="005E24DA" w:rsidRDefault="005E24DA" w:rsidP="007F31CF">
      <w:pPr>
        <w:widowControl w:val="0"/>
        <w:ind w:left="567" w:right="565"/>
        <w:jc w:val="center"/>
        <w:rPr>
          <w:rFonts w:ascii="GHEA Grapalat" w:hAnsi="GHEA Grapalat"/>
          <w:b/>
          <w:lang w:val="hy-AM"/>
        </w:rPr>
      </w:pPr>
    </w:p>
    <w:p w14:paraId="5787D208" w14:textId="77777777" w:rsidR="005E24DA" w:rsidRDefault="005E24DA" w:rsidP="007F31CF">
      <w:pPr>
        <w:widowControl w:val="0"/>
        <w:ind w:left="567" w:right="565"/>
        <w:jc w:val="center"/>
        <w:rPr>
          <w:rFonts w:ascii="GHEA Grapalat" w:hAnsi="GHEA Grapalat"/>
          <w:b/>
          <w:lang w:val="hy-AM"/>
        </w:rPr>
      </w:pPr>
    </w:p>
    <w:p w14:paraId="109164FC" w14:textId="77777777" w:rsidR="005E24DA" w:rsidRDefault="005E24DA" w:rsidP="007F31CF">
      <w:pPr>
        <w:widowControl w:val="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E24DA" w:rsidRPr="00B138F3" w14:paraId="70C04310" w14:textId="77777777" w:rsidTr="00963FC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DBD67D" w14:textId="77777777" w:rsidR="005E24DA" w:rsidRPr="00B138F3" w:rsidRDefault="005E24DA" w:rsidP="007F31CF">
            <w:pPr>
              <w:widowControl w:val="0"/>
              <w:tabs>
                <w:tab w:val="left" w:pos="3402"/>
              </w:tabs>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5E24DA" w:rsidRPr="00B138F3" w14:paraId="2BA2D1E4" w14:textId="77777777" w:rsidTr="00963FC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D9ABDC" w14:textId="77777777" w:rsidR="005E24DA" w:rsidRPr="00B138F3" w:rsidRDefault="005E24DA" w:rsidP="007F31CF">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5E24DA" w:rsidRPr="00B138F3" w14:paraId="5BAE2206" w14:textId="77777777" w:rsidTr="00963FC1">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5AEFCC" w14:textId="77777777" w:rsidR="005E24DA" w:rsidRPr="00B138F3" w:rsidRDefault="005E24DA" w:rsidP="007F31CF">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5E24DA" w:rsidRPr="00B138F3" w14:paraId="663EB6DE" w14:textId="77777777" w:rsidTr="00963FC1">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5C33DF" w14:textId="77777777" w:rsidR="005E24DA" w:rsidRPr="00B138F3" w:rsidRDefault="005E24DA" w:rsidP="007F31CF">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5E24DA" w:rsidRPr="00B138F3" w14:paraId="3644BBA7" w14:textId="77777777" w:rsidTr="00963FC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FA6015" w14:textId="77777777" w:rsidR="005E24DA" w:rsidRPr="00B138F3" w:rsidRDefault="005E24DA" w:rsidP="007F31CF">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5E24DA" w:rsidRPr="00B138F3" w14:paraId="75F1E25A" w14:textId="77777777" w:rsidTr="00963FC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DFCE16" w14:textId="77777777" w:rsidR="005E24DA" w:rsidRPr="00B138F3" w:rsidRDefault="005E24DA" w:rsidP="007F31CF">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5E24DA" w:rsidRPr="00B138F3" w14:paraId="2F25E570" w14:textId="77777777" w:rsidTr="00963FC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859805" w14:textId="77777777" w:rsidR="005E24DA" w:rsidRPr="00B138F3" w:rsidRDefault="005E24DA" w:rsidP="007F31CF">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5E24DA" w:rsidRPr="00B138F3" w14:paraId="334464EB" w14:textId="77777777" w:rsidTr="00963FC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DFC98F" w14:textId="77777777" w:rsidR="005E24DA" w:rsidRPr="00B138F3" w:rsidRDefault="005E24DA" w:rsidP="007F31CF">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5E24DA" w:rsidRPr="00B138F3" w14:paraId="746D2A44" w14:textId="77777777" w:rsidTr="00963FC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E04969" w14:textId="77777777" w:rsidR="005E24DA" w:rsidRPr="00B138F3" w:rsidRDefault="005E24DA" w:rsidP="007F31CF">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5E24DA" w:rsidRPr="00B138F3" w14:paraId="3A8B2A94" w14:textId="77777777" w:rsidTr="00963FC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FB6CD7" w14:textId="77777777" w:rsidR="005E24DA" w:rsidRPr="00B138F3" w:rsidRDefault="005E24DA" w:rsidP="007F31CF">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5E24DA" w:rsidRPr="00B138F3" w14:paraId="357B2D7D" w14:textId="77777777" w:rsidTr="00963FC1">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ED4BA2" w14:textId="77777777" w:rsidR="005E24DA" w:rsidRPr="00B138F3" w:rsidRDefault="005E24DA" w:rsidP="007F31CF">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5E24DA" w:rsidRPr="00B138F3" w14:paraId="271E391B" w14:textId="77777777" w:rsidTr="00963FC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8CF19F" w14:textId="77777777" w:rsidR="005E24DA" w:rsidRPr="00B138F3" w:rsidRDefault="005E24DA" w:rsidP="007F31CF">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5E24DA" w:rsidRPr="00B138F3" w14:paraId="7B39FBF9" w14:textId="77777777" w:rsidTr="00963FC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817A34" w14:textId="77777777" w:rsidR="005E24DA" w:rsidRPr="00B138F3" w:rsidRDefault="005E24DA" w:rsidP="007F31CF">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5E24DA" w:rsidRPr="00B138F3" w14:paraId="4545490B" w14:textId="77777777" w:rsidTr="00963FC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846C8D" w14:textId="77777777" w:rsidR="005E24DA" w:rsidRPr="00B138F3" w:rsidRDefault="005E24DA" w:rsidP="007F31CF">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5E24DA" w:rsidRPr="00B138F3" w14:paraId="19C9BE12" w14:textId="77777777" w:rsidTr="00963FC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101386" w14:textId="77777777" w:rsidR="005E24DA" w:rsidRPr="00B138F3" w:rsidRDefault="005E24DA" w:rsidP="007F31CF">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5E24DA" w:rsidRPr="00B138F3" w14:paraId="2B13EB86" w14:textId="77777777" w:rsidTr="00963FC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8D6977" w14:textId="77777777" w:rsidR="005E24DA" w:rsidRPr="00B138F3" w:rsidRDefault="005E24DA" w:rsidP="007F31CF">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5E24DA" w:rsidRPr="00B138F3" w14:paraId="337CD0C9" w14:textId="77777777" w:rsidTr="00963FC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3F3FBC" w14:textId="77777777" w:rsidR="005E24DA" w:rsidRPr="00B138F3" w:rsidRDefault="005E24DA" w:rsidP="007F31CF">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Pr>
                <w:rFonts w:ascii="GHEA Grapalat" w:hAnsi="GHEA Grapalat"/>
              </w:rPr>
              <w:t>квалификации</w:t>
            </w:r>
            <w:r w:rsidRPr="00B138F3">
              <w:rPr>
                <w:rFonts w:ascii="GHEA Grapalat" w:hAnsi="GHEA Grapalat"/>
              </w:rPr>
              <w:t>)</w:t>
            </w:r>
          </w:p>
        </w:tc>
      </w:tr>
      <w:tr w:rsidR="005E24DA" w:rsidRPr="00B138F3" w14:paraId="1BBF01E4" w14:textId="77777777" w:rsidTr="00963FC1">
        <w:trPr>
          <w:trHeight w:val="424"/>
        </w:trPr>
        <w:tc>
          <w:tcPr>
            <w:tcW w:w="10980" w:type="dxa"/>
            <w:gridSpan w:val="2"/>
            <w:tcBorders>
              <w:top w:val="single" w:sz="4" w:space="0" w:color="auto"/>
              <w:left w:val="single" w:sz="4" w:space="0" w:color="auto"/>
              <w:right w:val="single" w:sz="4" w:space="0" w:color="000000"/>
            </w:tcBorders>
            <w:noWrap/>
            <w:vAlign w:val="bottom"/>
          </w:tcPr>
          <w:p w14:paraId="56627F6B" w14:textId="77777777" w:rsidR="005E24DA" w:rsidRPr="00B138F3" w:rsidRDefault="005E24DA" w:rsidP="007F31CF">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5E24DA" w:rsidRPr="00B138F3" w14:paraId="7ECA4E58" w14:textId="77777777" w:rsidTr="00963FC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B84F63" w14:textId="77777777" w:rsidR="005E24DA" w:rsidRPr="00B138F3" w:rsidRDefault="005E24DA" w:rsidP="007F31CF">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5E24DA" w:rsidRPr="00B138F3" w14:paraId="72494A8A" w14:textId="77777777" w:rsidTr="00963FC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2C8DD1" w14:textId="77777777" w:rsidR="005E24DA" w:rsidRPr="00B138F3" w:rsidRDefault="005E24DA" w:rsidP="007F31CF">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5E24DA" w:rsidRPr="00B138F3" w14:paraId="50131EB8" w14:textId="77777777" w:rsidTr="00963FC1">
        <w:trPr>
          <w:trHeight w:val="2194"/>
        </w:trPr>
        <w:tc>
          <w:tcPr>
            <w:tcW w:w="5616" w:type="dxa"/>
            <w:tcBorders>
              <w:top w:val="nil"/>
              <w:left w:val="single" w:sz="4" w:space="0" w:color="auto"/>
              <w:bottom w:val="single" w:sz="4" w:space="0" w:color="auto"/>
              <w:right w:val="single" w:sz="4" w:space="0" w:color="auto"/>
            </w:tcBorders>
            <w:noWrap/>
            <w:vAlign w:val="bottom"/>
          </w:tcPr>
          <w:p w14:paraId="00BD7225" w14:textId="77777777" w:rsidR="005E24DA" w:rsidRPr="00B138F3" w:rsidRDefault="005E24DA" w:rsidP="007F31CF">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7ED09907" w14:textId="77777777" w:rsidR="005E24DA" w:rsidRPr="00B138F3" w:rsidRDefault="005E24DA" w:rsidP="007F31CF">
            <w:pPr>
              <w:widowControl w:val="0"/>
              <w:rPr>
                <w:rFonts w:ascii="GHEA Grapalat" w:hAnsi="GHEA Grapalat" w:cs="Sylfaen"/>
              </w:rPr>
            </w:pPr>
          </w:p>
          <w:p w14:paraId="238BAC77" w14:textId="77777777" w:rsidR="005E24DA" w:rsidRPr="00B138F3" w:rsidRDefault="005E24DA" w:rsidP="007F31CF">
            <w:pPr>
              <w:widowControl w:val="0"/>
              <w:jc w:val="right"/>
              <w:rPr>
                <w:rFonts w:ascii="GHEA Grapalat" w:hAnsi="GHEA Grapalat" w:cs="Tahoma"/>
              </w:rPr>
            </w:pPr>
            <w:r w:rsidRPr="00B138F3">
              <w:rPr>
                <w:rFonts w:ascii="GHEA Grapalat" w:hAnsi="GHEA Grapalat"/>
              </w:rPr>
              <w:t>/____________________/</w:t>
            </w:r>
          </w:p>
          <w:p w14:paraId="4064071B" w14:textId="77777777" w:rsidR="005E24DA" w:rsidRPr="00B138F3" w:rsidRDefault="005E24DA" w:rsidP="007F31CF">
            <w:pPr>
              <w:widowControl w:val="0"/>
              <w:rPr>
                <w:rFonts w:ascii="GHEA Grapalat" w:hAnsi="GHEA Grapalat" w:cs="Sylfaen"/>
              </w:rPr>
            </w:pPr>
          </w:p>
          <w:p w14:paraId="58716149" w14:textId="77777777" w:rsidR="005E24DA" w:rsidRPr="00B138F3" w:rsidRDefault="005E24DA" w:rsidP="007F31CF">
            <w:pPr>
              <w:widowControl w:val="0"/>
              <w:jc w:val="right"/>
              <w:rPr>
                <w:rFonts w:ascii="GHEA Grapalat" w:hAnsi="GHEA Grapalat" w:cs="Sylfaen"/>
              </w:rPr>
            </w:pPr>
            <w:r w:rsidRPr="00B138F3">
              <w:rPr>
                <w:rFonts w:ascii="GHEA Grapalat" w:hAnsi="GHEA Grapalat"/>
              </w:rPr>
              <w:t>/____________________/</w:t>
            </w:r>
          </w:p>
          <w:p w14:paraId="10AE1C7E" w14:textId="77777777" w:rsidR="005E24DA" w:rsidRPr="00B138F3" w:rsidRDefault="005E24DA" w:rsidP="007F31CF">
            <w:pPr>
              <w:widowControl w:val="0"/>
              <w:rPr>
                <w:rFonts w:ascii="GHEA Grapalat" w:hAnsi="GHEA Grapalat" w:cs="Sylfaen"/>
              </w:rPr>
            </w:pPr>
          </w:p>
          <w:p w14:paraId="0287C1A1" w14:textId="77777777" w:rsidR="005E24DA" w:rsidRPr="00B138F3" w:rsidRDefault="005E24DA" w:rsidP="007F31CF">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2D1BE547" w14:textId="77777777" w:rsidR="005E24DA" w:rsidRPr="00B138F3" w:rsidRDefault="005E24DA" w:rsidP="007F31CF">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22379995" w14:textId="77777777" w:rsidR="005E24DA" w:rsidRPr="00B138F3" w:rsidRDefault="005E24DA" w:rsidP="007F31CF">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4A0BA9DE" w14:textId="77777777" w:rsidR="005E24DA" w:rsidRPr="00B138F3" w:rsidRDefault="005E24DA" w:rsidP="007F31CF">
            <w:pPr>
              <w:widowControl w:val="0"/>
              <w:rPr>
                <w:rFonts w:ascii="GHEA Grapalat" w:hAnsi="GHEA Grapalat" w:cs="Sylfaen"/>
              </w:rPr>
            </w:pPr>
          </w:p>
          <w:p w14:paraId="3C808117" w14:textId="77777777" w:rsidR="005E24DA" w:rsidRPr="00B138F3" w:rsidRDefault="005E24DA" w:rsidP="007F31CF">
            <w:pPr>
              <w:widowControl w:val="0"/>
              <w:jc w:val="right"/>
              <w:rPr>
                <w:rFonts w:ascii="GHEA Grapalat" w:hAnsi="GHEA Grapalat" w:cs="Sylfaen"/>
              </w:rPr>
            </w:pPr>
            <w:r w:rsidRPr="00B138F3">
              <w:rPr>
                <w:rFonts w:ascii="GHEA Grapalat" w:hAnsi="GHEA Grapalat"/>
              </w:rPr>
              <w:t>/____________________/</w:t>
            </w:r>
          </w:p>
          <w:p w14:paraId="28E52839" w14:textId="77777777" w:rsidR="005E24DA" w:rsidRPr="00B138F3" w:rsidRDefault="005E24DA" w:rsidP="007F31CF">
            <w:pPr>
              <w:widowControl w:val="0"/>
              <w:jc w:val="right"/>
              <w:rPr>
                <w:rFonts w:ascii="GHEA Grapalat" w:hAnsi="GHEA Grapalat" w:cs="Tahoma"/>
              </w:rPr>
            </w:pPr>
          </w:p>
          <w:p w14:paraId="7A44D684" w14:textId="77777777" w:rsidR="005E24DA" w:rsidRPr="00B138F3" w:rsidRDefault="005E24DA" w:rsidP="007F31CF">
            <w:pPr>
              <w:widowControl w:val="0"/>
              <w:jc w:val="right"/>
              <w:rPr>
                <w:rFonts w:ascii="GHEA Grapalat" w:hAnsi="GHEA Grapalat" w:cs="Sylfaen"/>
              </w:rPr>
            </w:pPr>
            <w:r w:rsidRPr="00B138F3">
              <w:rPr>
                <w:rFonts w:ascii="GHEA Grapalat" w:hAnsi="GHEA Grapalat"/>
              </w:rPr>
              <w:t>/____________________/</w:t>
            </w:r>
          </w:p>
          <w:p w14:paraId="3DE66E8E" w14:textId="77777777" w:rsidR="005E24DA" w:rsidRPr="00B138F3" w:rsidRDefault="005E24DA" w:rsidP="007F31CF">
            <w:pPr>
              <w:widowControl w:val="0"/>
              <w:rPr>
                <w:rFonts w:ascii="GHEA Grapalat" w:hAnsi="GHEA Grapalat" w:cs="Sylfaen"/>
              </w:rPr>
            </w:pPr>
          </w:p>
          <w:p w14:paraId="4C2C06F1" w14:textId="77777777" w:rsidR="005E24DA" w:rsidRPr="00B138F3" w:rsidRDefault="005E24DA" w:rsidP="007F31CF">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5E24DA" w:rsidRPr="00B138F3" w14:paraId="0085F705" w14:textId="77777777" w:rsidTr="00963FC1">
        <w:trPr>
          <w:trHeight w:val="2194"/>
        </w:trPr>
        <w:tc>
          <w:tcPr>
            <w:tcW w:w="5616" w:type="dxa"/>
            <w:tcBorders>
              <w:top w:val="single" w:sz="4" w:space="0" w:color="auto"/>
              <w:left w:val="single" w:sz="4" w:space="0" w:color="auto"/>
              <w:right w:val="single" w:sz="4" w:space="0" w:color="auto"/>
            </w:tcBorders>
            <w:noWrap/>
            <w:vAlign w:val="bottom"/>
          </w:tcPr>
          <w:p w14:paraId="088E6A84" w14:textId="77777777" w:rsidR="005E24DA" w:rsidRPr="00B138F3" w:rsidRDefault="005E24DA" w:rsidP="007F31CF">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5A98EC1E" w14:textId="77777777" w:rsidR="005E24DA" w:rsidRPr="00B138F3" w:rsidRDefault="005E24DA" w:rsidP="007F31CF">
            <w:pPr>
              <w:widowControl w:val="0"/>
              <w:rPr>
                <w:rFonts w:ascii="GHEA Grapalat" w:hAnsi="GHEA Grapalat"/>
              </w:rPr>
            </w:pPr>
          </w:p>
          <w:p w14:paraId="37A73482" w14:textId="77777777" w:rsidR="005E24DA" w:rsidRPr="00B138F3" w:rsidRDefault="005E24DA" w:rsidP="007F31CF">
            <w:pPr>
              <w:widowControl w:val="0"/>
              <w:jc w:val="right"/>
              <w:rPr>
                <w:rFonts w:ascii="GHEA Grapalat" w:hAnsi="GHEA Grapalat" w:cs="Tahoma"/>
              </w:rPr>
            </w:pPr>
            <w:r w:rsidRPr="00B138F3">
              <w:rPr>
                <w:rFonts w:ascii="GHEA Grapalat" w:hAnsi="GHEA Grapalat"/>
              </w:rPr>
              <w:t>/____________________/</w:t>
            </w:r>
          </w:p>
          <w:p w14:paraId="24963180" w14:textId="77777777" w:rsidR="005E24DA" w:rsidRPr="00B138F3" w:rsidRDefault="005E24DA" w:rsidP="007F31CF">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30F5BFE9" w14:textId="77777777" w:rsidR="005E24DA" w:rsidRPr="00B138F3" w:rsidRDefault="005E24DA" w:rsidP="007F31CF">
            <w:pPr>
              <w:widowControl w:val="0"/>
              <w:rPr>
                <w:rFonts w:ascii="GHEA Grapalat" w:hAnsi="GHEA Grapalat" w:cs="Tahoma"/>
              </w:rPr>
            </w:pPr>
          </w:p>
          <w:p w14:paraId="5ED02143" w14:textId="77777777" w:rsidR="005E24DA" w:rsidRPr="00B138F3" w:rsidRDefault="005E24DA" w:rsidP="007F31CF">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7198FC73" w14:textId="77777777" w:rsidR="005E24DA" w:rsidRPr="00B138F3" w:rsidRDefault="005E24DA" w:rsidP="007F31CF">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1519C450" w14:textId="77777777" w:rsidR="005E24DA" w:rsidRPr="00B138F3" w:rsidRDefault="005E24DA" w:rsidP="007F31CF">
            <w:pPr>
              <w:widowControl w:val="0"/>
              <w:rPr>
                <w:rFonts w:ascii="GHEA Grapalat" w:hAnsi="GHEA Grapalat" w:cs="Tahoma"/>
              </w:rPr>
            </w:pPr>
          </w:p>
          <w:p w14:paraId="188CE058" w14:textId="77777777" w:rsidR="005E24DA" w:rsidRPr="00B138F3" w:rsidRDefault="005E24DA" w:rsidP="007F31CF">
            <w:pPr>
              <w:widowControl w:val="0"/>
              <w:jc w:val="right"/>
              <w:rPr>
                <w:rFonts w:ascii="GHEA Grapalat" w:hAnsi="GHEA Grapalat" w:cs="Tahoma"/>
              </w:rPr>
            </w:pPr>
            <w:r w:rsidRPr="00B138F3">
              <w:rPr>
                <w:rFonts w:ascii="GHEA Grapalat" w:hAnsi="GHEA Grapalat"/>
              </w:rPr>
              <w:t>/____________________/</w:t>
            </w:r>
          </w:p>
          <w:p w14:paraId="6F875B0B" w14:textId="77777777" w:rsidR="005E24DA" w:rsidRPr="00B138F3" w:rsidRDefault="005E24DA" w:rsidP="007F31CF">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36BCB559" w14:textId="77777777" w:rsidR="005E24DA" w:rsidRPr="00B138F3" w:rsidRDefault="005E24DA" w:rsidP="007F31CF">
            <w:pPr>
              <w:widowControl w:val="0"/>
              <w:rPr>
                <w:rFonts w:ascii="GHEA Grapalat" w:hAnsi="GHEA Grapalat" w:cs="Arial"/>
              </w:rPr>
            </w:pPr>
          </w:p>
        </w:tc>
      </w:tr>
      <w:tr w:rsidR="005E24DA" w:rsidRPr="00B138F3" w14:paraId="6BB4922D" w14:textId="77777777" w:rsidTr="00963FC1">
        <w:trPr>
          <w:trHeight w:val="2194"/>
        </w:trPr>
        <w:tc>
          <w:tcPr>
            <w:tcW w:w="5616" w:type="dxa"/>
            <w:tcBorders>
              <w:top w:val="nil"/>
              <w:left w:val="single" w:sz="4" w:space="0" w:color="auto"/>
              <w:bottom w:val="single" w:sz="4" w:space="0" w:color="auto"/>
              <w:right w:val="single" w:sz="4" w:space="0" w:color="auto"/>
            </w:tcBorders>
            <w:noWrap/>
            <w:vAlign w:val="bottom"/>
          </w:tcPr>
          <w:p w14:paraId="2E622C92" w14:textId="77777777" w:rsidR="005E24DA" w:rsidRPr="00B138F3" w:rsidRDefault="005E24DA" w:rsidP="007F31CF">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14:paraId="0754A7E6" w14:textId="77777777" w:rsidR="005E24DA" w:rsidRPr="00B138F3" w:rsidRDefault="005E24DA" w:rsidP="007F31CF">
            <w:pPr>
              <w:widowControl w:val="0"/>
              <w:rPr>
                <w:rFonts w:ascii="GHEA Grapalat" w:hAnsi="GHEA Grapalat" w:cs="Sylfaen"/>
              </w:rPr>
            </w:pPr>
          </w:p>
          <w:p w14:paraId="55B9CCC7" w14:textId="77777777" w:rsidR="005E24DA" w:rsidRPr="00B138F3" w:rsidRDefault="005E24DA" w:rsidP="007F31CF">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53F1C28D" w14:textId="77777777" w:rsidR="005E24DA" w:rsidRPr="00B138F3" w:rsidRDefault="005E24DA" w:rsidP="007F31CF">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7CC16BB1" w14:textId="77777777" w:rsidR="005E24DA" w:rsidRPr="00B138F3" w:rsidRDefault="005E24DA" w:rsidP="007F31CF">
            <w:pPr>
              <w:widowControl w:val="0"/>
              <w:rPr>
                <w:rFonts w:ascii="GHEA Grapalat" w:hAnsi="GHEA Grapalat"/>
              </w:rPr>
            </w:pPr>
          </w:p>
          <w:p w14:paraId="234D68A7" w14:textId="77777777" w:rsidR="005E24DA" w:rsidRPr="00B138F3" w:rsidRDefault="005E24DA" w:rsidP="007F31CF">
            <w:pPr>
              <w:widowControl w:val="0"/>
              <w:jc w:val="right"/>
              <w:rPr>
                <w:rFonts w:ascii="GHEA Grapalat" w:hAnsi="GHEA Grapalat" w:cs="Sylfaen"/>
              </w:rPr>
            </w:pPr>
            <w:r w:rsidRPr="00B138F3">
              <w:rPr>
                <w:rFonts w:ascii="GHEA Grapalat" w:hAnsi="GHEA Grapalat"/>
              </w:rPr>
              <w:t>23.в Дата исполнения: "___" ___ 20___г.</w:t>
            </w:r>
          </w:p>
        </w:tc>
      </w:tr>
    </w:tbl>
    <w:p w14:paraId="0958BB71" w14:textId="77777777" w:rsidR="005E24DA" w:rsidRPr="00B138F3" w:rsidRDefault="005E24DA" w:rsidP="007F31CF">
      <w:pPr>
        <w:widowControl w:val="0"/>
        <w:jc w:val="center"/>
        <w:rPr>
          <w:rFonts w:ascii="GHEA Grapalat" w:hAnsi="GHEA Grapalat" w:cs="Sylfaen"/>
        </w:rPr>
      </w:pPr>
    </w:p>
    <w:p w14:paraId="2C1B9187" w14:textId="77777777" w:rsidR="005E24DA" w:rsidRPr="00E752B6" w:rsidRDefault="005E24DA" w:rsidP="007F31CF">
      <w:pPr>
        <w:widowControl w:val="0"/>
        <w:ind w:left="567" w:right="565"/>
        <w:jc w:val="center"/>
        <w:rPr>
          <w:rFonts w:ascii="GHEA Grapalat" w:hAnsi="GHEA Grapalat"/>
          <w:b/>
        </w:rPr>
      </w:pPr>
    </w:p>
    <w:p w14:paraId="38AAB9B7" w14:textId="77777777" w:rsidR="005E24DA" w:rsidRPr="00B138F3" w:rsidRDefault="005E24DA" w:rsidP="007F31CF">
      <w:pPr>
        <w:widowControl w:val="0"/>
        <w:ind w:left="567" w:right="565"/>
        <w:jc w:val="center"/>
        <w:rPr>
          <w:rFonts w:ascii="GHEA Grapalat" w:hAnsi="GHEA Grapalat"/>
          <w:b/>
        </w:rPr>
      </w:pPr>
    </w:p>
    <w:p w14:paraId="08A37AE0" w14:textId="77777777" w:rsidR="005E24DA" w:rsidRPr="00B138F3" w:rsidRDefault="005E24DA" w:rsidP="007F31CF">
      <w:pPr>
        <w:widowControl w:val="0"/>
        <w:ind w:left="567" w:right="565"/>
        <w:jc w:val="center"/>
        <w:rPr>
          <w:rFonts w:ascii="GHEA Grapalat" w:hAnsi="GHEA Grapalat"/>
          <w:b/>
        </w:rPr>
      </w:pPr>
    </w:p>
    <w:p w14:paraId="02AD8B3E" w14:textId="77777777" w:rsidR="005E24DA" w:rsidRPr="00B138F3" w:rsidRDefault="005E24DA" w:rsidP="007F31CF">
      <w:pPr>
        <w:widowControl w:val="0"/>
        <w:ind w:left="567" w:right="565"/>
        <w:jc w:val="center"/>
        <w:rPr>
          <w:rFonts w:ascii="GHEA Grapalat" w:hAnsi="GHEA Grapalat"/>
          <w:b/>
        </w:rPr>
      </w:pPr>
    </w:p>
    <w:p w14:paraId="56C36EE9" w14:textId="77777777" w:rsidR="005E24DA" w:rsidRPr="00B138F3" w:rsidRDefault="005E24DA" w:rsidP="007F31CF">
      <w:pPr>
        <w:widowControl w:val="0"/>
        <w:jc w:val="center"/>
        <w:rPr>
          <w:rFonts w:ascii="GHEA Grapalat" w:hAnsi="GHEA Grapalat" w:cs="Sylfaen"/>
        </w:rPr>
      </w:pPr>
    </w:p>
    <w:p w14:paraId="2282D2FD" w14:textId="77777777" w:rsidR="005E24DA" w:rsidRPr="00B138F3" w:rsidRDefault="005E24DA" w:rsidP="007F31CF">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FE5056F" w14:textId="77777777" w:rsidR="005E24DA" w:rsidRPr="00B138F3" w:rsidRDefault="005E24DA" w:rsidP="007F31CF">
      <w:pPr>
        <w:rPr>
          <w:rFonts w:ascii="GHEA Grapalat" w:hAnsi="GHEA Grapalat" w:cs="Sylfaen"/>
        </w:rPr>
      </w:pPr>
      <w:r w:rsidRPr="00B138F3">
        <w:rPr>
          <w:rFonts w:ascii="GHEA Grapalat" w:hAnsi="GHEA Grapalat" w:cs="Sylfaen"/>
        </w:rPr>
        <w:br w:type="page"/>
      </w:r>
    </w:p>
    <w:p w14:paraId="600E3EC6" w14:textId="77777777" w:rsidR="005E24DA" w:rsidRPr="00B138F3" w:rsidRDefault="005E24DA" w:rsidP="007F31CF">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5E24DA" w:rsidRPr="00B138F3" w14:paraId="1393DEB7" w14:textId="77777777" w:rsidTr="00963FC1">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8B2EC3"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F8DB9D7" w14:textId="77777777" w:rsidR="005E24DA" w:rsidRPr="00B138F3" w:rsidRDefault="005E24DA" w:rsidP="007F31CF">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B1F667C" w14:textId="77777777" w:rsidR="005E24DA" w:rsidRPr="00B138F3" w:rsidRDefault="005E24DA" w:rsidP="007F31CF">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7EABAD23" w14:textId="77777777" w:rsidR="005E24DA" w:rsidRPr="00B138F3" w:rsidRDefault="005E24DA" w:rsidP="007F31CF">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B1E0EEE" w14:textId="77777777" w:rsidR="005E24DA" w:rsidRPr="00B138F3" w:rsidRDefault="005E24DA" w:rsidP="007F31CF">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6B2F73A2" w14:textId="77777777" w:rsidR="005E24DA" w:rsidRPr="00B138F3" w:rsidRDefault="005E24DA" w:rsidP="007F31CF">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6741061" w14:textId="77777777" w:rsidR="005E24DA" w:rsidRPr="00B138F3" w:rsidRDefault="005E24DA" w:rsidP="007F31CF">
            <w:pPr>
              <w:widowControl w:val="0"/>
              <w:jc w:val="center"/>
              <w:rPr>
                <w:rFonts w:ascii="GHEA Grapalat" w:hAnsi="GHEA Grapalat"/>
                <w:b/>
                <w:sz w:val="18"/>
                <w:szCs w:val="18"/>
              </w:rPr>
            </w:pPr>
            <w:r w:rsidRPr="00B138F3">
              <w:rPr>
                <w:rFonts w:ascii="GHEA Grapalat" w:hAnsi="GHEA Grapalat"/>
                <w:b/>
                <w:sz w:val="18"/>
                <w:szCs w:val="18"/>
              </w:rPr>
              <w:t>Сторона,</w:t>
            </w:r>
          </w:p>
          <w:p w14:paraId="7DA51CE5" w14:textId="77777777" w:rsidR="005E24DA" w:rsidRPr="00B138F3" w:rsidRDefault="005E24DA" w:rsidP="007F31CF">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42527E38" w14:textId="77777777" w:rsidR="005E24DA" w:rsidRPr="00B138F3" w:rsidRDefault="005E24DA" w:rsidP="007F31CF">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71C0FC16" w14:textId="77777777" w:rsidR="005E24DA" w:rsidRPr="00B138F3" w:rsidRDefault="005E24DA" w:rsidP="007F31CF">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5E24DA" w:rsidRPr="00B138F3" w14:paraId="43BF9861" w14:textId="77777777" w:rsidTr="00963FC1">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D3DCBC" w14:textId="77777777" w:rsidR="005E24DA" w:rsidRPr="00B138F3" w:rsidRDefault="005E24DA" w:rsidP="007F31CF">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CC7F25D" w14:textId="77777777" w:rsidR="005E24DA" w:rsidRPr="00B138F3" w:rsidRDefault="005E24DA" w:rsidP="007F31CF">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DA99A00" w14:textId="77777777" w:rsidR="005E24DA" w:rsidRPr="00B138F3" w:rsidRDefault="005E24DA" w:rsidP="007F31CF">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2E85BF07" w14:textId="77777777" w:rsidR="005E24DA" w:rsidRPr="00B138F3" w:rsidRDefault="005E24DA" w:rsidP="007F31CF">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5BFE3EE4" w14:textId="77777777" w:rsidR="005E24DA" w:rsidRPr="00B138F3" w:rsidRDefault="005E24DA" w:rsidP="007F31CF">
            <w:pPr>
              <w:widowControl w:val="0"/>
              <w:jc w:val="center"/>
              <w:rPr>
                <w:rFonts w:ascii="GHEA Grapalat" w:hAnsi="GHEA Grapalat"/>
                <w:b/>
                <w:sz w:val="18"/>
                <w:szCs w:val="18"/>
              </w:rPr>
            </w:pPr>
            <w:r w:rsidRPr="00B138F3">
              <w:rPr>
                <w:rFonts w:ascii="GHEA Grapalat" w:hAnsi="GHEA Grapalat"/>
                <w:b/>
                <w:sz w:val="18"/>
                <w:szCs w:val="18"/>
              </w:rPr>
              <w:t>5</w:t>
            </w:r>
          </w:p>
        </w:tc>
      </w:tr>
      <w:tr w:rsidR="005E24DA" w:rsidRPr="00B138F3" w14:paraId="34E49F07" w14:textId="77777777" w:rsidTr="00963FC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459C21"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1835E21"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7BEDE0B"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5945D4"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BD8BD58"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5E24DA" w:rsidRPr="00B138F3" w14:paraId="139585B0" w14:textId="77777777" w:rsidTr="00963FC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B5A303"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03B9143" w14:textId="77777777" w:rsidR="005E24DA" w:rsidRPr="00B138F3" w:rsidRDefault="005E24DA" w:rsidP="007F31CF">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840BC1D"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7D7948"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6A28358"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5E24DA" w:rsidRPr="00B138F3" w14:paraId="0C2BB93A" w14:textId="77777777" w:rsidTr="00963FC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3665AF"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3E7E5FB" w14:textId="77777777" w:rsidR="005E24DA" w:rsidRPr="00B138F3" w:rsidRDefault="005E24DA" w:rsidP="007F31CF">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26EAE3E"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1F551E"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p w14:paraId="5C113C82" w14:textId="77777777" w:rsidR="005E24DA" w:rsidRPr="00B138F3" w:rsidRDefault="005E24DA" w:rsidP="007F31CF">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C4B348D"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5E24DA" w:rsidRPr="00B138F3" w14:paraId="5B0605A5" w14:textId="77777777" w:rsidTr="00963FC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6D9BCC"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BFE9DA6" w14:textId="77777777" w:rsidR="005E24DA" w:rsidRPr="00B138F3" w:rsidRDefault="005E24DA" w:rsidP="007F31CF">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1F2E083"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9C017F"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p w14:paraId="34F21B03"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7030C92"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5E24DA" w:rsidRPr="00B138F3" w14:paraId="1C4270B2" w14:textId="77777777" w:rsidTr="00963FC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136529"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301C7DAF"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00E675C"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A00485"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CDA42D3"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5E24DA" w:rsidRPr="00B138F3" w14:paraId="10403D97" w14:textId="77777777" w:rsidTr="00963FC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EA208D"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1FEF8A6E"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39E6332"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5048B6"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p w14:paraId="590235E6"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4DA92D8"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5E24DA" w:rsidRPr="00B138F3" w14:paraId="5953509A" w14:textId="77777777" w:rsidTr="00963FC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878A86"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69D9E0CA"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691825E"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4339F2"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912E509"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4E9684F"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5E24DA" w:rsidRPr="00B138F3" w14:paraId="07589EB7" w14:textId="77777777" w:rsidTr="00963FC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47FCBC"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20B79B81"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ED56A39"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58D5B1"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необязательно</w:t>
            </w:r>
          </w:p>
          <w:p w14:paraId="170A97A2"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C67DB66"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5E24DA" w:rsidRPr="00B138F3" w14:paraId="280157AE" w14:textId="77777777" w:rsidTr="00963FC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CD90F8"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023F66AB"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552693D"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9C2F10"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p w14:paraId="63C66ADA"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DFE1891"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5E24DA" w:rsidRPr="00B138F3" w14:paraId="1EC7D5C7" w14:textId="77777777" w:rsidTr="00963FC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8D825B"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0DCEB63A"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E318864"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4A3C71"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3FDAC45"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5C69827"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5E24DA" w:rsidRPr="00B138F3" w14:paraId="43F1C3E7" w14:textId="77777777" w:rsidTr="00963FC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610350"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BC913F6"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C0FC6F8"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50E2A6"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E13C9E1"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683492D4"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5E24DA" w:rsidRPr="00B138F3" w14:paraId="75A86D63" w14:textId="77777777" w:rsidTr="00963FC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F55C8C"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BEC225A"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CEEB914"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3EFAB3"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42474FA"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5E24DA" w:rsidRPr="00B138F3" w14:paraId="39B7A3A3" w14:textId="77777777" w:rsidTr="00963FC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79759C"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3A1CB3F"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10FF071B"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C05AC5"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p w14:paraId="486707BD"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3A0C523"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5E24DA" w:rsidRPr="00B138F3" w14:paraId="21C9DB56" w14:textId="77777777" w:rsidTr="00963FC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0D6879"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E6DD600"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6B7BB5B"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9B678D"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p w14:paraId="21E06FBB"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A2B14CD"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5E24DA" w:rsidRPr="00B138F3" w14:paraId="62488799" w14:textId="77777777" w:rsidTr="00963FC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F02412"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32A4985D"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6F75E8BF"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6ED3BC"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BBD9FF3"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4AE0026"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5E24DA" w:rsidRPr="00B138F3" w14:paraId="48B73305" w14:textId="77777777" w:rsidTr="00963FC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86D19A"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3623AC54"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196F2E0"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F0457A"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AA64BD0"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5E24DA" w:rsidRPr="00B138F3" w14:paraId="40014278" w14:textId="77777777" w:rsidTr="00963FC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2D1318"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742561C"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6EE5A92"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156A2F"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w:t>
            </w:r>
            <w:r>
              <w:rPr>
                <w:rFonts w:ascii="GHEA Grapalat" w:hAnsi="GHEA Grapalat"/>
                <w:sz w:val="18"/>
                <w:szCs w:val="18"/>
              </w:rPr>
              <w:t>квалификации</w:t>
            </w:r>
            <w:r w:rsidRPr="00B138F3">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4D974A11"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5E24DA" w:rsidRPr="00B138F3" w14:paraId="7954F5D4" w14:textId="77777777" w:rsidTr="00963FC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5FDCB3"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77A2701A"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2DB394AD"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5B74CE"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p w14:paraId="189CF960"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91798FD"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5E24DA" w:rsidRPr="00B138F3" w14:paraId="2D10EE4D" w14:textId="77777777" w:rsidTr="00963FC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67B0A3" w14:textId="77777777" w:rsidR="005E24DA" w:rsidRPr="00B138F3" w:rsidDel="0010680B" w:rsidRDefault="005E24DA" w:rsidP="007F31CF">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3F04956"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43A4635"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A40A31" w14:textId="77777777" w:rsidR="005E24DA" w:rsidRPr="00B138F3" w:rsidRDefault="005E24DA" w:rsidP="007F31CF">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2227B05A" w14:textId="77777777" w:rsidR="005E24DA" w:rsidRPr="00B138F3" w:rsidRDefault="005E24DA" w:rsidP="007F31CF">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67A52929"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628FA23"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5E24DA" w:rsidRPr="00B138F3" w14:paraId="41C5A66B" w14:textId="77777777" w:rsidTr="00963FC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92D4CA"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4FA3AE7"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0EB26A97"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AFDEF2"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F08DDAE"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 xml:space="preserve">заполняется количество страниц прилагаемых к Требованию документов, которые должны быть </w:t>
            </w:r>
            <w:r w:rsidRPr="00B138F3">
              <w:rPr>
                <w:rFonts w:ascii="GHEA Grapalat" w:hAnsi="GHEA Grapalat"/>
                <w:sz w:val="18"/>
                <w:szCs w:val="18"/>
              </w:rPr>
              <w:lastRenderedPageBreak/>
              <w:t>предоставлены плательщику (банку плательщика)</w:t>
            </w:r>
          </w:p>
          <w:p w14:paraId="622D281D"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968BA72"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5E24DA" w:rsidRPr="00B138F3" w14:paraId="3DFB8EB1" w14:textId="77777777" w:rsidTr="00963FC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8E2C37"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7430F8D"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2B85855"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2192FE"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p w14:paraId="7410D324"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481071C"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24FAA0E7"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5E24DA" w:rsidRPr="00B138F3" w14:paraId="6A04F8E0" w14:textId="77777777" w:rsidTr="00963FC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9DEECB"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23DEE16D"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87AD9DB"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04766E"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32404BEE"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67ADA780" w14:textId="77777777" w:rsidR="005E24DA" w:rsidRPr="00B138F3" w:rsidRDefault="005E24DA" w:rsidP="007F31CF">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BFFC2A1"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6DDA47E4"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5E24DA" w:rsidRPr="00B138F3" w14:paraId="7FAD3F4A" w14:textId="77777777" w:rsidTr="00963FC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CC9DBD"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53CC38DF"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5CAE9B5A"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8AAB74"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2FE0603A"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DD857CD"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5E24DA" w:rsidRPr="00B138F3" w14:paraId="1640B387" w14:textId="77777777" w:rsidTr="00963FC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6208B2"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FF47699"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0768E91"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483959"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40CD0205"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13D348DE"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2B9F3854"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5E24DA" w:rsidRPr="00B138F3" w14:paraId="688EE93F" w14:textId="77777777" w:rsidTr="00963FC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3400AF"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50B0DB8"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41A2502"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0A9D68"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p w14:paraId="34459D43"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DAEDE31" w14:textId="77777777" w:rsidR="005E24DA" w:rsidRPr="00B138F3" w:rsidRDefault="005E24DA" w:rsidP="007F31CF">
            <w:pPr>
              <w:widowControl w:val="0"/>
              <w:jc w:val="center"/>
              <w:rPr>
                <w:rFonts w:ascii="GHEA Grapalat" w:hAnsi="GHEA Grapalat"/>
                <w:sz w:val="18"/>
                <w:szCs w:val="18"/>
              </w:rPr>
            </w:pPr>
          </w:p>
        </w:tc>
      </w:tr>
      <w:tr w:rsidR="005E24DA" w:rsidRPr="00B138F3" w14:paraId="75C0B718" w14:textId="77777777" w:rsidTr="00963FC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970202"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3534E4B0"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4936053C"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73ABB5"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p w14:paraId="488F2196"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608415F" w14:textId="77777777" w:rsidR="005E24DA" w:rsidRPr="00B138F3" w:rsidRDefault="005E24DA" w:rsidP="007F31CF">
            <w:pPr>
              <w:widowControl w:val="0"/>
              <w:jc w:val="center"/>
              <w:rPr>
                <w:rFonts w:ascii="GHEA Grapalat" w:hAnsi="GHEA Grapalat"/>
                <w:sz w:val="18"/>
                <w:szCs w:val="18"/>
              </w:rPr>
            </w:pPr>
          </w:p>
        </w:tc>
      </w:tr>
      <w:tr w:rsidR="005E24DA" w:rsidRPr="00B138F3" w14:paraId="40C84750" w14:textId="77777777" w:rsidTr="00963FC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3D0EE6"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2A717F13"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F24B692"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7CE17F"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p w14:paraId="37E3928A"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07983F6" w14:textId="77777777" w:rsidR="005E24DA" w:rsidRPr="00B138F3" w:rsidRDefault="005E24DA" w:rsidP="007F31CF">
            <w:pPr>
              <w:widowControl w:val="0"/>
              <w:jc w:val="center"/>
              <w:rPr>
                <w:rFonts w:ascii="GHEA Grapalat" w:hAnsi="GHEA Grapalat"/>
                <w:sz w:val="18"/>
                <w:szCs w:val="18"/>
              </w:rPr>
            </w:pPr>
          </w:p>
        </w:tc>
      </w:tr>
      <w:tr w:rsidR="005E24DA" w:rsidRPr="00B138F3" w14:paraId="185ECDD5" w14:textId="77777777" w:rsidTr="00963FC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64A4D2"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614078C"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97257FB"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A61506"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8813CAF"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14:paraId="6101AD36" w14:textId="77777777" w:rsidR="005E24DA" w:rsidRPr="00B138F3" w:rsidRDefault="005E24DA" w:rsidP="007F31CF">
            <w:pPr>
              <w:widowControl w:val="0"/>
              <w:jc w:val="center"/>
              <w:rPr>
                <w:rFonts w:ascii="GHEA Grapalat" w:hAnsi="GHEA Grapalat"/>
                <w:sz w:val="18"/>
                <w:szCs w:val="18"/>
              </w:rPr>
            </w:pPr>
          </w:p>
        </w:tc>
      </w:tr>
      <w:tr w:rsidR="005E24DA" w:rsidRPr="00B138F3" w14:paraId="4372498B" w14:textId="77777777" w:rsidTr="00963FC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0B165C"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2C6580D2"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D0BB102"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9286D2"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необязательно</w:t>
            </w:r>
          </w:p>
          <w:p w14:paraId="144B121D"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F02A4A0" w14:textId="77777777" w:rsidR="005E24DA" w:rsidRPr="00B138F3" w:rsidRDefault="005E24DA" w:rsidP="007F31CF">
            <w:pPr>
              <w:widowControl w:val="0"/>
              <w:jc w:val="center"/>
              <w:rPr>
                <w:rFonts w:ascii="GHEA Grapalat" w:hAnsi="GHEA Grapalat"/>
                <w:sz w:val="18"/>
                <w:szCs w:val="18"/>
              </w:rPr>
            </w:pPr>
          </w:p>
        </w:tc>
      </w:tr>
      <w:tr w:rsidR="005E24DA" w:rsidRPr="00B138F3" w14:paraId="300BAEE4" w14:textId="77777777" w:rsidTr="00963FC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7C34E9"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42069933"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230091B"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DA0089"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1537CA8"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AE220A8" w14:textId="77777777" w:rsidR="005E24DA" w:rsidRPr="00B138F3" w:rsidRDefault="005E24DA" w:rsidP="007F31CF">
            <w:pPr>
              <w:widowControl w:val="0"/>
              <w:jc w:val="center"/>
              <w:rPr>
                <w:rFonts w:ascii="GHEA Grapalat" w:hAnsi="GHEA Grapalat"/>
                <w:sz w:val="18"/>
                <w:szCs w:val="18"/>
              </w:rPr>
            </w:pPr>
          </w:p>
        </w:tc>
      </w:tr>
    </w:tbl>
    <w:p w14:paraId="4B411CD8" w14:textId="77777777" w:rsidR="005E24DA" w:rsidRPr="00B138F3" w:rsidRDefault="005E24DA" w:rsidP="007F31CF">
      <w:pPr>
        <w:widowControl w:val="0"/>
        <w:ind w:left="567" w:right="565"/>
        <w:jc w:val="center"/>
        <w:rPr>
          <w:rFonts w:ascii="GHEA Grapalat" w:hAnsi="GHEA Grapalat"/>
          <w:b/>
        </w:rPr>
      </w:pPr>
    </w:p>
    <w:p w14:paraId="1BFC7744" w14:textId="77777777" w:rsidR="005E24DA" w:rsidRPr="00B138F3" w:rsidRDefault="005E24DA" w:rsidP="007F31CF">
      <w:pPr>
        <w:widowControl w:val="0"/>
        <w:ind w:left="567" w:right="565"/>
        <w:jc w:val="center"/>
        <w:rPr>
          <w:rFonts w:ascii="GHEA Grapalat" w:hAnsi="GHEA Grapalat"/>
          <w:b/>
        </w:rPr>
      </w:pPr>
    </w:p>
    <w:p w14:paraId="3F783BA7" w14:textId="77777777" w:rsidR="005E24DA" w:rsidRDefault="005E24DA" w:rsidP="007F31CF">
      <w:pPr>
        <w:rPr>
          <w:rFonts w:ascii="GHEA Grapalat" w:hAnsi="GHEA Grapalat"/>
          <w:b/>
        </w:rPr>
      </w:pPr>
      <w:r>
        <w:rPr>
          <w:rFonts w:ascii="GHEA Grapalat" w:hAnsi="GHEA Grapalat"/>
          <w:b/>
        </w:rPr>
        <w:br w:type="page"/>
      </w:r>
    </w:p>
    <w:p w14:paraId="0295483E" w14:textId="77777777" w:rsidR="005E24DA" w:rsidRPr="00B138F3" w:rsidRDefault="005E24DA" w:rsidP="007F31CF">
      <w:pPr>
        <w:widowControl w:val="0"/>
        <w:ind w:firstLine="567"/>
        <w:jc w:val="right"/>
        <w:rPr>
          <w:rFonts w:ascii="GHEA Grapalat" w:hAnsi="GHEA Grapalat" w:cs="Arial"/>
          <w:b/>
        </w:rPr>
      </w:pPr>
      <w:r w:rsidRPr="00B138F3">
        <w:rPr>
          <w:rFonts w:ascii="GHEA Grapalat" w:hAnsi="GHEA Grapalat"/>
          <w:b/>
        </w:rPr>
        <w:lastRenderedPageBreak/>
        <w:t>Приложение № 5</w:t>
      </w:r>
    </w:p>
    <w:p w14:paraId="34012C72" w14:textId="092F008C" w:rsidR="005E24DA" w:rsidRPr="00B138F3" w:rsidRDefault="005E24DA" w:rsidP="007F31CF">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под кодом "</w:t>
      </w:r>
      <w:r w:rsidR="003C3018">
        <w:rPr>
          <w:rFonts w:ascii="GHEA Grapalat" w:hAnsi="GHEA Grapalat"/>
          <w:b/>
          <w:sz w:val="24"/>
          <w:szCs w:val="24"/>
        </w:rPr>
        <w:t>EQ-BMTsDzB-26/2</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19"/>
        <w:t>*</w:t>
      </w:r>
    </w:p>
    <w:p w14:paraId="2C12D48E" w14:textId="77777777" w:rsidR="005E24DA" w:rsidRPr="00B138F3" w:rsidRDefault="005E24DA" w:rsidP="007F31CF">
      <w:pPr>
        <w:widowControl w:val="0"/>
        <w:ind w:left="567" w:right="565"/>
        <w:jc w:val="center"/>
        <w:rPr>
          <w:rFonts w:ascii="GHEA Grapalat" w:hAnsi="GHEA Grapalat"/>
          <w:b/>
        </w:rPr>
      </w:pPr>
    </w:p>
    <w:p w14:paraId="69710C79" w14:textId="77777777" w:rsidR="005E24DA" w:rsidRPr="00B138F3" w:rsidRDefault="005E24DA" w:rsidP="007F31CF">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30F86356" w14:textId="77777777" w:rsidR="005E24DA" w:rsidRPr="00B138F3" w:rsidRDefault="005E24DA" w:rsidP="007F31CF">
      <w:pPr>
        <w:widowControl w:val="0"/>
        <w:ind w:left="567" w:right="565"/>
        <w:jc w:val="center"/>
        <w:rPr>
          <w:rFonts w:ascii="GHEA Grapalat" w:hAnsi="GHEA Grapalat"/>
          <w:b/>
        </w:rPr>
      </w:pPr>
      <w:r w:rsidRPr="00B138F3">
        <w:rPr>
          <w:rFonts w:ascii="GHEA Grapalat" w:hAnsi="GHEA Grapalat"/>
          <w:b/>
        </w:rPr>
        <w:t>(обеспечение договора)</w:t>
      </w:r>
    </w:p>
    <w:p w14:paraId="4407AADD" w14:textId="77777777" w:rsidR="005E24DA" w:rsidRPr="00B138F3" w:rsidRDefault="005E24DA" w:rsidP="007F31CF">
      <w:pPr>
        <w:widowControl w:val="0"/>
        <w:ind w:left="567" w:right="565"/>
        <w:jc w:val="center"/>
        <w:rPr>
          <w:rFonts w:ascii="GHEA Grapalat" w:hAnsi="GHEA Grapalat"/>
          <w:b/>
        </w:rPr>
      </w:pPr>
    </w:p>
    <w:p w14:paraId="7532CB34" w14:textId="77777777" w:rsidR="005E24DA" w:rsidRPr="00B138F3" w:rsidRDefault="005E24DA" w:rsidP="007F31C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38AA91D0" w14:textId="77777777" w:rsidR="005E24DA" w:rsidRPr="00B138F3" w:rsidRDefault="005E24DA" w:rsidP="007F31CF">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sz w:val="20"/>
          <w:szCs w:val="20"/>
        </w:rPr>
        <w:t xml:space="preserve">      номер заключаемого договора</w:t>
      </w: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p>
    <w:p w14:paraId="02A89F39" w14:textId="77777777" w:rsidR="005E24DA" w:rsidRPr="00B138F3" w:rsidRDefault="005E24DA" w:rsidP="007F31C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sz w:val="20"/>
          <w:szCs w:val="20"/>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rPr>
        <w:t>____</w:t>
      </w:r>
      <w:r w:rsidRPr="00B138F3">
        <w:rPr>
          <w:rFonts w:eastAsiaTheme="minorHAnsi" w:cstheme="minorBidi"/>
        </w:rPr>
        <w:t xml:space="preserve">    </w:t>
      </w:r>
    </w:p>
    <w:p w14:paraId="19F10C33" w14:textId="77777777" w:rsidR="005E24DA" w:rsidRPr="00B138F3" w:rsidRDefault="005E24DA" w:rsidP="007F31C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sz w:val="18"/>
          <w:szCs w:val="18"/>
        </w:rPr>
        <w:t>наименование заказчика</w:t>
      </w:r>
      <w:r w:rsidRPr="00B138F3">
        <w:rPr>
          <w:rStyle w:val="Strong"/>
          <w:rFonts w:ascii="GHEA Grapalat" w:hAnsi="GHEA Grapalat"/>
          <w:sz w:val="20"/>
          <w:szCs w:val="20"/>
        </w:rPr>
        <w:t xml:space="preserve">                                            наименование отобранного участника</w:t>
      </w:r>
    </w:p>
    <w:p w14:paraId="4F6DC6BD" w14:textId="77777777" w:rsidR="005E24DA" w:rsidRPr="00B138F3" w:rsidRDefault="005E24DA" w:rsidP="007F31CF">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sz w:val="20"/>
          <w:szCs w:val="20"/>
        </w:rPr>
        <w:t xml:space="preserve">                                                                </w:t>
      </w:r>
      <w:r w:rsidRPr="00B138F3">
        <w:rPr>
          <w:rStyle w:val="Strong"/>
          <w:rFonts w:ascii="GHEA Grapalat" w:hAnsi="GHEA Grapalat"/>
          <w:sz w:val="20"/>
          <w:szCs w:val="20"/>
          <w:lang w:val="hy-AM"/>
        </w:rPr>
        <w:tab/>
      </w:r>
    </w:p>
    <w:p w14:paraId="416E12B5" w14:textId="77777777" w:rsidR="005E24DA" w:rsidRPr="00B138F3" w:rsidRDefault="005E24DA" w:rsidP="007F31C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36D07F9F"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77BCD6BE" w14:textId="77777777" w:rsidR="005E24DA" w:rsidRPr="00B138F3" w:rsidRDefault="005E24DA" w:rsidP="007F31C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22872B04" w14:textId="77777777" w:rsidR="005E24DA" w:rsidRPr="00B138F3" w:rsidRDefault="005E24DA" w:rsidP="007F31CF">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3689F2D3" w14:textId="77777777" w:rsidR="005E24DA" w:rsidRPr="00B138F3" w:rsidRDefault="005E24DA" w:rsidP="007F31CF">
      <w:pPr>
        <w:pStyle w:val="NormalWeb"/>
        <w:shd w:val="clear" w:color="auto" w:fill="FFFFFF"/>
        <w:spacing w:before="0" w:beforeAutospacing="0" w:after="0" w:afterAutospacing="0"/>
        <w:jc w:val="both"/>
        <w:rPr>
          <w:rFonts w:ascii="GHEA Grapalat" w:eastAsiaTheme="minorHAnsi" w:hAnsi="GHEA Grapalat" w:cstheme="minorBidi"/>
        </w:rPr>
      </w:pPr>
    </w:p>
    <w:p w14:paraId="65354F3C" w14:textId="77777777" w:rsidR="005E24DA" w:rsidRPr="00B138F3" w:rsidRDefault="005E24DA" w:rsidP="007F31C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492D8EAF" w14:textId="77777777" w:rsidR="005E24DA" w:rsidRPr="00B138F3" w:rsidRDefault="005E24DA" w:rsidP="007F31CF">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73C799E6" w14:textId="77777777" w:rsidR="005E24DA" w:rsidRPr="00B138F3" w:rsidRDefault="005E24DA" w:rsidP="007F31C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4B6813F3" w14:textId="49830DE3" w:rsidR="005E24DA" w:rsidRPr="00B138F3" w:rsidRDefault="005E24DA" w:rsidP="007F31C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w:t>
      </w:r>
      <w:r w:rsidR="0006176C" w:rsidRPr="0006176C">
        <w:rPr>
          <w:rFonts w:ascii="GHEA Grapalat" w:eastAsiaTheme="minorHAnsi" w:hAnsi="GHEA Grapalat" w:cstheme="minorBidi"/>
        </w:rPr>
        <w:t xml:space="preserve"> </w:t>
      </w:r>
      <w:r w:rsidR="0006176C" w:rsidRPr="00206B87">
        <w:rPr>
          <w:rFonts w:ascii="GHEA Grapalat" w:hAnsi="GHEA Grapalat" w:cs="Arial"/>
          <w:sz w:val="20"/>
          <w:szCs w:val="20"/>
          <w:lang w:val="hy-AM"/>
        </w:rPr>
        <w:t>900015211429</w:t>
      </w:r>
      <w:r w:rsidR="0006176C">
        <w:rPr>
          <w:rFonts w:ascii="GHEA Grapalat" w:hAnsi="GHEA Grapalat" w:cs="Arial"/>
          <w:sz w:val="20"/>
          <w:szCs w:val="20"/>
          <w:lang w:val="hy-AM"/>
        </w:rPr>
        <w:t xml:space="preserve"> </w:t>
      </w:r>
      <w:r w:rsidRPr="00B138F3">
        <w:rPr>
          <w:rFonts w:ascii="GHEA Grapalat" w:eastAsiaTheme="minorHAnsi" w:hAnsi="GHEA Grapalat" w:cstheme="minorBidi"/>
        </w:rPr>
        <w:t>бенефициара.</w:t>
      </w:r>
    </w:p>
    <w:p w14:paraId="051A6093" w14:textId="77777777" w:rsidR="005E24DA" w:rsidRPr="00B138F3" w:rsidRDefault="005E24DA" w:rsidP="007F31C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5FF788E5" w14:textId="77777777" w:rsidR="005E24DA" w:rsidRPr="00B138F3" w:rsidRDefault="005E24DA" w:rsidP="007F31C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364B9A73"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D70FEC7" w14:textId="77777777" w:rsidR="005E24DA" w:rsidRPr="00200B3B" w:rsidRDefault="005E24DA" w:rsidP="007F31CF">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200B3B">
        <w:rPr>
          <w:rFonts w:ascii="GHEA Grapalat" w:eastAsiaTheme="minorHAnsi" w:hAnsi="GHEA Grapalat" w:cstheme="minorBidi"/>
        </w:rPr>
        <w:t>5. Гарантия действует</w:t>
      </w:r>
      <w:r>
        <w:rPr>
          <w:rFonts w:ascii="GHEA Grapalat" w:eastAsiaTheme="minorHAnsi" w:hAnsi="GHEA Grapalat" w:cstheme="minorBidi"/>
        </w:rPr>
        <w:t xml:space="preserve"> с момента выпуска и в силе  </w:t>
      </w:r>
      <w:r w:rsidRPr="00200B3B">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42EAD955" w14:textId="77777777" w:rsidR="005E24DA" w:rsidRPr="00200B3B" w:rsidRDefault="005E24DA" w:rsidP="007F31CF">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200B3B">
        <w:rPr>
          <w:rFonts w:ascii="GHEA Grapalat" w:eastAsiaTheme="minorHAnsi" w:hAnsi="GHEA Grapalat" w:cstheme="minorBidi"/>
          <w:sz w:val="18"/>
          <w:szCs w:val="18"/>
        </w:rPr>
        <w:t>номер заключаемого договара</w:t>
      </w:r>
    </w:p>
    <w:p w14:paraId="46A05ED5" w14:textId="77777777" w:rsidR="005E24DA" w:rsidRPr="00200B3B" w:rsidRDefault="005E24DA" w:rsidP="007F31CF">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1162D9C3" w14:textId="77777777" w:rsidR="005E24DA" w:rsidRPr="00200B3B" w:rsidRDefault="005E24DA" w:rsidP="007F31CF">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200B3B">
        <w:rPr>
          <w:rFonts w:ascii="GHEA Grapalat" w:eastAsiaTheme="minorHAnsi" w:hAnsi="GHEA Grapalat" w:cstheme="minorBidi"/>
        </w:rPr>
        <w:t>принципало</w:t>
      </w:r>
      <w:r>
        <w:rPr>
          <w:rFonts w:ascii="GHEA Grapalat" w:eastAsiaTheme="minorHAnsi" w:hAnsi="GHEA Grapalat" w:cstheme="minorBidi"/>
        </w:rPr>
        <w:t xml:space="preserve">м </w:t>
      </w:r>
      <w:r w:rsidRPr="00200B3B">
        <w:rPr>
          <w:rFonts w:ascii="GHEA Grapalat" w:eastAsiaTheme="minorHAnsi" w:hAnsi="GHEA Grapalat" w:cstheme="minorBidi"/>
        </w:rPr>
        <w:t xml:space="preserve">и  действует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в</w:t>
      </w:r>
      <w:r w:rsidRPr="00200B3B">
        <w:rPr>
          <w:rFonts w:ascii="GHEA Grapalat" w:hAnsi="GHEA Grapalat"/>
        </w:rPr>
        <w:t>ключительно</w:t>
      </w:r>
      <w:r w:rsidRPr="00200B3B">
        <w:rPr>
          <w:rFonts w:ascii="GHEA Grapalat" w:eastAsiaTheme="minorHAnsi" w:hAnsi="GHEA Grapalat" w:cstheme="minorBidi"/>
        </w:rPr>
        <w:t xml:space="preserve">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до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девяностого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рабочего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дня</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следующего за днем </w:t>
      </w:r>
    </w:p>
    <w:p w14:paraId="1848D327" w14:textId="77777777" w:rsidR="005E24DA" w:rsidRPr="00200B3B" w:rsidRDefault="005E24DA" w:rsidP="007F31CF">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3CD93352" w14:textId="77777777" w:rsidR="005E24DA" w:rsidRPr="00200B3B" w:rsidRDefault="005E24DA" w:rsidP="007F31CF">
      <w:pPr>
        <w:pStyle w:val="NormalWeb"/>
        <w:shd w:val="clear" w:color="auto" w:fill="FFFFFF"/>
        <w:spacing w:before="0" w:beforeAutospacing="0" w:after="0" w:afterAutospacing="0"/>
        <w:contextualSpacing/>
        <w:jc w:val="center"/>
        <w:rPr>
          <w:rFonts w:eastAsiaTheme="minorHAnsi" w:cstheme="minorBidi"/>
        </w:rPr>
      </w:pPr>
      <w:r w:rsidRPr="00200B3B">
        <w:rPr>
          <w:rFonts w:ascii="GHEA Grapalat" w:eastAsiaTheme="minorHAnsi" w:hAnsi="GHEA Grapalat" w:cstheme="minorBidi"/>
          <w:lang w:val="hy-AM"/>
        </w:rPr>
        <w:t>--------------------------------------------------------</w:t>
      </w:r>
      <w:r w:rsidRPr="00200B3B">
        <w:rPr>
          <w:rFonts w:ascii="GHEA Grapalat" w:eastAsiaTheme="minorHAnsi" w:hAnsi="GHEA Grapalat" w:cstheme="minorBidi"/>
        </w:rPr>
        <w:t>------------------</w:t>
      </w:r>
      <w:r w:rsidRPr="00200B3B">
        <w:rPr>
          <w:rFonts w:ascii="GHEA Grapalat" w:eastAsiaTheme="minorHAnsi" w:hAnsi="GHEA Grapalat" w:cstheme="minorBidi"/>
          <w:lang w:val="hy-AM"/>
        </w:rPr>
        <w:t>----------------------</w:t>
      </w:r>
      <w:r w:rsidRPr="00200B3B">
        <w:rPr>
          <w:rFonts w:eastAsiaTheme="minorHAnsi" w:cstheme="minorBidi"/>
        </w:rPr>
        <w:t xml:space="preserve"> </w:t>
      </w:r>
      <w:r w:rsidRPr="00200B3B">
        <w:rPr>
          <w:rFonts w:eastAsiaTheme="minorHAnsi" w:cstheme="minorBidi"/>
          <w:lang w:val="hy-AM"/>
        </w:rPr>
        <w:t>.</w:t>
      </w:r>
      <w:r w:rsidRPr="00200B3B">
        <w:rPr>
          <w:rFonts w:eastAsiaTheme="minorHAnsi" w:cstheme="minorBidi"/>
        </w:rPr>
        <w:t xml:space="preserve">                    </w:t>
      </w:r>
      <w:r w:rsidRPr="00200B3B">
        <w:rPr>
          <w:rFonts w:ascii="GHEA Grapalat" w:hAnsi="GHEA Grapalat"/>
          <w:sz w:val="16"/>
          <w:szCs w:val="16"/>
        </w:rPr>
        <w:t>крайний   срок</w:t>
      </w:r>
      <w:r w:rsidRPr="00200B3B">
        <w:rPr>
          <w:rFonts w:ascii="GHEA Grapalat" w:eastAsiaTheme="minorHAnsi" w:hAnsi="GHEA Grapalat" w:cstheme="minorBidi"/>
          <w:sz w:val="16"/>
          <w:szCs w:val="16"/>
        </w:rPr>
        <w:t xml:space="preserve"> оказания услуг</w:t>
      </w:r>
      <w:r w:rsidRPr="00200B3B">
        <w:rPr>
          <w:rFonts w:ascii="GHEA Grapalat" w:hAnsi="GHEA Grapalat"/>
          <w:sz w:val="16"/>
          <w:szCs w:val="16"/>
        </w:rPr>
        <w:t>, предусмотренный заключаемым договором, включая гарантийный срок</w:t>
      </w:r>
    </w:p>
    <w:p w14:paraId="4DA9F2CC" w14:textId="1ADAE488" w:rsidR="005E24DA" w:rsidRPr="00BF38E7" w:rsidRDefault="005E24DA" w:rsidP="007F31CF">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200B3B">
        <w:rPr>
          <w:rFonts w:ascii="GHEA Grapalat" w:eastAsiaTheme="minorHAnsi" w:hAnsi="GHEA Grapalat" w:cstheme="minorBidi"/>
        </w:rPr>
        <w:t>В день предоставления гарантии лицо, выдающее гарантию, с официального адреса</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Pr>
          <w:rFonts w:ascii="GHEA Grapalat" w:eastAsiaTheme="minorHAnsi" w:hAnsi="GHEA Grapalat" w:cstheme="minorBidi"/>
        </w:rPr>
        <w:t xml:space="preserve"> </w:t>
      </w:r>
      <w:hyperlink r:id="rId18" w:history="1">
        <w:r w:rsidR="004F354C" w:rsidRPr="00686480">
          <w:rPr>
            <w:rStyle w:val="Hyperlink"/>
            <w:rFonts w:ascii="GHEA Grapalat" w:eastAsiaTheme="minorHAnsi" w:hAnsi="GHEA Grapalat" w:cstheme="minorBidi"/>
            <w:lang w:val="en-US"/>
          </w:rPr>
          <w:t>gor</w:t>
        </w:r>
        <w:r w:rsidR="004F354C" w:rsidRPr="00686480">
          <w:rPr>
            <w:rStyle w:val="Hyperlink"/>
            <w:rFonts w:ascii="GHEA Grapalat" w:eastAsiaTheme="minorHAnsi" w:hAnsi="GHEA Grapalat" w:cstheme="minorBidi"/>
          </w:rPr>
          <w:t>.</w:t>
        </w:r>
        <w:r w:rsidR="004F354C" w:rsidRPr="00686480">
          <w:rPr>
            <w:rStyle w:val="Hyperlink"/>
            <w:rFonts w:ascii="GHEA Grapalat" w:eastAsiaTheme="minorHAnsi" w:hAnsi="GHEA Grapalat" w:cstheme="minorBidi"/>
            <w:lang w:val="en-US"/>
          </w:rPr>
          <w:t>muradyan</w:t>
        </w:r>
        <w:r w:rsidR="004F354C" w:rsidRPr="00686480">
          <w:rPr>
            <w:rStyle w:val="Hyperlink"/>
            <w:rFonts w:ascii="GHEA Grapalat" w:eastAsiaTheme="minorHAnsi" w:hAnsi="GHEA Grapalat" w:cstheme="minorBidi"/>
          </w:rPr>
          <w:t>@</w:t>
        </w:r>
        <w:r w:rsidR="004F354C" w:rsidRPr="00686480">
          <w:rPr>
            <w:rStyle w:val="Hyperlink"/>
            <w:rFonts w:ascii="GHEA Grapalat" w:eastAsiaTheme="minorHAnsi" w:hAnsi="GHEA Grapalat" w:cstheme="minorBidi"/>
            <w:lang w:val="en-US"/>
          </w:rPr>
          <w:t>yerevan</w:t>
        </w:r>
        <w:r w:rsidR="004F354C" w:rsidRPr="00686480">
          <w:rPr>
            <w:rStyle w:val="Hyperlink"/>
            <w:rFonts w:ascii="GHEA Grapalat" w:eastAsiaTheme="minorHAnsi" w:hAnsi="GHEA Grapalat" w:cstheme="minorBidi"/>
          </w:rPr>
          <w:t>.</w:t>
        </w:r>
        <w:r w:rsidR="004F354C" w:rsidRPr="00686480">
          <w:rPr>
            <w:rStyle w:val="Hyperlink"/>
            <w:rFonts w:ascii="GHEA Grapalat" w:eastAsiaTheme="minorHAnsi" w:hAnsi="GHEA Grapalat" w:cstheme="minorBidi"/>
            <w:lang w:val="en-US"/>
          </w:rPr>
          <w:t>am</w:t>
        </w:r>
      </w:hyperlink>
      <w:r w:rsidR="004F354C" w:rsidRPr="004F354C">
        <w:rPr>
          <w:rFonts w:ascii="GHEA Grapalat" w:eastAsiaTheme="minorHAnsi" w:hAnsi="GHEA Grapalat" w:cstheme="minorBidi"/>
        </w:rPr>
        <w:t xml:space="preserve"> </w:t>
      </w:r>
      <w:r w:rsidRPr="00200B3B">
        <w:rPr>
          <w:rFonts w:ascii="GHEA Grapalat" w:eastAsiaTheme="minorHAnsi" w:hAnsi="GHEA Grapalat" w:cstheme="minorBidi"/>
        </w:rPr>
        <w:t xml:space="preserve">указанный </w:t>
      </w:r>
      <w:r>
        <w:rPr>
          <w:rFonts w:ascii="GHEA Grapalat" w:eastAsiaTheme="minorHAnsi" w:hAnsi="GHEA Grapalat" w:cstheme="minorBidi"/>
        </w:rPr>
        <w:t>в приглашении к процедуре закуп</w:t>
      </w:r>
      <w:r w:rsidRPr="00200B3B">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0BD45C78" w14:textId="77777777" w:rsidR="005E24DA" w:rsidRPr="00B138F3" w:rsidRDefault="005E24DA" w:rsidP="007F31CF">
      <w:pPr>
        <w:pStyle w:val="NormalWeb"/>
        <w:shd w:val="clear" w:color="auto" w:fill="FFFFFF"/>
        <w:spacing w:before="0" w:beforeAutospacing="0" w:after="0" w:afterAutospacing="0"/>
        <w:contextualSpacing/>
        <w:jc w:val="both"/>
        <w:rPr>
          <w:rStyle w:val="Strong"/>
          <w:rFonts w:ascii="GHEA Grapalat" w:hAnsi="GHEA Grapalat"/>
          <w:b w:val="0"/>
          <w:bCs w:val="0"/>
          <w:sz w:val="20"/>
          <w:szCs w:val="20"/>
        </w:rPr>
      </w:pPr>
    </w:p>
    <w:p w14:paraId="6CEC31B2"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6. Бенефициар предъявляет требование лицу, выдающему гарантию, в письменной форме. К требованию прилагаются следующие документы:</w:t>
      </w:r>
    </w:p>
    <w:p w14:paraId="3C3B6C28"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EB102FD" w14:textId="77777777" w:rsidR="005E24DA" w:rsidRPr="00B138F3" w:rsidRDefault="005E24DA" w:rsidP="007F31CF">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77CC702F" w14:textId="77777777" w:rsidR="005E24DA" w:rsidRPr="00B138F3" w:rsidRDefault="005E24DA" w:rsidP="007F31CF">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8F8B7D4"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78B12A7C"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FB7DB98"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9" w:history="1">
        <w:r w:rsidRPr="00B138F3">
          <w:rPr>
            <w:rStyle w:val="Hyperlink"/>
            <w:rFonts w:ascii="GHEA Grapalat" w:hAnsi="GHEA Grapalat"/>
            <w:sz w:val="20"/>
            <w:szCs w:val="20"/>
            <w:lang w:val="hy-AM"/>
          </w:rPr>
          <w:t>www.procurement.am</w:t>
        </w:r>
      </w:hyperlink>
      <w:r w:rsidRPr="00B138F3">
        <w:rPr>
          <w:rFonts w:ascii="GHEA Grapalat" w:eastAsiaTheme="minorHAnsi" w:hAnsi="GHEA Grapalat" w:cstheme="minorBidi"/>
        </w:rPr>
        <w:t xml:space="preserve"> .</w:t>
      </w:r>
    </w:p>
    <w:p w14:paraId="0B703C80"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BCDABA7"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C3F0580"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8C2E5A1"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57F01B11"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14B4341" w14:textId="77777777" w:rsidR="005E24DA" w:rsidRPr="00B138F3" w:rsidRDefault="005E24DA" w:rsidP="007F31C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2F5FD38E" w14:textId="77777777" w:rsidR="005E24DA" w:rsidRPr="00B138F3" w:rsidRDefault="005E24DA" w:rsidP="007F31CF">
      <w:pPr>
        <w:pStyle w:val="NormalWeb"/>
        <w:shd w:val="clear" w:color="auto" w:fill="FFFFFF"/>
        <w:spacing w:before="0" w:beforeAutospacing="0" w:after="0" w:afterAutospacing="0"/>
        <w:ind w:firstLine="375"/>
        <w:rPr>
          <w:rFonts w:ascii="GHEA Grapalat" w:eastAsiaTheme="minorHAnsi" w:hAnsi="GHEA Grapalat" w:cstheme="minorBidi"/>
        </w:rPr>
      </w:pPr>
    </w:p>
    <w:p w14:paraId="0A43B83E" w14:textId="77777777" w:rsidR="005E24DA" w:rsidRPr="00B138F3" w:rsidRDefault="005E24DA" w:rsidP="007F31C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2FFEB34" w14:textId="77777777" w:rsidR="005E24DA" w:rsidRPr="00B138F3" w:rsidRDefault="005E24DA" w:rsidP="007F31C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EEF0B13"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388A1EF"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BB912FC"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hAnsi="GHEA Grapalat"/>
          <w:sz w:val="20"/>
          <w:szCs w:val="20"/>
        </w:rPr>
      </w:pPr>
    </w:p>
    <w:p w14:paraId="761A1A1F"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2690987"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29F5A07"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64DC483"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078CD1A" w14:textId="77777777" w:rsidR="005E24DA" w:rsidRPr="00B138F3" w:rsidRDefault="005E24DA" w:rsidP="007F31C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45612D6B"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3C184CF2" w14:textId="77777777" w:rsidR="005E24DA" w:rsidRPr="00B138F3" w:rsidRDefault="005E24DA" w:rsidP="007F31C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B4CA90C" w14:textId="77777777" w:rsidR="005E24DA" w:rsidRPr="00B138F3" w:rsidRDefault="005E24DA" w:rsidP="007F31CF">
      <w:pPr>
        <w:widowControl w:val="0"/>
        <w:ind w:left="567" w:right="565"/>
        <w:jc w:val="center"/>
        <w:rPr>
          <w:rFonts w:ascii="GHEA Grapalat" w:hAnsi="GHEA Grapalat"/>
          <w:b/>
        </w:rPr>
      </w:pPr>
    </w:p>
    <w:p w14:paraId="16FDEFA1" w14:textId="77777777" w:rsidR="005E24DA" w:rsidRPr="00B138F3" w:rsidRDefault="005E24DA" w:rsidP="007F31CF">
      <w:pPr>
        <w:widowControl w:val="0"/>
        <w:ind w:left="567" w:right="565"/>
        <w:jc w:val="center"/>
        <w:rPr>
          <w:rFonts w:ascii="GHEA Grapalat" w:hAnsi="GHEA Grapalat"/>
          <w:b/>
        </w:rPr>
      </w:pPr>
    </w:p>
    <w:p w14:paraId="26DEA4CB" w14:textId="77777777" w:rsidR="005E24DA" w:rsidRDefault="005E24DA" w:rsidP="007F31CF">
      <w:pPr>
        <w:widowControl w:val="0"/>
        <w:jc w:val="right"/>
        <w:rPr>
          <w:rFonts w:ascii="GHEA Grapalat" w:hAnsi="GHEA Grapalat"/>
          <w:i/>
        </w:rPr>
      </w:pPr>
    </w:p>
    <w:p w14:paraId="4664C727" w14:textId="77777777" w:rsidR="005E24DA" w:rsidRDefault="005E24DA" w:rsidP="007F31CF">
      <w:pPr>
        <w:widowControl w:val="0"/>
        <w:jc w:val="right"/>
        <w:rPr>
          <w:rFonts w:ascii="GHEA Grapalat" w:hAnsi="GHEA Grapalat"/>
          <w:i/>
        </w:rPr>
      </w:pPr>
    </w:p>
    <w:p w14:paraId="233900FB" w14:textId="77777777" w:rsidR="005E24DA" w:rsidRDefault="005E24DA" w:rsidP="007F31CF">
      <w:pPr>
        <w:widowControl w:val="0"/>
        <w:jc w:val="right"/>
        <w:rPr>
          <w:rFonts w:ascii="GHEA Grapalat" w:hAnsi="GHEA Grapalat"/>
          <w:i/>
        </w:rPr>
      </w:pPr>
    </w:p>
    <w:p w14:paraId="5CE7608B" w14:textId="77777777" w:rsidR="005E24DA" w:rsidRDefault="005E24DA" w:rsidP="007F31CF">
      <w:pPr>
        <w:widowControl w:val="0"/>
        <w:jc w:val="right"/>
        <w:rPr>
          <w:rFonts w:ascii="GHEA Grapalat" w:hAnsi="GHEA Grapalat"/>
          <w:i/>
        </w:rPr>
      </w:pPr>
    </w:p>
    <w:p w14:paraId="336F99A6" w14:textId="77777777" w:rsidR="005E24DA" w:rsidRDefault="005E24DA" w:rsidP="007F31CF">
      <w:pPr>
        <w:widowControl w:val="0"/>
        <w:jc w:val="right"/>
        <w:rPr>
          <w:rFonts w:ascii="GHEA Grapalat" w:hAnsi="GHEA Grapalat"/>
          <w:i/>
        </w:rPr>
      </w:pPr>
    </w:p>
    <w:p w14:paraId="5B665762" w14:textId="77777777" w:rsidR="005E24DA" w:rsidRDefault="005E24DA" w:rsidP="007F31CF">
      <w:pPr>
        <w:rPr>
          <w:rFonts w:ascii="GHEA Grapalat" w:hAnsi="GHEA Grapalat"/>
          <w:i/>
        </w:rPr>
      </w:pPr>
      <w:r>
        <w:rPr>
          <w:rFonts w:ascii="GHEA Grapalat" w:hAnsi="GHEA Grapalat"/>
          <w:i/>
        </w:rPr>
        <w:br w:type="page"/>
      </w:r>
    </w:p>
    <w:p w14:paraId="003341E4" w14:textId="77777777" w:rsidR="005E24DA" w:rsidRPr="00B138F3" w:rsidRDefault="005E24DA" w:rsidP="007F31CF">
      <w:pPr>
        <w:widowControl w:val="0"/>
        <w:jc w:val="right"/>
        <w:rPr>
          <w:rFonts w:ascii="GHEA Grapalat" w:hAnsi="GHEA Grapalat" w:cs="GHEA Grapalat"/>
          <w:i/>
        </w:rPr>
      </w:pPr>
      <w:r w:rsidRPr="00B138F3">
        <w:rPr>
          <w:rFonts w:ascii="GHEA Grapalat" w:hAnsi="GHEA Grapalat"/>
          <w:i/>
        </w:rPr>
        <w:lastRenderedPageBreak/>
        <w:t>Приложение № 5.1</w:t>
      </w:r>
    </w:p>
    <w:p w14:paraId="497381E6" w14:textId="61724F7F" w:rsidR="005E24DA" w:rsidRPr="00B138F3" w:rsidRDefault="005E24DA" w:rsidP="007F31CF">
      <w:pPr>
        <w:widowControl w:val="0"/>
        <w:jc w:val="right"/>
        <w:rPr>
          <w:rFonts w:ascii="GHEA Grapalat" w:hAnsi="GHEA Grapalat" w:cs="GHEA Grapalat"/>
          <w:i/>
        </w:rPr>
      </w:pPr>
      <w:r w:rsidRPr="00B138F3">
        <w:rPr>
          <w:rFonts w:ascii="GHEA Grapalat" w:hAnsi="GHEA Grapalat"/>
          <w:i/>
        </w:rPr>
        <w:t>к Приглашению на открытый конкурс</w:t>
      </w:r>
      <w:r w:rsidRPr="00B138F3">
        <w:rPr>
          <w:rFonts w:ascii="GHEA Grapalat" w:hAnsi="GHEA Grapalat"/>
          <w:i/>
        </w:rPr>
        <w:br/>
        <w:t>под кодом "</w:t>
      </w:r>
      <w:r w:rsidR="003C3018">
        <w:rPr>
          <w:rFonts w:ascii="GHEA Grapalat" w:hAnsi="GHEA Grapalat"/>
          <w:i/>
        </w:rPr>
        <w:t>EQ-BMTsDzB-26/2</w:t>
      </w:r>
      <w:r w:rsidRPr="00B138F3">
        <w:rPr>
          <w:rFonts w:ascii="GHEA Grapalat" w:hAnsi="GHEA Grapalat"/>
          <w:i/>
        </w:rPr>
        <w:t>"</w:t>
      </w:r>
      <w:r w:rsidRPr="00B138F3">
        <w:rPr>
          <w:rStyle w:val="FootnoteReference"/>
          <w:rFonts w:ascii="GHEA Grapalat" w:hAnsi="GHEA Grapalat"/>
          <w:i/>
        </w:rPr>
        <w:footnoteReference w:customMarkFollows="1" w:id="20"/>
        <w:t>*</w:t>
      </w:r>
    </w:p>
    <w:p w14:paraId="6F4B25A0" w14:textId="77777777" w:rsidR="005E24DA" w:rsidRPr="00B138F3" w:rsidRDefault="005E24DA" w:rsidP="007F31CF">
      <w:pPr>
        <w:widowControl w:val="0"/>
        <w:jc w:val="center"/>
        <w:rPr>
          <w:rFonts w:ascii="GHEA Grapalat" w:hAnsi="GHEA Grapalat"/>
          <w:b/>
        </w:rPr>
      </w:pPr>
    </w:p>
    <w:p w14:paraId="30EF67E2" w14:textId="77777777" w:rsidR="005E24DA" w:rsidRPr="00B138F3" w:rsidRDefault="005E24DA" w:rsidP="007F31CF">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14:paraId="6B710D36" w14:textId="77777777" w:rsidR="005E24DA" w:rsidRPr="00B138F3" w:rsidRDefault="005E24DA" w:rsidP="007F31CF">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399"/>
      </w:tblGrid>
      <w:tr w:rsidR="005E24DA" w:rsidRPr="00B138F3" w14:paraId="2EDF5795" w14:textId="77777777" w:rsidTr="00963FC1">
        <w:tc>
          <w:tcPr>
            <w:tcW w:w="4786" w:type="dxa"/>
          </w:tcPr>
          <w:p w14:paraId="6B14AEBA" w14:textId="77777777" w:rsidR="005E24DA" w:rsidRPr="00B138F3" w:rsidRDefault="005E24DA" w:rsidP="007F31CF">
            <w:pPr>
              <w:widowControl w:val="0"/>
              <w:rPr>
                <w:rFonts w:ascii="GHEA Grapalat" w:hAnsi="GHEA Grapalat" w:cs="GHEA Grapalat"/>
                <w:b/>
                <w:lang w:val="en-US"/>
              </w:rPr>
            </w:pPr>
            <w:r w:rsidRPr="00B138F3">
              <w:rPr>
                <w:rFonts w:ascii="GHEA Grapalat" w:hAnsi="GHEA Grapalat"/>
              </w:rPr>
              <w:t>г. Ереван</w:t>
            </w:r>
          </w:p>
        </w:tc>
        <w:tc>
          <w:tcPr>
            <w:tcW w:w="4500" w:type="dxa"/>
          </w:tcPr>
          <w:p w14:paraId="137FF4CF" w14:textId="77777777" w:rsidR="005E24DA" w:rsidRPr="00B138F3" w:rsidRDefault="005E24DA" w:rsidP="007F31CF">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21"/>
              <w:t>**</w:t>
            </w:r>
          </w:p>
        </w:tc>
      </w:tr>
    </w:tbl>
    <w:p w14:paraId="492FB350" w14:textId="77777777" w:rsidR="005E24DA" w:rsidRPr="00B138F3" w:rsidRDefault="005E24DA" w:rsidP="007F31CF">
      <w:pPr>
        <w:widowControl w:val="0"/>
        <w:rPr>
          <w:rFonts w:ascii="GHEA Grapalat" w:hAnsi="GHEA Grapalat" w:cs="GHEA Grapalat"/>
          <w:b/>
        </w:rPr>
      </w:pPr>
    </w:p>
    <w:p w14:paraId="45FEE924" w14:textId="77777777" w:rsidR="005E24DA" w:rsidRPr="00B138F3" w:rsidRDefault="005E24DA" w:rsidP="007F31CF">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5F42E530" w14:textId="77777777" w:rsidR="005E24DA" w:rsidRPr="00B138F3" w:rsidRDefault="005E24DA" w:rsidP="007F31CF">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245F5DD9" w14:textId="77777777" w:rsidR="005E24DA" w:rsidRPr="00B138F3" w:rsidRDefault="005E24DA" w:rsidP="007F31CF">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79A00786" w14:textId="77777777" w:rsidR="005E24DA" w:rsidRPr="00B138F3" w:rsidRDefault="005E24DA" w:rsidP="007F31CF">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0B4D9AA4" w14:textId="77777777" w:rsidR="005E24DA" w:rsidRPr="00B138F3" w:rsidRDefault="005E24DA" w:rsidP="007F31CF">
      <w:pPr>
        <w:widowControl w:val="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B323BE7" w14:textId="77777777" w:rsidR="005E24DA" w:rsidRPr="00B138F3" w:rsidRDefault="005E24DA" w:rsidP="007F31CF">
      <w:pPr>
        <w:widowControl w:val="0"/>
        <w:jc w:val="center"/>
        <w:rPr>
          <w:rFonts w:ascii="GHEA Grapalat" w:hAnsi="GHEA Grapalat" w:cs="GHEA Grapalat"/>
          <w:b/>
          <w:bCs/>
        </w:rPr>
      </w:pPr>
      <w:r w:rsidRPr="00B138F3">
        <w:rPr>
          <w:rFonts w:ascii="GHEA Grapalat" w:hAnsi="GHEA Grapalat"/>
          <w:b/>
        </w:rPr>
        <w:t>1. Предмет соглашения</w:t>
      </w:r>
    </w:p>
    <w:p w14:paraId="1130DAD9" w14:textId="77777777" w:rsidR="005E24DA" w:rsidRPr="00B138F3" w:rsidRDefault="005E24DA" w:rsidP="007F31CF">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1A4866B7" w14:textId="77777777" w:rsidR="005E24DA" w:rsidRPr="00B138F3" w:rsidRDefault="005E24DA" w:rsidP="007F31CF">
      <w:pPr>
        <w:widowControl w:val="0"/>
        <w:tabs>
          <w:tab w:val="left" w:pos="284"/>
        </w:tabs>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66993094" w14:textId="77777777" w:rsidR="005E24DA" w:rsidRPr="00B138F3" w:rsidRDefault="005E24DA" w:rsidP="007F31CF">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1DE97D27" w14:textId="77777777" w:rsidR="005E24DA" w:rsidRPr="00830700" w:rsidRDefault="005E24DA" w:rsidP="007F31CF">
      <w:pPr>
        <w:widowControl w:val="0"/>
        <w:ind w:left="5245"/>
        <w:jc w:val="both"/>
        <w:rPr>
          <w:rFonts w:ascii="GHEA Grapalat" w:hAnsi="GHEA Grapalat" w:cs="GHEA Grapalat"/>
        </w:rPr>
      </w:pPr>
      <w:r w:rsidRPr="00B138F3">
        <w:rPr>
          <w:rFonts w:ascii="GHEA Grapalat" w:hAnsi="GHEA Grapalat"/>
          <w:vertAlign w:val="superscript"/>
        </w:rPr>
        <w:t>код процедуры</w:t>
      </w:r>
    </w:p>
    <w:p w14:paraId="2172FD6A" w14:textId="77777777" w:rsidR="005E24DA" w:rsidRPr="00B138F3" w:rsidRDefault="005E24DA" w:rsidP="007F31CF">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5370807B" w14:textId="77777777" w:rsidR="005E24DA" w:rsidRPr="00B138F3" w:rsidRDefault="005E24DA" w:rsidP="007F31CF">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1DFDD8A2" w14:textId="77777777" w:rsidR="005E24DA" w:rsidRPr="00B138F3" w:rsidRDefault="005E24DA" w:rsidP="007F31CF">
      <w:pPr>
        <w:widowControl w:val="0"/>
        <w:tabs>
          <w:tab w:val="left" w:pos="1134"/>
        </w:tabs>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2E6C928C" w14:textId="77777777" w:rsidR="005E24DA" w:rsidRPr="00B138F3" w:rsidRDefault="005E24DA" w:rsidP="007F31CF">
      <w:pPr>
        <w:widowControl w:val="0"/>
        <w:tabs>
          <w:tab w:val="left" w:pos="1134"/>
        </w:tabs>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163EDA95" w14:textId="77777777" w:rsidR="005E24DA" w:rsidRPr="00B138F3" w:rsidRDefault="005E24DA" w:rsidP="007F31CF">
      <w:pPr>
        <w:widowControl w:val="0"/>
        <w:tabs>
          <w:tab w:val="left" w:pos="1134"/>
        </w:tabs>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45431D1" w14:textId="77777777" w:rsidR="005E24DA" w:rsidRPr="00B138F3" w:rsidRDefault="005E24DA" w:rsidP="007F31CF">
      <w:pPr>
        <w:widowControl w:val="0"/>
        <w:tabs>
          <w:tab w:val="left" w:pos="1134"/>
        </w:tabs>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2D07CE6F" w14:textId="77777777" w:rsidR="005E24DA" w:rsidRPr="00B138F3" w:rsidRDefault="005E24DA" w:rsidP="007F31CF">
      <w:pPr>
        <w:widowControl w:val="0"/>
        <w:tabs>
          <w:tab w:val="left" w:pos="1134"/>
        </w:tabs>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1F8731F2" w14:textId="77777777" w:rsidR="005E24DA" w:rsidRPr="00B138F3" w:rsidRDefault="005E24DA" w:rsidP="007F31CF">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r w:rsidRPr="00B138F3">
        <w:rPr>
          <w:rFonts w:ascii="GHEA Grapalat" w:hAnsi="GHEA Grapalat"/>
        </w:rPr>
        <w:lastRenderedPageBreak/>
        <w:t>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093DE8B" w14:textId="77777777" w:rsidR="005E24DA" w:rsidRPr="00B138F3" w:rsidRDefault="005E24DA" w:rsidP="007F31CF">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63CD34DD" w14:textId="77777777" w:rsidR="005E24DA" w:rsidRPr="00B138F3" w:rsidRDefault="005E24DA" w:rsidP="007F31CF">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5271EF3B" w14:textId="77777777" w:rsidR="005E24DA" w:rsidRPr="00B138F3" w:rsidRDefault="005E24DA" w:rsidP="007F31CF">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7F38851" w14:textId="77777777" w:rsidR="005E24DA" w:rsidRPr="00B138F3" w:rsidRDefault="005E24DA" w:rsidP="007F31CF">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54C17C1E" w14:textId="77777777" w:rsidR="005E24DA" w:rsidRPr="00B138F3" w:rsidRDefault="005E24DA" w:rsidP="007F31CF">
      <w:pPr>
        <w:widowControl w:val="0"/>
        <w:jc w:val="center"/>
        <w:rPr>
          <w:rFonts w:ascii="GHEA Grapalat" w:hAnsi="GHEA Grapalat" w:cs="GHEA Grapalat"/>
          <w:b/>
          <w:bCs/>
        </w:rPr>
      </w:pPr>
      <w:r w:rsidRPr="00B138F3">
        <w:rPr>
          <w:rFonts w:ascii="GHEA Grapalat" w:hAnsi="GHEA Grapalat"/>
          <w:b/>
        </w:rPr>
        <w:t>2. Иные условия</w:t>
      </w:r>
    </w:p>
    <w:p w14:paraId="1DC36BEF" w14:textId="77777777" w:rsidR="005E24DA" w:rsidRPr="00A93341" w:rsidRDefault="005E24DA" w:rsidP="007F31CF">
      <w:pPr>
        <w:widowControl w:val="0"/>
        <w:tabs>
          <w:tab w:val="left" w:pos="1134"/>
        </w:tabs>
        <w:ind w:firstLine="567"/>
        <w:jc w:val="both"/>
        <w:rPr>
          <w:rFonts w:ascii="GHEA Grapalat" w:hAnsi="GHEA Grapalat"/>
          <w:lang w:val="hy-AM"/>
        </w:rPr>
      </w:pPr>
      <w:r w:rsidRPr="00A93341">
        <w:rPr>
          <w:rFonts w:ascii="GHEA Grapalat" w:hAnsi="GHEA Grapalat"/>
        </w:rPr>
        <w:t>2.1.</w:t>
      </w:r>
      <w:r w:rsidRPr="00A93341">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двадцатого рабочего дня, </w:t>
      </w:r>
      <w:r w:rsidRPr="00CF4C91">
        <w:rPr>
          <w:rFonts w:ascii="GHEA Grapalat" w:hAnsi="GHEA Grapalat"/>
        </w:rPr>
        <w:t xml:space="preserve">следующего за последним днем полного выполнения взятых </w:t>
      </w:r>
      <w:r w:rsidRPr="00695645">
        <w:rPr>
          <w:rFonts w:ascii="GHEA Grapalat" w:hAnsi="GHEA Grapalat"/>
        </w:rPr>
        <w:t>К</w:t>
      </w:r>
      <w:r w:rsidRPr="00CF4C91">
        <w:rPr>
          <w:rFonts w:ascii="GHEA Grapalat" w:hAnsi="GHEA Grapalat"/>
        </w:rPr>
        <w:t>омпанией по заключаемому договору обязательств, включительно.</w:t>
      </w:r>
    </w:p>
    <w:p w14:paraId="6D106BEA" w14:textId="77777777" w:rsidR="005E24DA" w:rsidRPr="00B138F3" w:rsidRDefault="005E24DA" w:rsidP="007F31CF">
      <w:pPr>
        <w:widowControl w:val="0"/>
        <w:tabs>
          <w:tab w:val="left" w:pos="1134"/>
        </w:tabs>
        <w:ind w:firstLine="567"/>
        <w:jc w:val="both"/>
        <w:rPr>
          <w:rFonts w:ascii="GHEA Grapalat" w:hAnsi="GHEA Grapalat" w:cs="GHEA Grapalat"/>
        </w:rPr>
      </w:pPr>
      <w:r w:rsidRPr="00A93341">
        <w:rPr>
          <w:rFonts w:ascii="GHEA Grapalat" w:hAnsi="GHEA Grapalat"/>
        </w:rPr>
        <w:t>2.2.</w:t>
      </w:r>
      <w:r w:rsidRPr="00A93341">
        <w:rPr>
          <w:rFonts w:ascii="GHEA Grapalat" w:hAnsi="GHEA Grapalat"/>
        </w:rPr>
        <w:tab/>
        <w:t>Представив настоящее Соглашение и прилагаемое Требование</w:t>
      </w:r>
      <w:r w:rsidRPr="00B138F3">
        <w:rPr>
          <w:rFonts w:ascii="GHEA Grapalat" w:hAnsi="GHEA Grapalat"/>
        </w:rPr>
        <w:t xml:space="preserve"> в Банк-плательщик: </w:t>
      </w:r>
    </w:p>
    <w:p w14:paraId="2A08E3C6" w14:textId="77777777" w:rsidR="005E24DA" w:rsidRPr="00B138F3" w:rsidRDefault="005E24DA" w:rsidP="007F31CF">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3216EED5" w14:textId="77777777" w:rsidR="005E24DA" w:rsidRPr="00B138F3" w:rsidDel="00A13215" w:rsidRDefault="005E24DA" w:rsidP="007F31CF">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4D53B4B" w14:textId="77777777" w:rsidR="005E24DA" w:rsidRPr="00B138F3" w:rsidRDefault="005E24DA" w:rsidP="007F31CF">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735084E2" w14:textId="77777777" w:rsidR="005E24DA" w:rsidRPr="00B138F3" w:rsidRDefault="005E24DA" w:rsidP="007F31CF">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14:paraId="7306CDBB" w14:textId="77777777" w:rsidR="005E24DA" w:rsidRPr="00B138F3" w:rsidRDefault="005E24DA" w:rsidP="007F31CF">
      <w:pPr>
        <w:widowControl w:val="0"/>
        <w:jc w:val="both"/>
        <w:rPr>
          <w:rFonts w:ascii="GHEA Grapalat" w:hAnsi="GHEA Grapalat"/>
        </w:rPr>
      </w:pPr>
      <w:r w:rsidRPr="00B138F3">
        <w:rPr>
          <w:rFonts w:ascii="GHEA Grapalat" w:hAnsi="GHEA Grapalat"/>
        </w:rPr>
        <w:t>_______________________________________</w:t>
      </w:r>
    </w:p>
    <w:p w14:paraId="670F740B" w14:textId="77777777" w:rsidR="005E24DA" w:rsidRPr="00B138F3" w:rsidRDefault="005E24DA" w:rsidP="007F31CF">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56E3C69A" w14:textId="77777777" w:rsidR="005E24DA" w:rsidRPr="00B138F3" w:rsidRDefault="005E24DA" w:rsidP="007F31CF">
      <w:pPr>
        <w:widowControl w:val="0"/>
        <w:jc w:val="both"/>
        <w:rPr>
          <w:rFonts w:ascii="GHEA Grapalat" w:hAnsi="GHEA Grapalat"/>
        </w:rPr>
      </w:pPr>
      <w:r w:rsidRPr="00B138F3">
        <w:rPr>
          <w:rFonts w:ascii="GHEA Grapalat" w:hAnsi="GHEA Grapalat"/>
        </w:rPr>
        <w:t>_______________________________________</w:t>
      </w:r>
    </w:p>
    <w:p w14:paraId="7B46DE67" w14:textId="77777777" w:rsidR="005E24DA" w:rsidRPr="00B138F3" w:rsidRDefault="005E24DA" w:rsidP="007F31CF">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14:paraId="68CF1B2A" w14:textId="77777777" w:rsidR="005E24DA" w:rsidRPr="00B138F3" w:rsidRDefault="005E24DA" w:rsidP="007F31CF">
      <w:pPr>
        <w:widowControl w:val="0"/>
        <w:jc w:val="both"/>
        <w:rPr>
          <w:rFonts w:ascii="GHEA Grapalat" w:hAnsi="GHEA Grapalat"/>
        </w:rPr>
      </w:pPr>
      <w:r w:rsidRPr="00B138F3">
        <w:rPr>
          <w:rFonts w:ascii="GHEA Grapalat" w:hAnsi="GHEA Grapalat"/>
        </w:rPr>
        <w:t>_______________________________________</w:t>
      </w:r>
    </w:p>
    <w:p w14:paraId="6C51FCF0" w14:textId="77777777" w:rsidR="005E24DA" w:rsidRPr="00B138F3" w:rsidRDefault="005E24DA" w:rsidP="007F31CF">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2061657F" w14:textId="77777777" w:rsidR="005E24DA" w:rsidRPr="00B138F3" w:rsidRDefault="005E24DA" w:rsidP="007F31CF">
      <w:pPr>
        <w:widowControl w:val="0"/>
        <w:jc w:val="both"/>
        <w:rPr>
          <w:rFonts w:ascii="GHEA Grapalat" w:hAnsi="GHEA Grapalat"/>
        </w:rPr>
      </w:pPr>
      <w:r w:rsidRPr="00B138F3">
        <w:rPr>
          <w:rFonts w:ascii="GHEA Grapalat" w:hAnsi="GHEA Grapalat"/>
        </w:rPr>
        <w:t>_______________________________________</w:t>
      </w:r>
    </w:p>
    <w:p w14:paraId="537F789A" w14:textId="77777777" w:rsidR="005E24DA" w:rsidRPr="00B138F3" w:rsidRDefault="005E24DA" w:rsidP="007F31CF">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5C428003" w14:textId="77777777" w:rsidR="005E24DA" w:rsidRPr="00B138F3" w:rsidRDefault="005E24DA" w:rsidP="007F31CF">
      <w:pPr>
        <w:widowControl w:val="0"/>
        <w:jc w:val="both"/>
        <w:rPr>
          <w:rFonts w:ascii="GHEA Grapalat" w:hAnsi="GHEA Grapalat"/>
        </w:rPr>
      </w:pPr>
      <w:r w:rsidRPr="00B138F3">
        <w:rPr>
          <w:rFonts w:ascii="GHEA Grapalat" w:hAnsi="GHEA Grapalat"/>
        </w:rPr>
        <w:t>_______________________________________</w:t>
      </w:r>
    </w:p>
    <w:p w14:paraId="7E35EBA5" w14:textId="77777777" w:rsidR="005E24DA" w:rsidRPr="00B138F3" w:rsidRDefault="005E24DA" w:rsidP="007F31CF">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759E231B" w14:textId="77777777" w:rsidR="005E24DA" w:rsidRPr="00B138F3" w:rsidRDefault="005E24DA" w:rsidP="007F31CF">
      <w:pPr>
        <w:widowControl w:val="0"/>
        <w:jc w:val="both"/>
        <w:rPr>
          <w:rFonts w:ascii="GHEA Grapalat" w:hAnsi="GHEA Grapalat"/>
        </w:rPr>
      </w:pPr>
      <w:r w:rsidRPr="00B138F3">
        <w:rPr>
          <w:rFonts w:ascii="GHEA Grapalat" w:hAnsi="GHEA Grapalat"/>
        </w:rPr>
        <w:t>_______________________________________</w:t>
      </w:r>
    </w:p>
    <w:p w14:paraId="4EB5C0EA" w14:textId="77777777" w:rsidR="005E24DA" w:rsidRPr="006F1605" w:rsidRDefault="005E24DA" w:rsidP="007F31CF">
      <w:pPr>
        <w:widowControl w:val="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14:paraId="2DB69F76" w14:textId="77777777" w:rsidR="005E24DA" w:rsidRPr="00B138F3" w:rsidRDefault="005E24DA" w:rsidP="007F31CF">
      <w:pPr>
        <w:widowControl w:val="0"/>
        <w:rPr>
          <w:rFonts w:ascii="GHEA Grapalat" w:hAnsi="GHEA Grapalat"/>
        </w:rPr>
      </w:pPr>
      <w:r w:rsidRPr="00B138F3">
        <w:rPr>
          <w:rFonts w:ascii="GHEA Grapalat" w:hAnsi="GHEA Grapalat"/>
        </w:rPr>
        <w:lastRenderedPageBreak/>
        <w:t>День/месяц/год                                                                                    М. П.</w:t>
      </w:r>
    </w:p>
    <w:p w14:paraId="52102C29" w14:textId="77777777" w:rsidR="005E24DA" w:rsidRPr="00B138F3" w:rsidRDefault="005E24DA" w:rsidP="007F31CF">
      <w:pPr>
        <w:widowControl w:val="0"/>
        <w:jc w:val="center"/>
        <w:rPr>
          <w:rFonts w:ascii="GHEA Grapalat" w:hAnsi="GHEA Grapalat" w:cs="Sylfaen"/>
        </w:rPr>
      </w:pPr>
    </w:p>
    <w:p w14:paraId="517B06DF" w14:textId="77777777" w:rsidR="005E24DA" w:rsidRPr="00E752B6" w:rsidRDefault="005E24DA" w:rsidP="007F31CF">
      <w:pPr>
        <w:rPr>
          <w:rFonts w:ascii="GHEA Grapalat" w:hAnsi="GHEA Grapalat" w:cs="Sylfaen"/>
        </w:rPr>
      </w:pPr>
    </w:p>
    <w:p w14:paraId="77C37B04" w14:textId="77777777" w:rsidR="005E24DA" w:rsidRDefault="005E24DA" w:rsidP="007F31CF">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E24DA" w:rsidRPr="00B138F3" w14:paraId="10B5C233" w14:textId="77777777" w:rsidTr="00963FC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5338C6" w14:textId="77777777" w:rsidR="005E24DA" w:rsidRPr="00B138F3" w:rsidRDefault="005E24DA" w:rsidP="007F31CF">
            <w:pPr>
              <w:widowControl w:val="0"/>
              <w:tabs>
                <w:tab w:val="left" w:pos="3402"/>
              </w:tabs>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5E24DA" w:rsidRPr="00B138F3" w14:paraId="031CE5CA" w14:textId="77777777" w:rsidTr="00963FC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E7CFD5" w14:textId="77777777" w:rsidR="005E24DA" w:rsidRPr="00B138F3" w:rsidRDefault="005E24DA" w:rsidP="007F31CF">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5E24DA" w:rsidRPr="00B138F3" w14:paraId="7CF307BD" w14:textId="77777777" w:rsidTr="00963FC1">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A82DD5" w14:textId="77777777" w:rsidR="005E24DA" w:rsidRPr="00B138F3" w:rsidRDefault="005E24DA" w:rsidP="007F31CF">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5E24DA" w:rsidRPr="00B138F3" w14:paraId="5ABCA401" w14:textId="77777777" w:rsidTr="00963FC1">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7CD9CF" w14:textId="77777777" w:rsidR="005E24DA" w:rsidRPr="00B138F3" w:rsidRDefault="005E24DA" w:rsidP="007F31CF">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5E24DA" w:rsidRPr="00B138F3" w14:paraId="3B82C620" w14:textId="77777777" w:rsidTr="00963FC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EC90FC" w14:textId="77777777" w:rsidR="005E24DA" w:rsidRPr="00B138F3" w:rsidRDefault="005E24DA" w:rsidP="007F31CF">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5E24DA" w:rsidRPr="00B138F3" w14:paraId="0C9F47E6" w14:textId="77777777" w:rsidTr="00963FC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F78468" w14:textId="77777777" w:rsidR="005E24DA" w:rsidRPr="00B138F3" w:rsidRDefault="005E24DA" w:rsidP="007F31CF">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5E24DA" w:rsidRPr="00B138F3" w14:paraId="78621C2A" w14:textId="77777777" w:rsidTr="00963FC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960C48" w14:textId="77777777" w:rsidR="005E24DA" w:rsidRPr="00B138F3" w:rsidRDefault="005E24DA" w:rsidP="007F31CF">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5E24DA" w:rsidRPr="00B138F3" w14:paraId="26725621" w14:textId="77777777" w:rsidTr="00963FC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DF7AAE" w14:textId="77777777" w:rsidR="005E24DA" w:rsidRPr="00B138F3" w:rsidRDefault="005E24DA" w:rsidP="007F31CF">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5E24DA" w:rsidRPr="00B138F3" w14:paraId="567F0D67" w14:textId="77777777" w:rsidTr="00963FC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5EFF91" w14:textId="77777777" w:rsidR="005E24DA" w:rsidRPr="00B138F3" w:rsidRDefault="005E24DA" w:rsidP="007F31CF">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5E24DA" w:rsidRPr="00B138F3" w14:paraId="149B20F7" w14:textId="77777777" w:rsidTr="00963FC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321D4E" w14:textId="77777777" w:rsidR="005E24DA" w:rsidRPr="00B138F3" w:rsidRDefault="005E24DA" w:rsidP="007F31CF">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5E24DA" w:rsidRPr="00B138F3" w14:paraId="72EDF016" w14:textId="77777777" w:rsidTr="00963FC1">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4C5F3A" w14:textId="77777777" w:rsidR="005E24DA" w:rsidRPr="00B138F3" w:rsidRDefault="005E24DA" w:rsidP="007F31CF">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5E24DA" w:rsidRPr="00B138F3" w14:paraId="4F60DD55" w14:textId="77777777" w:rsidTr="00963FC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2068CA" w14:textId="77777777" w:rsidR="005E24DA" w:rsidRPr="00B138F3" w:rsidRDefault="005E24DA" w:rsidP="007F31CF">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5E24DA" w:rsidRPr="00B138F3" w14:paraId="77D7940F" w14:textId="77777777" w:rsidTr="00963FC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17D873" w14:textId="77777777" w:rsidR="005E24DA" w:rsidRPr="00B138F3" w:rsidRDefault="005E24DA" w:rsidP="007F31CF">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5E24DA" w:rsidRPr="00B138F3" w14:paraId="5C29F686" w14:textId="77777777" w:rsidTr="00963FC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57ECF3" w14:textId="77777777" w:rsidR="005E24DA" w:rsidRPr="00B138F3" w:rsidRDefault="005E24DA" w:rsidP="007F31CF">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5E24DA" w:rsidRPr="00B138F3" w14:paraId="3E11D86D" w14:textId="77777777" w:rsidTr="00963FC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E36120" w14:textId="77777777" w:rsidR="005E24DA" w:rsidRPr="00B138F3" w:rsidRDefault="005E24DA" w:rsidP="007F31CF">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5E24DA" w:rsidRPr="00B138F3" w14:paraId="56FEC9F5" w14:textId="77777777" w:rsidTr="00963FC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A8923B" w14:textId="77777777" w:rsidR="005E24DA" w:rsidRPr="00B138F3" w:rsidRDefault="005E24DA" w:rsidP="007F31CF">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5E24DA" w:rsidRPr="00B138F3" w14:paraId="393B5768" w14:textId="77777777" w:rsidTr="00963FC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96A4C2" w14:textId="77777777" w:rsidR="005E24DA" w:rsidRPr="00B138F3" w:rsidRDefault="005E24DA" w:rsidP="007F31CF">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5E24DA" w:rsidRPr="00B138F3" w14:paraId="5289412B" w14:textId="77777777" w:rsidTr="00963FC1">
        <w:trPr>
          <w:trHeight w:val="424"/>
        </w:trPr>
        <w:tc>
          <w:tcPr>
            <w:tcW w:w="10980" w:type="dxa"/>
            <w:gridSpan w:val="2"/>
            <w:tcBorders>
              <w:top w:val="single" w:sz="4" w:space="0" w:color="auto"/>
              <w:left w:val="single" w:sz="4" w:space="0" w:color="auto"/>
              <w:right w:val="single" w:sz="4" w:space="0" w:color="000000"/>
            </w:tcBorders>
            <w:noWrap/>
            <w:vAlign w:val="bottom"/>
          </w:tcPr>
          <w:p w14:paraId="3494FBB6" w14:textId="77777777" w:rsidR="005E24DA" w:rsidRPr="00B138F3" w:rsidRDefault="005E24DA" w:rsidP="007F31CF">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5E24DA" w:rsidRPr="00B138F3" w14:paraId="721D505A" w14:textId="77777777" w:rsidTr="00963FC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95F678" w14:textId="77777777" w:rsidR="005E24DA" w:rsidRPr="00B138F3" w:rsidRDefault="005E24DA" w:rsidP="007F31CF">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5E24DA" w:rsidRPr="00B138F3" w14:paraId="4EBA6BC4" w14:textId="77777777" w:rsidTr="00963FC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A08926" w14:textId="77777777" w:rsidR="005E24DA" w:rsidRPr="00B138F3" w:rsidRDefault="005E24DA" w:rsidP="007F31CF">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5E24DA" w:rsidRPr="00B138F3" w14:paraId="38092D89" w14:textId="77777777" w:rsidTr="00963FC1">
        <w:trPr>
          <w:trHeight w:val="2194"/>
        </w:trPr>
        <w:tc>
          <w:tcPr>
            <w:tcW w:w="5616" w:type="dxa"/>
            <w:tcBorders>
              <w:top w:val="nil"/>
              <w:left w:val="single" w:sz="4" w:space="0" w:color="auto"/>
              <w:bottom w:val="single" w:sz="4" w:space="0" w:color="auto"/>
              <w:right w:val="single" w:sz="4" w:space="0" w:color="auto"/>
            </w:tcBorders>
            <w:noWrap/>
            <w:vAlign w:val="bottom"/>
          </w:tcPr>
          <w:p w14:paraId="60C52CCC" w14:textId="77777777" w:rsidR="005E24DA" w:rsidRPr="00B138F3" w:rsidRDefault="005E24DA" w:rsidP="007F31CF">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07546BD9" w14:textId="77777777" w:rsidR="005E24DA" w:rsidRPr="00B138F3" w:rsidRDefault="005E24DA" w:rsidP="007F31CF">
            <w:pPr>
              <w:widowControl w:val="0"/>
              <w:rPr>
                <w:rFonts w:ascii="GHEA Grapalat" w:hAnsi="GHEA Grapalat" w:cs="Sylfaen"/>
              </w:rPr>
            </w:pPr>
          </w:p>
          <w:p w14:paraId="4CBA2039" w14:textId="77777777" w:rsidR="005E24DA" w:rsidRPr="00B138F3" w:rsidRDefault="005E24DA" w:rsidP="007F31CF">
            <w:pPr>
              <w:widowControl w:val="0"/>
              <w:jc w:val="right"/>
              <w:rPr>
                <w:rFonts w:ascii="GHEA Grapalat" w:hAnsi="GHEA Grapalat" w:cs="Tahoma"/>
              </w:rPr>
            </w:pPr>
            <w:r w:rsidRPr="00B138F3">
              <w:rPr>
                <w:rFonts w:ascii="GHEA Grapalat" w:hAnsi="GHEA Grapalat"/>
              </w:rPr>
              <w:t>/____________________/</w:t>
            </w:r>
          </w:p>
          <w:p w14:paraId="1B7313FC" w14:textId="77777777" w:rsidR="005E24DA" w:rsidRPr="00B138F3" w:rsidRDefault="005E24DA" w:rsidP="007F31CF">
            <w:pPr>
              <w:widowControl w:val="0"/>
              <w:rPr>
                <w:rFonts w:ascii="GHEA Grapalat" w:hAnsi="GHEA Grapalat" w:cs="Sylfaen"/>
              </w:rPr>
            </w:pPr>
          </w:p>
          <w:p w14:paraId="28D265E4" w14:textId="77777777" w:rsidR="005E24DA" w:rsidRPr="00B138F3" w:rsidRDefault="005E24DA" w:rsidP="007F31CF">
            <w:pPr>
              <w:widowControl w:val="0"/>
              <w:jc w:val="right"/>
              <w:rPr>
                <w:rFonts w:ascii="GHEA Grapalat" w:hAnsi="GHEA Grapalat" w:cs="Sylfaen"/>
              </w:rPr>
            </w:pPr>
            <w:r w:rsidRPr="00B138F3">
              <w:rPr>
                <w:rFonts w:ascii="GHEA Grapalat" w:hAnsi="GHEA Grapalat"/>
              </w:rPr>
              <w:t>/____________________/</w:t>
            </w:r>
          </w:p>
          <w:p w14:paraId="2A9BB046" w14:textId="77777777" w:rsidR="005E24DA" w:rsidRPr="00B138F3" w:rsidRDefault="005E24DA" w:rsidP="007F31CF">
            <w:pPr>
              <w:widowControl w:val="0"/>
              <w:rPr>
                <w:rFonts w:ascii="GHEA Grapalat" w:hAnsi="GHEA Grapalat" w:cs="Sylfaen"/>
              </w:rPr>
            </w:pPr>
          </w:p>
          <w:p w14:paraId="31C63C1B" w14:textId="77777777" w:rsidR="005E24DA" w:rsidRPr="00B138F3" w:rsidRDefault="005E24DA" w:rsidP="007F31CF">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1CFCA703" w14:textId="77777777" w:rsidR="005E24DA" w:rsidRPr="00B138F3" w:rsidRDefault="005E24DA" w:rsidP="007F31CF">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239FD158" w14:textId="77777777" w:rsidR="005E24DA" w:rsidRPr="00B138F3" w:rsidRDefault="005E24DA" w:rsidP="007F31CF">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452ED9BC" w14:textId="77777777" w:rsidR="005E24DA" w:rsidRPr="00B138F3" w:rsidRDefault="005E24DA" w:rsidP="007F31CF">
            <w:pPr>
              <w:widowControl w:val="0"/>
              <w:rPr>
                <w:rFonts w:ascii="GHEA Grapalat" w:hAnsi="GHEA Grapalat" w:cs="Sylfaen"/>
              </w:rPr>
            </w:pPr>
          </w:p>
          <w:p w14:paraId="3163E70D" w14:textId="77777777" w:rsidR="005E24DA" w:rsidRPr="00B138F3" w:rsidRDefault="005E24DA" w:rsidP="007F31CF">
            <w:pPr>
              <w:widowControl w:val="0"/>
              <w:jc w:val="right"/>
              <w:rPr>
                <w:rFonts w:ascii="GHEA Grapalat" w:hAnsi="GHEA Grapalat" w:cs="Sylfaen"/>
              </w:rPr>
            </w:pPr>
            <w:r w:rsidRPr="00B138F3">
              <w:rPr>
                <w:rFonts w:ascii="GHEA Grapalat" w:hAnsi="GHEA Grapalat"/>
              </w:rPr>
              <w:t>/____________________/</w:t>
            </w:r>
          </w:p>
          <w:p w14:paraId="60A3AAD2" w14:textId="77777777" w:rsidR="005E24DA" w:rsidRPr="00B138F3" w:rsidRDefault="005E24DA" w:rsidP="007F31CF">
            <w:pPr>
              <w:widowControl w:val="0"/>
              <w:jc w:val="right"/>
              <w:rPr>
                <w:rFonts w:ascii="GHEA Grapalat" w:hAnsi="GHEA Grapalat" w:cs="Tahoma"/>
              </w:rPr>
            </w:pPr>
          </w:p>
          <w:p w14:paraId="01DD36F9" w14:textId="77777777" w:rsidR="005E24DA" w:rsidRPr="00B138F3" w:rsidRDefault="005E24DA" w:rsidP="007F31CF">
            <w:pPr>
              <w:widowControl w:val="0"/>
              <w:jc w:val="right"/>
              <w:rPr>
                <w:rFonts w:ascii="GHEA Grapalat" w:hAnsi="GHEA Grapalat" w:cs="Sylfaen"/>
              </w:rPr>
            </w:pPr>
            <w:r w:rsidRPr="00B138F3">
              <w:rPr>
                <w:rFonts w:ascii="GHEA Grapalat" w:hAnsi="GHEA Grapalat"/>
              </w:rPr>
              <w:t>/____________________/</w:t>
            </w:r>
          </w:p>
          <w:p w14:paraId="1E92AB87" w14:textId="77777777" w:rsidR="005E24DA" w:rsidRPr="00B138F3" w:rsidRDefault="005E24DA" w:rsidP="007F31CF">
            <w:pPr>
              <w:widowControl w:val="0"/>
              <w:rPr>
                <w:rFonts w:ascii="GHEA Grapalat" w:hAnsi="GHEA Grapalat" w:cs="Sylfaen"/>
              </w:rPr>
            </w:pPr>
          </w:p>
          <w:p w14:paraId="7BCB0EF1" w14:textId="77777777" w:rsidR="005E24DA" w:rsidRPr="00B138F3" w:rsidRDefault="005E24DA" w:rsidP="007F31CF">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5E24DA" w:rsidRPr="00B138F3" w14:paraId="2A599CF2" w14:textId="77777777" w:rsidTr="00963FC1">
        <w:trPr>
          <w:trHeight w:val="2194"/>
        </w:trPr>
        <w:tc>
          <w:tcPr>
            <w:tcW w:w="5616" w:type="dxa"/>
            <w:tcBorders>
              <w:top w:val="single" w:sz="4" w:space="0" w:color="auto"/>
              <w:left w:val="single" w:sz="4" w:space="0" w:color="auto"/>
              <w:right w:val="single" w:sz="4" w:space="0" w:color="auto"/>
            </w:tcBorders>
            <w:noWrap/>
            <w:vAlign w:val="bottom"/>
          </w:tcPr>
          <w:p w14:paraId="5324AF85" w14:textId="77777777" w:rsidR="005E24DA" w:rsidRPr="00B138F3" w:rsidRDefault="005E24DA" w:rsidP="007F31CF">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416E577C" w14:textId="77777777" w:rsidR="005E24DA" w:rsidRPr="00B138F3" w:rsidRDefault="005E24DA" w:rsidP="007F31CF">
            <w:pPr>
              <w:widowControl w:val="0"/>
              <w:rPr>
                <w:rFonts w:ascii="GHEA Grapalat" w:hAnsi="GHEA Grapalat"/>
              </w:rPr>
            </w:pPr>
          </w:p>
          <w:p w14:paraId="411F058A" w14:textId="77777777" w:rsidR="005E24DA" w:rsidRPr="00B138F3" w:rsidRDefault="005E24DA" w:rsidP="007F31CF">
            <w:pPr>
              <w:widowControl w:val="0"/>
              <w:jc w:val="right"/>
              <w:rPr>
                <w:rFonts w:ascii="GHEA Grapalat" w:hAnsi="GHEA Grapalat" w:cs="Tahoma"/>
              </w:rPr>
            </w:pPr>
            <w:r w:rsidRPr="00B138F3">
              <w:rPr>
                <w:rFonts w:ascii="GHEA Grapalat" w:hAnsi="GHEA Grapalat"/>
              </w:rPr>
              <w:t>/____________________/</w:t>
            </w:r>
          </w:p>
          <w:p w14:paraId="5E2462A3" w14:textId="77777777" w:rsidR="005E24DA" w:rsidRPr="00B138F3" w:rsidRDefault="005E24DA" w:rsidP="007F31CF">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34E8E972" w14:textId="77777777" w:rsidR="005E24DA" w:rsidRPr="00B138F3" w:rsidRDefault="005E24DA" w:rsidP="007F31CF">
            <w:pPr>
              <w:widowControl w:val="0"/>
              <w:rPr>
                <w:rFonts w:ascii="GHEA Grapalat" w:hAnsi="GHEA Grapalat" w:cs="Tahoma"/>
              </w:rPr>
            </w:pPr>
          </w:p>
          <w:p w14:paraId="66509945" w14:textId="77777777" w:rsidR="005E24DA" w:rsidRPr="00B138F3" w:rsidRDefault="005E24DA" w:rsidP="007F31CF">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3D14EA9F" w14:textId="77777777" w:rsidR="005E24DA" w:rsidRPr="00B138F3" w:rsidRDefault="005E24DA" w:rsidP="007F31CF">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6679A795" w14:textId="77777777" w:rsidR="005E24DA" w:rsidRPr="00B138F3" w:rsidRDefault="005E24DA" w:rsidP="007F31CF">
            <w:pPr>
              <w:widowControl w:val="0"/>
              <w:rPr>
                <w:rFonts w:ascii="GHEA Grapalat" w:hAnsi="GHEA Grapalat" w:cs="Tahoma"/>
              </w:rPr>
            </w:pPr>
          </w:p>
          <w:p w14:paraId="641EE674" w14:textId="77777777" w:rsidR="005E24DA" w:rsidRPr="00B138F3" w:rsidRDefault="005E24DA" w:rsidP="007F31CF">
            <w:pPr>
              <w:widowControl w:val="0"/>
              <w:jc w:val="right"/>
              <w:rPr>
                <w:rFonts w:ascii="GHEA Grapalat" w:hAnsi="GHEA Grapalat" w:cs="Tahoma"/>
              </w:rPr>
            </w:pPr>
            <w:r w:rsidRPr="00B138F3">
              <w:rPr>
                <w:rFonts w:ascii="GHEA Grapalat" w:hAnsi="GHEA Grapalat"/>
              </w:rPr>
              <w:t>/____________________/</w:t>
            </w:r>
          </w:p>
          <w:p w14:paraId="107BDC7D" w14:textId="77777777" w:rsidR="005E24DA" w:rsidRPr="00B138F3" w:rsidRDefault="005E24DA" w:rsidP="007F31CF">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7AC673E9" w14:textId="77777777" w:rsidR="005E24DA" w:rsidRPr="00B138F3" w:rsidRDefault="005E24DA" w:rsidP="007F31CF">
            <w:pPr>
              <w:widowControl w:val="0"/>
              <w:rPr>
                <w:rFonts w:ascii="GHEA Grapalat" w:hAnsi="GHEA Grapalat" w:cs="Arial"/>
              </w:rPr>
            </w:pPr>
          </w:p>
        </w:tc>
      </w:tr>
      <w:tr w:rsidR="005E24DA" w:rsidRPr="00B138F3" w14:paraId="609845A9" w14:textId="77777777" w:rsidTr="00963FC1">
        <w:trPr>
          <w:trHeight w:val="2194"/>
        </w:trPr>
        <w:tc>
          <w:tcPr>
            <w:tcW w:w="5616" w:type="dxa"/>
            <w:tcBorders>
              <w:top w:val="nil"/>
              <w:left w:val="single" w:sz="4" w:space="0" w:color="auto"/>
              <w:bottom w:val="single" w:sz="4" w:space="0" w:color="auto"/>
              <w:right w:val="single" w:sz="4" w:space="0" w:color="auto"/>
            </w:tcBorders>
            <w:noWrap/>
            <w:vAlign w:val="bottom"/>
          </w:tcPr>
          <w:p w14:paraId="4AE6A796" w14:textId="77777777" w:rsidR="005E24DA" w:rsidRPr="00B138F3" w:rsidRDefault="005E24DA" w:rsidP="007F31CF">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14:paraId="0DB7FDC3" w14:textId="77777777" w:rsidR="005E24DA" w:rsidRPr="00B138F3" w:rsidRDefault="005E24DA" w:rsidP="007F31CF">
            <w:pPr>
              <w:widowControl w:val="0"/>
              <w:rPr>
                <w:rFonts w:ascii="GHEA Grapalat" w:hAnsi="GHEA Grapalat" w:cs="Sylfaen"/>
              </w:rPr>
            </w:pPr>
          </w:p>
          <w:p w14:paraId="668ED444" w14:textId="77777777" w:rsidR="005E24DA" w:rsidRPr="00B138F3" w:rsidRDefault="005E24DA" w:rsidP="007F31CF">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107217E9" w14:textId="77777777" w:rsidR="005E24DA" w:rsidRPr="00B138F3" w:rsidRDefault="005E24DA" w:rsidP="007F31CF">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040C0C02" w14:textId="77777777" w:rsidR="005E24DA" w:rsidRPr="00B138F3" w:rsidRDefault="005E24DA" w:rsidP="007F31CF">
            <w:pPr>
              <w:widowControl w:val="0"/>
              <w:rPr>
                <w:rFonts w:ascii="GHEA Grapalat" w:hAnsi="GHEA Grapalat"/>
              </w:rPr>
            </w:pPr>
          </w:p>
          <w:p w14:paraId="5D354B58" w14:textId="77777777" w:rsidR="005E24DA" w:rsidRPr="00B138F3" w:rsidRDefault="005E24DA" w:rsidP="007F31CF">
            <w:pPr>
              <w:widowControl w:val="0"/>
              <w:jc w:val="right"/>
              <w:rPr>
                <w:rFonts w:ascii="GHEA Grapalat" w:hAnsi="GHEA Grapalat" w:cs="Sylfaen"/>
              </w:rPr>
            </w:pPr>
            <w:r w:rsidRPr="00B138F3">
              <w:rPr>
                <w:rFonts w:ascii="GHEA Grapalat" w:hAnsi="GHEA Grapalat"/>
              </w:rPr>
              <w:t>23.в Дата исполнения: "___" ___ 20___г.</w:t>
            </w:r>
          </w:p>
        </w:tc>
      </w:tr>
    </w:tbl>
    <w:p w14:paraId="4CB5444D" w14:textId="77777777" w:rsidR="005E24DA" w:rsidRPr="00B138F3" w:rsidRDefault="005E24DA" w:rsidP="007F31CF">
      <w:pPr>
        <w:widowControl w:val="0"/>
        <w:jc w:val="center"/>
        <w:rPr>
          <w:rFonts w:ascii="GHEA Grapalat" w:hAnsi="GHEA Grapalat" w:cs="Sylfaen"/>
        </w:rPr>
      </w:pPr>
    </w:p>
    <w:p w14:paraId="610A2AFE" w14:textId="77777777" w:rsidR="005E24DA" w:rsidRPr="00E752B6" w:rsidRDefault="005E24DA" w:rsidP="007F31CF">
      <w:pPr>
        <w:rPr>
          <w:rFonts w:ascii="GHEA Grapalat" w:hAnsi="GHEA Grapalat" w:cs="Sylfaen"/>
        </w:rPr>
      </w:pPr>
    </w:p>
    <w:p w14:paraId="5E203720" w14:textId="77777777" w:rsidR="005E24DA" w:rsidRDefault="005E24DA" w:rsidP="007F31CF">
      <w:pPr>
        <w:rPr>
          <w:rFonts w:ascii="GHEA Grapalat" w:hAnsi="GHEA Grapalat" w:cs="Sylfaen"/>
          <w:lang w:val="hy-AM"/>
        </w:rPr>
      </w:pPr>
    </w:p>
    <w:p w14:paraId="14EFB333" w14:textId="77777777" w:rsidR="005E24DA" w:rsidRDefault="005E24DA" w:rsidP="007F31CF">
      <w:pPr>
        <w:rPr>
          <w:rFonts w:ascii="GHEA Grapalat" w:hAnsi="GHEA Grapalat" w:cs="Sylfaen"/>
          <w:lang w:val="hy-AM"/>
        </w:rPr>
      </w:pPr>
    </w:p>
    <w:p w14:paraId="4ABA6692" w14:textId="77777777" w:rsidR="005E24DA" w:rsidRDefault="005E24DA" w:rsidP="007F31CF">
      <w:pPr>
        <w:rPr>
          <w:rFonts w:ascii="GHEA Grapalat" w:hAnsi="GHEA Grapalat" w:cs="Sylfaen"/>
          <w:lang w:val="hy-AM"/>
        </w:rPr>
      </w:pPr>
    </w:p>
    <w:p w14:paraId="6BFDCDF9" w14:textId="77777777" w:rsidR="005E24DA" w:rsidRDefault="005E24DA" w:rsidP="007F31CF">
      <w:pPr>
        <w:rPr>
          <w:rFonts w:ascii="GHEA Grapalat" w:hAnsi="GHEA Grapalat" w:cs="Sylfaen"/>
          <w:lang w:val="hy-AM"/>
        </w:rPr>
      </w:pPr>
    </w:p>
    <w:p w14:paraId="02D3A89F" w14:textId="77777777" w:rsidR="005E24DA" w:rsidRDefault="005E24DA" w:rsidP="007F31CF">
      <w:pPr>
        <w:rPr>
          <w:rFonts w:ascii="GHEA Grapalat" w:hAnsi="GHEA Grapalat" w:cs="Sylfaen"/>
          <w:lang w:val="hy-AM"/>
        </w:rPr>
      </w:pPr>
    </w:p>
    <w:p w14:paraId="0CF88341" w14:textId="77777777" w:rsidR="005E24DA" w:rsidRDefault="005E24DA" w:rsidP="007F31CF">
      <w:pPr>
        <w:rPr>
          <w:rFonts w:ascii="GHEA Grapalat" w:hAnsi="GHEA Grapalat" w:cs="Sylfaen"/>
          <w:lang w:val="hy-AM"/>
        </w:rPr>
      </w:pPr>
    </w:p>
    <w:p w14:paraId="34CFFD87" w14:textId="77777777" w:rsidR="005E24DA" w:rsidRDefault="005E24DA" w:rsidP="007F31CF">
      <w:pPr>
        <w:rPr>
          <w:rFonts w:ascii="GHEA Grapalat" w:hAnsi="GHEA Grapalat" w:cs="Sylfaen"/>
          <w:lang w:val="hy-AM"/>
        </w:rPr>
      </w:pPr>
    </w:p>
    <w:p w14:paraId="2A3DF542" w14:textId="77777777" w:rsidR="005E24DA" w:rsidRDefault="005E24DA" w:rsidP="007F31CF">
      <w:pPr>
        <w:rPr>
          <w:rFonts w:ascii="GHEA Grapalat" w:hAnsi="GHEA Grapalat" w:cs="Sylfaen"/>
          <w:lang w:val="hy-AM"/>
        </w:rPr>
      </w:pPr>
    </w:p>
    <w:p w14:paraId="25F6ABAC" w14:textId="77777777" w:rsidR="005E24DA" w:rsidRDefault="005E24DA" w:rsidP="007F31CF">
      <w:pPr>
        <w:rPr>
          <w:rFonts w:ascii="GHEA Grapalat" w:hAnsi="GHEA Grapalat" w:cs="Sylfaen"/>
          <w:lang w:val="hy-AM"/>
        </w:rPr>
      </w:pPr>
    </w:p>
    <w:p w14:paraId="0324BAA5" w14:textId="77777777" w:rsidR="005E24DA" w:rsidRDefault="005E24DA" w:rsidP="007F31CF">
      <w:pPr>
        <w:rPr>
          <w:rFonts w:ascii="GHEA Grapalat" w:hAnsi="GHEA Grapalat" w:cs="Sylfaen"/>
          <w:lang w:val="hy-AM"/>
        </w:rPr>
      </w:pPr>
    </w:p>
    <w:p w14:paraId="3318FCE8" w14:textId="77777777" w:rsidR="005E24DA" w:rsidRPr="00B138F3" w:rsidRDefault="005E24DA" w:rsidP="007F31CF">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60AB31E0" w14:textId="77777777" w:rsidR="005E24DA" w:rsidRPr="00B138F3" w:rsidRDefault="005E24DA" w:rsidP="007F31CF">
      <w:pPr>
        <w:rPr>
          <w:rFonts w:ascii="GHEA Grapalat" w:hAnsi="GHEA Grapalat" w:cs="Sylfaen"/>
        </w:rPr>
      </w:pPr>
      <w:r w:rsidRPr="00B138F3">
        <w:rPr>
          <w:rFonts w:ascii="GHEA Grapalat" w:hAnsi="GHEA Grapalat" w:cs="Sylfaen"/>
        </w:rPr>
        <w:br w:type="page"/>
      </w:r>
    </w:p>
    <w:p w14:paraId="22A5528E" w14:textId="77777777" w:rsidR="005E24DA" w:rsidRPr="00B138F3" w:rsidRDefault="005E24DA" w:rsidP="007F31CF">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5E24DA" w:rsidRPr="00B138F3" w14:paraId="584965D3" w14:textId="77777777" w:rsidTr="00963FC1">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5CCA3B"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1C71F8F" w14:textId="77777777" w:rsidR="005E24DA" w:rsidRPr="00B138F3" w:rsidRDefault="005E24DA" w:rsidP="007F31CF">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F12A0E3" w14:textId="77777777" w:rsidR="005E24DA" w:rsidRPr="00B138F3" w:rsidRDefault="005E24DA" w:rsidP="007F31CF">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08B3330F" w14:textId="77777777" w:rsidR="005E24DA" w:rsidRPr="00B138F3" w:rsidRDefault="005E24DA" w:rsidP="007F31CF">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5DBA6D09" w14:textId="77777777" w:rsidR="005E24DA" w:rsidRPr="00B138F3" w:rsidRDefault="005E24DA" w:rsidP="007F31CF">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53F5E103" w14:textId="77777777" w:rsidR="005E24DA" w:rsidRPr="00B138F3" w:rsidRDefault="005E24DA" w:rsidP="007F31CF">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AC61BC4" w14:textId="77777777" w:rsidR="005E24DA" w:rsidRPr="00B138F3" w:rsidRDefault="005E24DA" w:rsidP="007F31CF">
            <w:pPr>
              <w:widowControl w:val="0"/>
              <w:jc w:val="center"/>
              <w:rPr>
                <w:rFonts w:ascii="GHEA Grapalat" w:hAnsi="GHEA Grapalat"/>
                <w:b/>
                <w:sz w:val="18"/>
                <w:szCs w:val="18"/>
              </w:rPr>
            </w:pPr>
            <w:r w:rsidRPr="00B138F3">
              <w:rPr>
                <w:rFonts w:ascii="GHEA Grapalat" w:hAnsi="GHEA Grapalat"/>
                <w:b/>
                <w:sz w:val="18"/>
                <w:szCs w:val="18"/>
              </w:rPr>
              <w:t>Сторона,</w:t>
            </w:r>
          </w:p>
          <w:p w14:paraId="3D23E25B" w14:textId="77777777" w:rsidR="005E24DA" w:rsidRPr="00B138F3" w:rsidRDefault="005E24DA" w:rsidP="007F31CF">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24AF80B9" w14:textId="77777777" w:rsidR="005E24DA" w:rsidRPr="00B138F3" w:rsidRDefault="005E24DA" w:rsidP="007F31CF">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7BE9ED81" w14:textId="77777777" w:rsidR="005E24DA" w:rsidRPr="00B138F3" w:rsidRDefault="005E24DA" w:rsidP="007F31CF">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5E24DA" w:rsidRPr="00B138F3" w14:paraId="03069396" w14:textId="77777777" w:rsidTr="00963FC1">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D42227" w14:textId="77777777" w:rsidR="005E24DA" w:rsidRPr="00B138F3" w:rsidRDefault="005E24DA" w:rsidP="007F31CF">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F2EE51E" w14:textId="77777777" w:rsidR="005E24DA" w:rsidRPr="00B138F3" w:rsidRDefault="005E24DA" w:rsidP="007F31CF">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75189D84" w14:textId="77777777" w:rsidR="005E24DA" w:rsidRPr="00B138F3" w:rsidRDefault="005E24DA" w:rsidP="007F31CF">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C5FC744" w14:textId="77777777" w:rsidR="005E24DA" w:rsidRPr="00B138F3" w:rsidRDefault="005E24DA" w:rsidP="007F31CF">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16C4E5A" w14:textId="77777777" w:rsidR="005E24DA" w:rsidRPr="00B138F3" w:rsidRDefault="005E24DA" w:rsidP="007F31CF">
            <w:pPr>
              <w:widowControl w:val="0"/>
              <w:jc w:val="center"/>
              <w:rPr>
                <w:rFonts w:ascii="GHEA Grapalat" w:hAnsi="GHEA Grapalat"/>
                <w:b/>
                <w:sz w:val="18"/>
                <w:szCs w:val="18"/>
              </w:rPr>
            </w:pPr>
            <w:r w:rsidRPr="00B138F3">
              <w:rPr>
                <w:rFonts w:ascii="GHEA Grapalat" w:hAnsi="GHEA Grapalat"/>
                <w:b/>
                <w:sz w:val="18"/>
                <w:szCs w:val="18"/>
              </w:rPr>
              <w:t>5</w:t>
            </w:r>
          </w:p>
        </w:tc>
      </w:tr>
      <w:tr w:rsidR="005E24DA" w:rsidRPr="00B138F3" w14:paraId="0D5F4C50" w14:textId="77777777" w:rsidTr="00963FC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58A082"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9126BDB"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2C065C1"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0C9BF7"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0C84080"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5E24DA" w:rsidRPr="00B138F3" w14:paraId="496690ED" w14:textId="77777777" w:rsidTr="00963FC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FF5C6D"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2E898064" w14:textId="77777777" w:rsidR="005E24DA" w:rsidRPr="00B138F3" w:rsidRDefault="005E24DA" w:rsidP="007F31CF">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C0F380B"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E5F549"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6FFAB96"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5E24DA" w:rsidRPr="00B138F3" w14:paraId="1C562E42" w14:textId="77777777" w:rsidTr="00963FC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D2C29D"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680FE2A" w14:textId="77777777" w:rsidR="005E24DA" w:rsidRPr="00B138F3" w:rsidRDefault="005E24DA" w:rsidP="007F31CF">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4DA37849"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4A5912"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p w14:paraId="2647C522" w14:textId="77777777" w:rsidR="005E24DA" w:rsidRPr="00B138F3" w:rsidRDefault="005E24DA" w:rsidP="007F31CF">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A6268AB"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5E24DA" w:rsidRPr="00B138F3" w14:paraId="12902A04" w14:textId="77777777" w:rsidTr="00963FC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394E0E"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E742BC6" w14:textId="77777777" w:rsidR="005E24DA" w:rsidRPr="00B138F3" w:rsidRDefault="005E24DA" w:rsidP="007F31CF">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49C05014"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CCE08F"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p w14:paraId="5BCFD139"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E9A5A89"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5E24DA" w:rsidRPr="00B138F3" w14:paraId="4D1C20AA" w14:textId="77777777" w:rsidTr="00963FC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A892AD"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410FCBAB"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16052A47"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33A063"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A9CD173"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5E24DA" w:rsidRPr="00B138F3" w14:paraId="02990489" w14:textId="77777777" w:rsidTr="00963FC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1DE536"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4EF1F15"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48859FE"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F15EA9"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p w14:paraId="1FC936C3"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546A79E"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5E24DA" w:rsidRPr="00B138F3" w14:paraId="520A5A99" w14:textId="77777777" w:rsidTr="00963FC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4FAEB9"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62EEB677"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ADADA1B"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EE26B5"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34FD2FC"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85DD03C"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5E24DA" w:rsidRPr="00B138F3" w14:paraId="3C8B99BB" w14:textId="77777777" w:rsidTr="00963FC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428063"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7C4449E0"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2D31693"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15FD83"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1AB6AF4"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832B662"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5E24DA" w:rsidRPr="00B138F3" w14:paraId="2D3E9B2B" w14:textId="77777777" w:rsidTr="00963FC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957A64"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4B8537E7"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0BE7022"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E0B2AD"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p w14:paraId="2B336706"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E04124A"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5E24DA" w:rsidRPr="00B138F3" w14:paraId="4AF5B13B" w14:textId="77777777" w:rsidTr="00963FC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D384E1"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2E9D97C9"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ED4D102"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633581"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A0898C3"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6D95745"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5E24DA" w:rsidRPr="00B138F3" w14:paraId="143A06D1" w14:textId="77777777" w:rsidTr="00963FC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9D02FE"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7888ACF3"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E5FEEF3"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5E9FBE"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необязательно</w:t>
            </w:r>
          </w:p>
          <w:p w14:paraId="16231019"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A2D3AEA"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5E24DA" w:rsidRPr="00B138F3" w14:paraId="7D71DDFA" w14:textId="77777777" w:rsidTr="00963FC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24314F"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4844BB6"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2595ECE"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96EEEF"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E592875"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5E24DA" w:rsidRPr="00B138F3" w14:paraId="652BC71C" w14:textId="77777777" w:rsidTr="00963FC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5DB8FB"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6A8E4415"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ED6BDBB"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39A28C"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p w14:paraId="211DB931"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C564899"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5E24DA" w:rsidRPr="00B138F3" w14:paraId="787BBCA2" w14:textId="77777777" w:rsidTr="00963FC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82597B"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2AFBB7F"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1AB8BBA0"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029D5A"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p w14:paraId="4B5B5053"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092556B3"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5E24DA" w:rsidRPr="00B138F3" w14:paraId="5633710B" w14:textId="77777777" w:rsidTr="00963FC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00881D"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3572A4B7"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A25D4B4"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5DB729"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E487B74"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DB50FFE"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5E24DA" w:rsidRPr="00B138F3" w14:paraId="7A859C24" w14:textId="77777777" w:rsidTr="00963FC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8490E2"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EB6F86F"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C6574FF"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4616BA"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AE2D156"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5E24DA" w:rsidRPr="00B138F3" w14:paraId="6C392782" w14:textId="77777777" w:rsidTr="00963FC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C4115A"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66DAA8B2"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6D86B05E"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290214"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741A3E4"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5E24DA" w:rsidRPr="00B138F3" w14:paraId="0579661B" w14:textId="77777777" w:rsidTr="00963FC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ADA394"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0B6960A0"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64AC9744"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33EDEF"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p w14:paraId="7F3BC8AE"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338EB9C4"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5E24DA" w:rsidRPr="00B138F3" w14:paraId="61DFC982" w14:textId="77777777" w:rsidTr="00963FC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4EBB61" w14:textId="77777777" w:rsidR="005E24DA" w:rsidRPr="00B138F3" w:rsidDel="0010680B" w:rsidRDefault="005E24DA" w:rsidP="007F31CF">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70773A19"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8FCC453"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0465B8" w14:textId="77777777" w:rsidR="005E24DA" w:rsidRPr="00B138F3" w:rsidRDefault="005E24DA" w:rsidP="007F31CF">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37BEF4D9" w14:textId="77777777" w:rsidR="005E24DA" w:rsidRPr="00B138F3" w:rsidRDefault="005E24DA" w:rsidP="007F31CF">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33C3FABB"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0769FDE"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5E24DA" w:rsidRPr="00B138F3" w14:paraId="04D5A45F" w14:textId="77777777" w:rsidTr="00963FC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427377"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4D548F78"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010D65F"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FCC3F1"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BF5CEB0"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 xml:space="preserve">заполняется количество страниц прилагаемых к Требованию документов, которые должны быть </w:t>
            </w:r>
            <w:r w:rsidRPr="00B138F3">
              <w:rPr>
                <w:rFonts w:ascii="GHEA Grapalat" w:hAnsi="GHEA Grapalat"/>
                <w:sz w:val="18"/>
                <w:szCs w:val="18"/>
              </w:rPr>
              <w:lastRenderedPageBreak/>
              <w:t>предоставлены плательщику (банку плательщика)</w:t>
            </w:r>
          </w:p>
          <w:p w14:paraId="0007237D"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2CE914F4"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5E24DA" w:rsidRPr="00B138F3" w14:paraId="43D672F8" w14:textId="77777777" w:rsidTr="00963FC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0F7574"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5319ABAC"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1ADBB8BB"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4AB034"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p w14:paraId="1E56A5AA"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D1E3E73"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0C4EBDDD"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5E24DA" w:rsidRPr="00B138F3" w14:paraId="5911FC72" w14:textId="77777777" w:rsidTr="00963FC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0569F7"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0BBEE25B"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4FE6452"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5B7E86"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3711A143"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3A64653A" w14:textId="77777777" w:rsidR="005E24DA" w:rsidRPr="00B138F3" w:rsidRDefault="005E24DA" w:rsidP="007F31CF">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88C2C66"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74902615"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5E24DA" w:rsidRPr="00B138F3" w14:paraId="685EF736" w14:textId="77777777" w:rsidTr="00963FC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0E9555"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24839148"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66941DC"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10726E"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6502DA2C"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3978BFB3"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5E24DA" w:rsidRPr="00B138F3" w14:paraId="64A292ED" w14:textId="77777777" w:rsidTr="00963FC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3ED3DF"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B52D226"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354E839"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5DCC9D"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687F912D"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0F16C01"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48C9111E"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5E24DA" w:rsidRPr="00B138F3" w14:paraId="10384A02" w14:textId="77777777" w:rsidTr="00963FC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EB6A09"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14FB03E"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928ED41"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2288F8"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p w14:paraId="01ED47F9"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6EEBF94" w14:textId="77777777" w:rsidR="005E24DA" w:rsidRPr="00B138F3" w:rsidRDefault="005E24DA" w:rsidP="007F31CF">
            <w:pPr>
              <w:widowControl w:val="0"/>
              <w:jc w:val="center"/>
              <w:rPr>
                <w:rFonts w:ascii="GHEA Grapalat" w:hAnsi="GHEA Grapalat"/>
                <w:sz w:val="18"/>
                <w:szCs w:val="18"/>
              </w:rPr>
            </w:pPr>
          </w:p>
        </w:tc>
      </w:tr>
      <w:tr w:rsidR="005E24DA" w:rsidRPr="00B138F3" w14:paraId="55AC06EE" w14:textId="77777777" w:rsidTr="00963FC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7BF840"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0EF8882"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054C202"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A3BE50"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p w14:paraId="5AC8D901"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639E250" w14:textId="77777777" w:rsidR="005E24DA" w:rsidRPr="00B138F3" w:rsidRDefault="005E24DA" w:rsidP="007F31CF">
            <w:pPr>
              <w:widowControl w:val="0"/>
              <w:jc w:val="center"/>
              <w:rPr>
                <w:rFonts w:ascii="GHEA Grapalat" w:hAnsi="GHEA Grapalat"/>
                <w:sz w:val="18"/>
                <w:szCs w:val="18"/>
              </w:rPr>
            </w:pPr>
          </w:p>
        </w:tc>
      </w:tr>
      <w:tr w:rsidR="005E24DA" w:rsidRPr="00B138F3" w14:paraId="20EDE974" w14:textId="77777777" w:rsidTr="00963FC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92B991"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EE5D919"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2C683BB"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B842ED"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p w14:paraId="7BEC3518"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FBDD700" w14:textId="77777777" w:rsidR="005E24DA" w:rsidRPr="00B138F3" w:rsidRDefault="005E24DA" w:rsidP="007F31CF">
            <w:pPr>
              <w:widowControl w:val="0"/>
              <w:jc w:val="center"/>
              <w:rPr>
                <w:rFonts w:ascii="GHEA Grapalat" w:hAnsi="GHEA Grapalat"/>
                <w:sz w:val="18"/>
                <w:szCs w:val="18"/>
              </w:rPr>
            </w:pPr>
          </w:p>
        </w:tc>
      </w:tr>
      <w:tr w:rsidR="005E24DA" w:rsidRPr="00B138F3" w14:paraId="453AAF79" w14:textId="77777777" w:rsidTr="00963FC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21C16F"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406A54D"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E005CFA"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FBD322"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необязательно</w:t>
            </w:r>
          </w:p>
          <w:p w14:paraId="1DDFCA45"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14:paraId="2D5F89EA" w14:textId="77777777" w:rsidR="005E24DA" w:rsidRPr="00B138F3" w:rsidRDefault="005E24DA" w:rsidP="007F31CF">
            <w:pPr>
              <w:widowControl w:val="0"/>
              <w:jc w:val="center"/>
              <w:rPr>
                <w:rFonts w:ascii="GHEA Grapalat" w:hAnsi="GHEA Grapalat"/>
                <w:sz w:val="18"/>
                <w:szCs w:val="18"/>
              </w:rPr>
            </w:pPr>
          </w:p>
        </w:tc>
      </w:tr>
      <w:tr w:rsidR="005E24DA" w:rsidRPr="00B138F3" w14:paraId="5A363097" w14:textId="77777777" w:rsidTr="00963FC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6A8A26"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4D42C1CD"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511A1D4"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79F903"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252CE5E"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DC3C3A9" w14:textId="77777777" w:rsidR="005E24DA" w:rsidRPr="00B138F3" w:rsidRDefault="005E24DA" w:rsidP="007F31CF">
            <w:pPr>
              <w:widowControl w:val="0"/>
              <w:jc w:val="center"/>
              <w:rPr>
                <w:rFonts w:ascii="GHEA Grapalat" w:hAnsi="GHEA Grapalat"/>
                <w:sz w:val="18"/>
                <w:szCs w:val="18"/>
              </w:rPr>
            </w:pPr>
          </w:p>
        </w:tc>
      </w:tr>
      <w:tr w:rsidR="005E24DA" w:rsidRPr="00B138F3" w14:paraId="42435BB3" w14:textId="77777777" w:rsidTr="00963FC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F2F6FB"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62F9EB20"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28BE12DA"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E60213"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8EA5450" w14:textId="77777777" w:rsidR="005E24DA" w:rsidRPr="00B138F3" w:rsidRDefault="005E24DA" w:rsidP="007F31C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0B170DB" w14:textId="77777777" w:rsidR="005E24DA" w:rsidRPr="00B138F3" w:rsidRDefault="005E24DA" w:rsidP="007F31CF">
            <w:pPr>
              <w:widowControl w:val="0"/>
              <w:jc w:val="center"/>
              <w:rPr>
                <w:rFonts w:ascii="GHEA Grapalat" w:hAnsi="GHEA Grapalat"/>
                <w:sz w:val="18"/>
                <w:szCs w:val="18"/>
              </w:rPr>
            </w:pPr>
          </w:p>
        </w:tc>
      </w:tr>
    </w:tbl>
    <w:p w14:paraId="2D21A936" w14:textId="77777777" w:rsidR="005E24DA" w:rsidRPr="00B138F3" w:rsidRDefault="005E24DA" w:rsidP="007F31CF">
      <w:pPr>
        <w:widowControl w:val="0"/>
        <w:ind w:left="567" w:right="565"/>
        <w:jc w:val="center"/>
        <w:rPr>
          <w:rFonts w:ascii="GHEA Grapalat" w:hAnsi="GHEA Grapalat"/>
          <w:b/>
        </w:rPr>
      </w:pPr>
    </w:p>
    <w:p w14:paraId="7F654585" w14:textId="77777777" w:rsidR="005E24DA" w:rsidRDefault="005E24DA" w:rsidP="007F31CF">
      <w:pPr>
        <w:rPr>
          <w:rFonts w:ascii="GHEA Grapalat" w:hAnsi="GHEA Grapalat"/>
          <w:b/>
        </w:rPr>
      </w:pPr>
      <w:r>
        <w:rPr>
          <w:rFonts w:ascii="GHEA Grapalat" w:hAnsi="GHEA Grapalat"/>
          <w:b/>
        </w:rPr>
        <w:br w:type="page"/>
      </w:r>
    </w:p>
    <w:p w14:paraId="1779868B" w14:textId="77777777" w:rsidR="005E24DA" w:rsidRDefault="005E24DA" w:rsidP="007F31CF">
      <w:pPr>
        <w:rPr>
          <w:rFonts w:ascii="GHEA Grapalat" w:hAnsi="GHEA Grapalat"/>
          <w:b/>
        </w:rPr>
      </w:pPr>
    </w:p>
    <w:p w14:paraId="2C2B2FAE" w14:textId="77777777" w:rsidR="005E24DA" w:rsidRPr="006F1605" w:rsidRDefault="005E24DA" w:rsidP="007F31CF">
      <w:pPr>
        <w:pStyle w:val="norm"/>
        <w:widowControl w:val="0"/>
        <w:spacing w:line="240" w:lineRule="auto"/>
        <w:ind w:firstLine="284"/>
        <w:jc w:val="right"/>
        <w:rPr>
          <w:rFonts w:ascii="GHEA Grapalat" w:hAnsi="GHEA Grapalat" w:cs="Sylfaen"/>
          <w:b/>
          <w:sz w:val="24"/>
          <w:szCs w:val="24"/>
        </w:rPr>
      </w:pPr>
      <w:r w:rsidRPr="00AD29CE">
        <w:rPr>
          <w:rFonts w:ascii="GHEA Grapalat" w:hAnsi="GHEA Grapalat"/>
          <w:b/>
          <w:sz w:val="24"/>
          <w:szCs w:val="24"/>
        </w:rPr>
        <w:t xml:space="preserve">Приложение № </w:t>
      </w:r>
      <w:r w:rsidRPr="006F1605">
        <w:rPr>
          <w:rFonts w:ascii="GHEA Grapalat" w:hAnsi="GHEA Grapalat"/>
          <w:b/>
          <w:sz w:val="24"/>
          <w:szCs w:val="24"/>
        </w:rPr>
        <w:t>6</w:t>
      </w:r>
    </w:p>
    <w:p w14:paraId="0FD0EDFF" w14:textId="0A81FE03" w:rsidR="005E24DA" w:rsidRPr="00C95D0C" w:rsidRDefault="005E24DA" w:rsidP="007F31CF">
      <w:pPr>
        <w:pStyle w:val="BodyTextIndent3"/>
        <w:widowControl w:val="0"/>
        <w:spacing w:line="240" w:lineRule="auto"/>
        <w:jc w:val="right"/>
        <w:rPr>
          <w:rFonts w:ascii="GHEA Grapalat" w:hAnsi="GHEA Grapalat" w:cs="Sylfaen"/>
          <w:b/>
          <w:sz w:val="24"/>
          <w:szCs w:val="24"/>
        </w:rPr>
      </w:pPr>
      <w:r w:rsidRPr="00AD29CE">
        <w:rPr>
          <w:rFonts w:ascii="GHEA Grapalat" w:hAnsi="GHEA Grapalat"/>
          <w:b/>
          <w:sz w:val="24"/>
          <w:szCs w:val="24"/>
        </w:rPr>
        <w:t>к Приглашению на открытый конкурс</w:t>
      </w:r>
      <w:r w:rsidRPr="00C95D0C">
        <w:rPr>
          <w:rFonts w:ascii="GHEA Grapalat" w:hAnsi="GHEA Grapalat" w:cs="Sylfaen"/>
          <w:b/>
          <w:sz w:val="24"/>
          <w:szCs w:val="24"/>
        </w:rPr>
        <w:br/>
      </w:r>
      <w:r>
        <w:rPr>
          <w:rFonts w:ascii="GHEA Grapalat" w:hAnsi="GHEA Grapalat"/>
          <w:b/>
          <w:sz w:val="24"/>
          <w:szCs w:val="24"/>
        </w:rPr>
        <w:t>под кодом "</w:t>
      </w:r>
      <w:r w:rsidR="003C3018">
        <w:rPr>
          <w:rFonts w:ascii="GHEA Grapalat" w:hAnsi="GHEA Grapalat"/>
          <w:b/>
          <w:sz w:val="24"/>
          <w:szCs w:val="24"/>
        </w:rPr>
        <w:t>EQ-BMTsDzB-26/2</w:t>
      </w:r>
      <w:r>
        <w:rPr>
          <w:rFonts w:ascii="GHEA Grapalat" w:hAnsi="GHEA Grapalat"/>
          <w:b/>
          <w:sz w:val="24"/>
          <w:szCs w:val="24"/>
        </w:rPr>
        <w:t>"</w:t>
      </w:r>
      <w:r>
        <w:rPr>
          <w:rStyle w:val="FootnoteReference"/>
          <w:rFonts w:ascii="GHEA Grapalat" w:hAnsi="GHEA Grapalat"/>
          <w:b/>
          <w:sz w:val="24"/>
          <w:szCs w:val="24"/>
        </w:rPr>
        <w:footnoteReference w:customMarkFollows="1" w:id="22"/>
        <w:t>*</w:t>
      </w:r>
    </w:p>
    <w:p w14:paraId="5D470390" w14:textId="77777777" w:rsidR="005E24DA" w:rsidRPr="00AD29CE" w:rsidRDefault="005E24DA" w:rsidP="007F31CF">
      <w:pPr>
        <w:widowControl w:val="0"/>
        <w:jc w:val="right"/>
        <w:rPr>
          <w:rFonts w:ascii="GHEA Grapalat" w:hAnsi="GHEA Grapalat"/>
          <w:i/>
        </w:rPr>
      </w:pPr>
    </w:p>
    <w:p w14:paraId="0860806F" w14:textId="24AE29A3" w:rsidR="005E24DA" w:rsidRPr="00936B04" w:rsidRDefault="005E24DA" w:rsidP="007F31CF">
      <w:pPr>
        <w:widowControl w:val="0"/>
        <w:ind w:firstLine="142"/>
        <w:jc w:val="center"/>
        <w:rPr>
          <w:rFonts w:ascii="GHEA Grapalat" w:hAnsi="GHEA Grapalat" w:cs="Times Armenian"/>
          <w:b/>
        </w:rPr>
      </w:pPr>
      <w:r w:rsidRPr="00936B04">
        <w:rPr>
          <w:rFonts w:ascii="GHEA Grapalat" w:hAnsi="GHEA Grapalat"/>
          <w:b/>
        </w:rPr>
        <w:t xml:space="preserve">ДОГОВОР ЗАКУПКИ НА ПРЕДОСТАВЛЕНИЕ </w:t>
      </w:r>
      <w:r w:rsidR="003E029D">
        <w:rPr>
          <w:rFonts w:ascii="GHEA Grapalat" w:hAnsi="GHEA Grapalat"/>
          <w:b/>
        </w:rPr>
        <w:t xml:space="preserve">УСЛУГ </w:t>
      </w:r>
      <w:r w:rsidRPr="00936B04">
        <w:rPr>
          <w:rFonts w:ascii="GHEA Grapalat" w:hAnsi="GHEA Grapalat"/>
          <w:b/>
        </w:rPr>
        <w:t xml:space="preserve"> </w:t>
      </w:r>
    </w:p>
    <w:p w14:paraId="792BE2FC" w14:textId="77777777" w:rsidR="005E24DA" w:rsidRPr="00593735" w:rsidRDefault="005E24DA" w:rsidP="007F31CF">
      <w:pPr>
        <w:widowControl w:val="0"/>
        <w:jc w:val="center"/>
        <w:rPr>
          <w:rFonts w:ascii="GHEA Grapalat" w:hAnsi="GHEA Grapalat"/>
          <w:b/>
        </w:rPr>
      </w:pPr>
      <w:r w:rsidRPr="00936B04">
        <w:rPr>
          <w:rFonts w:ascii="GHEA Grapalat" w:hAnsi="GHEA Grapalat"/>
          <w:b/>
        </w:rPr>
        <w:t>№ ___________________</w:t>
      </w:r>
    </w:p>
    <w:p w14:paraId="23AFD463" w14:textId="77777777" w:rsidR="005E24DA" w:rsidRPr="00D04EA3" w:rsidDel="00DE24EF" w:rsidRDefault="005E24DA" w:rsidP="007F31CF">
      <w:pPr>
        <w:widowControl w:val="0"/>
        <w:jc w:val="center"/>
        <w:rPr>
          <w:del w:id="30"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9"/>
        <w:gridCol w:w="4542"/>
      </w:tblGrid>
      <w:tr w:rsidR="005E24DA" w14:paraId="73643AC8" w14:textId="77777777" w:rsidTr="00963FC1">
        <w:tc>
          <w:tcPr>
            <w:tcW w:w="4643" w:type="dxa"/>
          </w:tcPr>
          <w:p w14:paraId="2B7390BD" w14:textId="77777777" w:rsidR="005E24DA" w:rsidRPr="00D04EA3" w:rsidRDefault="005E24DA" w:rsidP="007F31CF">
            <w:pPr>
              <w:widowControl w:val="0"/>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0B847409" w14:textId="77777777" w:rsidR="005E24DA" w:rsidRPr="00D04EA3" w:rsidRDefault="005E24DA" w:rsidP="007F31CF">
            <w:pPr>
              <w:widowControl w:val="0"/>
              <w:tabs>
                <w:tab w:val="left" w:pos="1701"/>
                <w:tab w:val="left" w:pos="2552"/>
                <w:tab w:val="left" w:pos="8865"/>
              </w:tabs>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67300FBA" w14:textId="77777777" w:rsidR="005E24DA" w:rsidRPr="00AD29CE" w:rsidRDefault="005E24DA" w:rsidP="007F31CF">
      <w:pPr>
        <w:widowControl w:val="0"/>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39D84330" w14:textId="77777777" w:rsidR="005E24DA" w:rsidRPr="00AD29CE" w:rsidDel="00DE24EF" w:rsidRDefault="005E24DA" w:rsidP="007F31CF">
      <w:pPr>
        <w:widowControl w:val="0"/>
        <w:jc w:val="both"/>
        <w:rPr>
          <w:del w:id="31" w:author="Vardan" w:date="2022-03-24T23:12:00Z"/>
          <w:rFonts w:ascii="GHEA Grapalat" w:hAnsi="GHEA Grapalat"/>
          <w:i/>
        </w:rPr>
      </w:pPr>
    </w:p>
    <w:p w14:paraId="38966281" w14:textId="77777777" w:rsidR="005E24DA" w:rsidRPr="00D04EA3" w:rsidRDefault="005E24DA" w:rsidP="007F31CF">
      <w:pPr>
        <w:jc w:val="center"/>
        <w:rPr>
          <w:rFonts w:ascii="GHEA Grapalat" w:hAnsi="GHEA Grapalat"/>
          <w:b/>
        </w:rPr>
      </w:pPr>
      <w:r w:rsidRPr="00D04EA3">
        <w:rPr>
          <w:rFonts w:ascii="GHEA Grapalat" w:hAnsi="GHEA Grapalat"/>
          <w:b/>
        </w:rPr>
        <w:t>1. ПРЕДМЕТ ДОГОВОРА</w:t>
      </w:r>
    </w:p>
    <w:p w14:paraId="7C4DAF13" w14:textId="43F19D82" w:rsidR="005E24DA" w:rsidRPr="00AD29CE" w:rsidRDefault="005E24DA" w:rsidP="007F31CF">
      <w:pPr>
        <w:widowControl w:val="0"/>
        <w:tabs>
          <w:tab w:val="left" w:pos="1134"/>
        </w:tabs>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Заказчик поручает, а Исполнитель принимает обязательство по предоставлению</w:t>
      </w:r>
      <w:r w:rsidR="007D6E39">
        <w:rPr>
          <w:rFonts w:ascii="GHEA Grapalat" w:hAnsi="GHEA Grapalat"/>
        </w:rPr>
        <w:t xml:space="preserve"> услуг</w:t>
      </w:r>
      <w:r w:rsidRPr="00AD29CE">
        <w:rPr>
          <w:rFonts w:ascii="GHEA Grapalat" w:hAnsi="GHEA Grapalat"/>
        </w:rPr>
        <w:t xml:space="preserve"> </w:t>
      </w:r>
      <w:r w:rsidR="007D6E39" w:rsidRPr="000D1868">
        <w:rPr>
          <w:rFonts w:ascii="GHEA Grapalat" w:hAnsi="GHEA Grapalat"/>
          <w:color w:val="FF0000"/>
        </w:rPr>
        <w:t>по проведению дорожных разметок в городе Ереван</w:t>
      </w:r>
      <w:r w:rsidRPr="00AD29CE">
        <w:rPr>
          <w:rFonts w:ascii="GHEA Grapalat" w:hAnsi="GHEA Grapalat"/>
        </w:rPr>
        <w:t xml:space="preserve">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4B425F4B" w14:textId="77777777" w:rsidR="005E24DA" w:rsidRPr="003F3FE8" w:rsidRDefault="005E24DA" w:rsidP="007F31CF">
      <w:pPr>
        <w:widowControl w:val="0"/>
        <w:tabs>
          <w:tab w:val="left" w:pos="1134"/>
        </w:tabs>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Pr="008B7378">
        <w:rPr>
          <w:rFonts w:ascii="GHEA Grapalat" w:hAnsi="GHEA Grapalat"/>
        </w:rPr>
        <w:t>.</w:t>
      </w:r>
      <w:r w:rsidRPr="008B7378">
        <w:rPr>
          <w:rFonts w:ascii="GHEA Grapalat" w:hAnsi="GHEA Grapalat"/>
          <w:vertAlign w:val="superscript"/>
        </w:rPr>
        <w:t>16.1</w:t>
      </w:r>
    </w:p>
    <w:p w14:paraId="4C4E8F98" w14:textId="77777777" w:rsidR="005E24DA" w:rsidRDefault="005E24DA" w:rsidP="007F31CF">
      <w:pPr>
        <w:rPr>
          <w:rFonts w:ascii="GHEA Grapalat" w:hAnsi="GHEA Grapalat" w:cs="Sylfaen"/>
        </w:rPr>
      </w:pPr>
    </w:p>
    <w:p w14:paraId="7CE7A1C4" w14:textId="77777777" w:rsidR="005E24DA" w:rsidRPr="00AD29CE" w:rsidRDefault="005E24DA" w:rsidP="007F31CF">
      <w:pPr>
        <w:widowControl w:val="0"/>
        <w:jc w:val="center"/>
        <w:rPr>
          <w:rFonts w:ascii="GHEA Grapalat" w:hAnsi="GHEA Grapalat" w:cs="Sylfaen"/>
          <w:b/>
          <w:smallCaps/>
        </w:rPr>
      </w:pPr>
      <w:r w:rsidRPr="00AD29CE">
        <w:rPr>
          <w:rFonts w:ascii="GHEA Grapalat" w:hAnsi="GHEA Grapalat"/>
          <w:b/>
          <w:smallCaps/>
        </w:rPr>
        <w:t>2. ПРАВА И ОБЯЗАННОСТИ СТОРОН</w:t>
      </w:r>
    </w:p>
    <w:p w14:paraId="5D35DD74" w14:textId="77777777" w:rsidR="005E24DA" w:rsidRPr="00AD29CE" w:rsidRDefault="005E24DA" w:rsidP="007F31CF">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767D91B7" w14:textId="77777777" w:rsidR="005E24DA" w:rsidRPr="008B7378" w:rsidRDefault="005E24DA" w:rsidP="007F31CF">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 xml:space="preserve">В любое время проверять ход и качество предоставляемой </w:t>
      </w:r>
    </w:p>
    <w:p w14:paraId="4A4C0CDF" w14:textId="77777777" w:rsidR="005E24DA" w:rsidRPr="00AD29CE" w:rsidRDefault="005E24DA" w:rsidP="007F31CF">
      <w:pPr>
        <w:rPr>
          <w:rFonts w:ascii="GHEA Grapalat" w:hAnsi="GHEA Grapalat" w:cs="Sylfaen"/>
        </w:rPr>
      </w:pPr>
      <w:r w:rsidRPr="00AD29CE">
        <w:rPr>
          <w:rFonts w:ascii="GHEA Grapalat" w:hAnsi="GHEA Grapalat"/>
        </w:rPr>
        <w:t>Исполнителем услуги, без вмешательства в деятельность Исполнителя.</w:t>
      </w:r>
    </w:p>
    <w:p w14:paraId="6296965C" w14:textId="77777777" w:rsidR="005E24DA" w:rsidRPr="00AD29CE" w:rsidRDefault="005E24DA" w:rsidP="007F31CF">
      <w:pPr>
        <w:widowControl w:val="0"/>
        <w:tabs>
          <w:tab w:val="left" w:pos="1276"/>
        </w:tabs>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46132EF9" w14:textId="77777777" w:rsidR="005E24DA" w:rsidRPr="00A115B0" w:rsidRDefault="005E24DA" w:rsidP="007F31CF">
      <w:pPr>
        <w:widowControl w:val="0"/>
        <w:tabs>
          <w:tab w:val="left" w:pos="1134"/>
        </w:tabs>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Pr="004B7F02">
        <w:rPr>
          <w:rFonts w:ascii="GHEA Grapalat" w:hAnsi="GHEA Grapalat"/>
          <w:vertAlign w:val="superscript"/>
        </w:rPr>
        <w:t>16.2</w:t>
      </w:r>
    </w:p>
    <w:p w14:paraId="68FDE158" w14:textId="77777777" w:rsidR="005E24DA" w:rsidRPr="00BC61E7" w:rsidRDefault="005E24DA" w:rsidP="007F31CF">
      <w:pPr>
        <w:widowControl w:val="0"/>
        <w:tabs>
          <w:tab w:val="left" w:pos="1080"/>
          <w:tab w:val="left" w:pos="1134"/>
        </w:tabs>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6EBAD378" w14:textId="77777777" w:rsidR="005E24DA" w:rsidRPr="00AD29CE" w:rsidRDefault="005E24DA" w:rsidP="007F31CF">
      <w:pPr>
        <w:widowControl w:val="0"/>
        <w:tabs>
          <w:tab w:val="left" w:pos="1276"/>
        </w:tabs>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04F8F05" w14:textId="77777777" w:rsidR="005E24DA" w:rsidRPr="00AD29CE" w:rsidRDefault="005E24DA" w:rsidP="007F31CF">
      <w:pPr>
        <w:widowControl w:val="0"/>
        <w:tabs>
          <w:tab w:val="left" w:pos="1134"/>
        </w:tabs>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572E5FFF" w14:textId="77777777" w:rsidR="005E24DA" w:rsidRPr="00AD29CE" w:rsidRDefault="005E24DA" w:rsidP="007F31CF">
      <w:pPr>
        <w:widowControl w:val="0"/>
        <w:tabs>
          <w:tab w:val="left" w:pos="1134"/>
        </w:tabs>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2925A7C8" w14:textId="77777777" w:rsidR="005E24DA" w:rsidRPr="00AD29CE" w:rsidRDefault="005E24DA" w:rsidP="007F31CF">
      <w:pPr>
        <w:widowControl w:val="0"/>
        <w:tabs>
          <w:tab w:val="left" w:pos="1134"/>
        </w:tabs>
        <w:ind w:firstLine="567"/>
        <w:jc w:val="both"/>
        <w:rPr>
          <w:rFonts w:ascii="GHEA Grapalat" w:hAnsi="GHEA Grapalat" w:cs="Sylfaen"/>
          <w:b/>
        </w:rPr>
      </w:pPr>
      <w:r w:rsidRPr="00AD29CE">
        <w:rPr>
          <w:rFonts w:ascii="GHEA Grapalat" w:hAnsi="GHEA Grapalat"/>
          <w:b/>
        </w:rPr>
        <w:lastRenderedPageBreak/>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24A27DF2" w14:textId="77777777" w:rsidR="005E24DA" w:rsidRPr="00AD29CE" w:rsidRDefault="005E24DA" w:rsidP="007F31CF">
      <w:pPr>
        <w:widowControl w:val="0"/>
        <w:tabs>
          <w:tab w:val="left" w:pos="1276"/>
        </w:tabs>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8C68209" w14:textId="77777777" w:rsidR="005E24DA" w:rsidRPr="00AD29CE" w:rsidRDefault="005E24DA" w:rsidP="007F31CF">
      <w:pPr>
        <w:widowControl w:val="0"/>
        <w:tabs>
          <w:tab w:val="left" w:pos="1276"/>
        </w:tabs>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w:t>
      </w:r>
      <w:r w:rsidRPr="005E3152">
        <w:rPr>
          <w:rFonts w:ascii="GHEA Grapalat" w:hAnsi="GHEA Grapalat"/>
        </w:rPr>
        <w:t xml:space="preserve"> </w:t>
      </w:r>
      <w:r w:rsidRPr="004B7F02">
        <w:rPr>
          <w:rFonts w:ascii="GHEA Grapalat" w:hAnsi="GHEA Grapalat"/>
        </w:rPr>
        <w:t>за должным образом оказанные услуги</w:t>
      </w:r>
      <w:r w:rsidRPr="00AD29CE">
        <w:rPr>
          <w:rFonts w:ascii="GHEA Grapalat" w:hAnsi="GHEA Grapalat"/>
        </w:rPr>
        <w:t>, а в случае нарушения срока — также предусмотренную пунктом 5.5 договора пеню.</w:t>
      </w:r>
    </w:p>
    <w:p w14:paraId="427753EF" w14:textId="77777777" w:rsidR="005E24DA" w:rsidRPr="004B7F02" w:rsidRDefault="005E24DA" w:rsidP="007F31CF">
      <w:pPr>
        <w:rPr>
          <w:rFonts w:ascii="GHEA Grapalat" w:hAnsi="GHEA Grapalat"/>
          <w:b/>
        </w:rPr>
      </w:pPr>
      <w:r w:rsidRPr="004B7F02">
        <w:rPr>
          <w:rFonts w:ascii="GHEA Grapalat" w:hAnsi="GHEA Grapalat"/>
          <w:b/>
        </w:rPr>
        <w:t>-----------------------------------</w:t>
      </w:r>
    </w:p>
    <w:p w14:paraId="76DBC84B" w14:textId="77777777" w:rsidR="005E24DA" w:rsidRPr="004B7F02" w:rsidRDefault="005E24DA" w:rsidP="007F31CF">
      <w:pPr>
        <w:jc w:val="both"/>
        <w:rPr>
          <w:rFonts w:ascii="GHEA Grapalat" w:hAnsi="GHEA Grapalat"/>
          <w:b/>
          <w:sz w:val="18"/>
          <w:szCs w:val="18"/>
          <w:vertAlign w:val="superscript"/>
        </w:rPr>
      </w:pPr>
      <w:r w:rsidRPr="004B7F02">
        <w:rPr>
          <w:rFonts w:ascii="GHEA Grapalat" w:hAnsi="GHEA Grapalat"/>
          <w:b/>
          <w:sz w:val="18"/>
          <w:szCs w:val="18"/>
          <w:vertAlign w:val="superscript"/>
        </w:rPr>
        <w:t>16.2</w:t>
      </w:r>
      <w:r w:rsidRPr="004B7F02">
        <w:rPr>
          <w:rFonts w:ascii="GHEA Grapalat" w:hAnsi="GHEA Grapalat"/>
          <w:b/>
          <w:sz w:val="18"/>
          <w:szCs w:val="18"/>
        </w:rPr>
        <w:t xml:space="preserve"> </w:t>
      </w:r>
      <w:r w:rsidRPr="004B7F02">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4B7F02">
        <w:rPr>
          <w:rFonts w:ascii="GHEA Grapalat" w:hAnsi="GHEA Grapalat"/>
          <w:i/>
          <w:sz w:val="18"/>
          <w:szCs w:val="18"/>
          <w:vertAlign w:val="superscript"/>
        </w:rPr>
        <w:br w:type="page"/>
      </w:r>
    </w:p>
    <w:p w14:paraId="689FE898" w14:textId="77777777" w:rsidR="005E24DA" w:rsidRPr="00AD29CE" w:rsidRDefault="005E24DA" w:rsidP="007F31CF">
      <w:pPr>
        <w:widowControl w:val="0"/>
        <w:tabs>
          <w:tab w:val="left" w:pos="1134"/>
        </w:tabs>
        <w:ind w:firstLine="567"/>
        <w:jc w:val="both"/>
        <w:rPr>
          <w:rFonts w:ascii="GHEA Grapalat" w:hAnsi="GHEA Grapalat" w:cs="Sylfaen"/>
          <w:b/>
        </w:rPr>
      </w:pPr>
      <w:r w:rsidRPr="00AD29CE">
        <w:rPr>
          <w:rFonts w:ascii="GHEA Grapalat" w:hAnsi="GHEA Grapalat"/>
          <w:b/>
        </w:rPr>
        <w:lastRenderedPageBreak/>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59AAF917" w14:textId="77777777" w:rsidR="005E24DA" w:rsidRPr="00AD29CE" w:rsidRDefault="005E24DA" w:rsidP="007F31CF">
      <w:pPr>
        <w:widowControl w:val="0"/>
        <w:tabs>
          <w:tab w:val="left" w:pos="1276"/>
        </w:tabs>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 xml:space="preserve">Требовать от Заказчика подлежащие уплате ему </w:t>
      </w:r>
      <w:r w:rsidRPr="00675436">
        <w:rPr>
          <w:rFonts w:ascii="GHEA Grapalat" w:hAnsi="GHEA Grapalat"/>
        </w:rPr>
        <w:t>суммы за должным образом оказанные услуги, а в случае нарушения Заказчиком срока уплаты, указанного в пункте 4.2 договора — также предусмотренную пунктом 5</w:t>
      </w:r>
      <w:r w:rsidRPr="00AD29CE">
        <w:rPr>
          <w:rFonts w:ascii="GHEA Grapalat" w:hAnsi="GHEA Grapalat"/>
        </w:rPr>
        <w:t>.5 договора пеню.</w:t>
      </w:r>
    </w:p>
    <w:p w14:paraId="0F22DA73" w14:textId="77777777" w:rsidR="005E24DA" w:rsidRPr="00AD29CE" w:rsidRDefault="005E24DA" w:rsidP="007F31CF">
      <w:pPr>
        <w:widowControl w:val="0"/>
        <w:tabs>
          <w:tab w:val="left" w:pos="1134"/>
        </w:tabs>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47232141" w14:textId="77777777" w:rsidR="005E24DA" w:rsidRPr="00AD29CE" w:rsidRDefault="005E24DA" w:rsidP="007F31CF">
      <w:pPr>
        <w:widowControl w:val="0"/>
        <w:tabs>
          <w:tab w:val="left" w:pos="1276"/>
        </w:tabs>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 xml:space="preserve">Обеспечивать </w:t>
      </w:r>
      <w:r>
        <w:rPr>
          <w:rFonts w:ascii="GHEA Grapalat" w:hAnsi="GHEA Grapalat"/>
        </w:rPr>
        <w:t xml:space="preserve">надлежащее </w:t>
      </w:r>
      <w:r w:rsidRPr="00AD29CE">
        <w:rPr>
          <w:rFonts w:ascii="GHEA Grapalat" w:hAnsi="GHEA Grapalat"/>
        </w:rPr>
        <w:t>предоставление услуги по условиям, установленным Приложением № 1 к договору, руководствуясь действующим законодательством.</w:t>
      </w:r>
    </w:p>
    <w:p w14:paraId="29BF8C49" w14:textId="77777777" w:rsidR="005E24DA" w:rsidRPr="00AD29CE" w:rsidRDefault="005E24DA" w:rsidP="007F31CF">
      <w:pPr>
        <w:widowControl w:val="0"/>
        <w:tabs>
          <w:tab w:val="left" w:pos="1276"/>
        </w:tabs>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3475A5E9" w14:textId="77777777" w:rsidR="005E24DA" w:rsidRPr="00AD29CE" w:rsidRDefault="005E24DA" w:rsidP="007F31CF">
      <w:pPr>
        <w:widowControl w:val="0"/>
        <w:tabs>
          <w:tab w:val="left" w:pos="1276"/>
        </w:tabs>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Pr>
          <w:rFonts w:ascii="GHEA Grapalat" w:hAnsi="GHEA Grapalat"/>
        </w:rPr>
        <w:t>й квалификации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206AA9DF" w14:textId="77777777" w:rsidR="005E24DA" w:rsidRPr="00675CA2" w:rsidRDefault="005E24DA" w:rsidP="007F31CF">
      <w:pPr>
        <w:widowControl w:val="0"/>
        <w:ind w:firstLine="567"/>
        <w:jc w:val="both"/>
        <w:rPr>
          <w:rFonts w:ascii="GHEA Grapalat" w:hAnsi="GHEA Grapalat"/>
        </w:rPr>
      </w:pPr>
      <w:r w:rsidRPr="001A081D">
        <w:rPr>
          <w:rFonts w:ascii="GHEA Grapalat" w:hAnsi="GHEA Grapalat"/>
        </w:rPr>
        <w:t>2.4.</w:t>
      </w:r>
      <w:r w:rsidRPr="00234B8B">
        <w:rPr>
          <w:rFonts w:ascii="GHEA Grapalat" w:hAnsi="GHEA Grapalat"/>
        </w:rPr>
        <w:t>4</w:t>
      </w:r>
      <w:r w:rsidRPr="001A081D">
        <w:rPr>
          <w:rFonts w:ascii="GHEA Grapalat" w:hAnsi="GHEA Grapalat"/>
        </w:rPr>
        <w:t xml:space="preserve">. При возникновении проектных отклонений в ходе выполнения строительных работ Исполнитель выплачивает Заказчику штраф в размере потерь, возникших в вследствие каждого зафиксированного отклонения. При </w:t>
      </w:r>
      <w:r w:rsidRPr="00675CA2">
        <w:rPr>
          <w:rFonts w:ascii="GHEA Grapalat" w:hAnsi="GHEA Grapalat"/>
        </w:rPr>
        <w:t>этом:</w:t>
      </w:r>
    </w:p>
    <w:p w14:paraId="37039BC4" w14:textId="77777777" w:rsidR="005E24DA" w:rsidRPr="00675CA2" w:rsidRDefault="005E24DA" w:rsidP="007F31CF">
      <w:pPr>
        <w:widowControl w:val="0"/>
        <w:ind w:firstLine="708"/>
        <w:jc w:val="both"/>
        <w:rPr>
          <w:rFonts w:ascii="GHEA Grapalat" w:hAnsi="GHEA Grapalat"/>
        </w:rPr>
      </w:pPr>
      <w:r w:rsidRPr="00675CA2">
        <w:rPr>
          <w:rFonts w:ascii="GHEA Grapalat" w:hAnsi="GHEA Grapalat"/>
        </w:rPr>
        <w:t>а. отклонением считается выявление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14:paraId="207B7A2F" w14:textId="77777777" w:rsidR="005E24DA" w:rsidRPr="00675CA2" w:rsidRDefault="005E24DA" w:rsidP="007F31CF">
      <w:pPr>
        <w:widowControl w:val="0"/>
        <w:ind w:firstLine="708"/>
        <w:jc w:val="both"/>
        <w:rPr>
          <w:rFonts w:ascii="GHEA Grapalat" w:hAnsi="GHEA Grapalat"/>
        </w:rPr>
      </w:pPr>
      <w:r w:rsidRPr="00675CA2">
        <w:rPr>
          <w:rFonts w:ascii="GHEA Grapalat" w:hAnsi="GHEA Grapalat"/>
        </w:rPr>
        <w:t>б. потерями считаются такие проектные отклонения, которые приводят к изменению фактически выполненных работ (разрушению, реконструкции и т.д.) и к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GHEA Grapalat" w:hAnsi="GHEA Grapalat"/>
        </w:rPr>
        <w:footnoteReference w:customMarkFollows="1" w:id="23"/>
        <w:t>17</w:t>
      </w:r>
      <w:r w:rsidRPr="00675CA2">
        <w:rPr>
          <w:rFonts w:ascii="GHEA Grapalat" w:hAnsi="GHEA Grapalat"/>
        </w:rPr>
        <w:t>.</w:t>
      </w:r>
      <w:r w:rsidRPr="00675CA2">
        <w:rPr>
          <w:rFonts w:ascii="GHEA Grapalat" w:hAnsi="GHEA Grapalat"/>
          <w:lang w:val="hy-AM"/>
        </w:rPr>
        <w:t xml:space="preserve"> </w:t>
      </w:r>
      <w:r w:rsidRPr="00675CA2">
        <w:rPr>
          <w:rFonts w:ascii="GHEA Grapalat" w:hAnsi="GHEA Grapalat"/>
        </w:rPr>
        <w:t xml:space="preserve"> </w:t>
      </w:r>
    </w:p>
    <w:p w14:paraId="3C0B1798" w14:textId="77777777" w:rsidR="005E24DA" w:rsidRPr="00B138F3" w:rsidRDefault="005E24DA" w:rsidP="007F31CF">
      <w:pPr>
        <w:widowControl w:val="0"/>
        <w:tabs>
          <w:tab w:val="left" w:pos="1418"/>
        </w:tabs>
        <w:ind w:firstLine="567"/>
        <w:jc w:val="both"/>
        <w:rPr>
          <w:rFonts w:ascii="GHEA Grapalat" w:hAnsi="GHEA Grapalat"/>
        </w:rPr>
      </w:pPr>
    </w:p>
    <w:p w14:paraId="1094F6BE" w14:textId="77777777" w:rsidR="005E24DA" w:rsidRPr="00AD29CE" w:rsidRDefault="005E24DA" w:rsidP="007F31CF">
      <w:pPr>
        <w:widowControl w:val="0"/>
        <w:jc w:val="center"/>
        <w:rPr>
          <w:rFonts w:ascii="GHEA Grapalat" w:hAnsi="GHEA Grapalat" w:cs="Sylfaen"/>
          <w:b/>
        </w:rPr>
      </w:pPr>
      <w:r w:rsidRPr="00AD29CE">
        <w:rPr>
          <w:rFonts w:ascii="GHEA Grapalat" w:hAnsi="GHEA Grapalat"/>
          <w:b/>
        </w:rPr>
        <w:t>3. ПОРЯДОК СДАЧИ И ПРИЕМКИ УСЛУГИ</w:t>
      </w:r>
    </w:p>
    <w:p w14:paraId="3DCA864E" w14:textId="77777777" w:rsidR="005E24DA" w:rsidRPr="00AD29CE" w:rsidRDefault="005E24DA" w:rsidP="007F31CF">
      <w:pPr>
        <w:widowControl w:val="0"/>
        <w:tabs>
          <w:tab w:val="left" w:pos="1134"/>
        </w:tabs>
        <w:ind w:firstLine="567"/>
        <w:jc w:val="both"/>
        <w:rPr>
          <w:rFonts w:ascii="GHEA Grapalat" w:hAnsi="GHEA Grapalat"/>
        </w:rPr>
      </w:pPr>
      <w:r w:rsidRPr="00AD29CE">
        <w:rPr>
          <w:rFonts w:ascii="GHEA Grapalat" w:hAnsi="GHEA Grapalat"/>
        </w:rPr>
        <w:t>3.</w:t>
      </w:r>
      <w:r>
        <w:rPr>
          <w:rFonts w:ascii="GHEA Grapalat" w:hAnsi="GHEA Grapalat"/>
        </w:rPr>
        <w:t>1.</w:t>
      </w:r>
      <w:r>
        <w:rPr>
          <w:rFonts w:ascii="GHEA Grapalat" w:hAnsi="GHEA Grapalat"/>
        </w:rPr>
        <w:tab/>
      </w:r>
      <w:r w:rsidRPr="00AD29CE">
        <w:rPr>
          <w:rFonts w:ascii="GHEA Grapalat" w:hAnsi="GHEA Grapalat"/>
        </w:rPr>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Pr="00B86FB7">
        <w:rPr>
          <w:rFonts w:ascii="GHEA Grapalat" w:hAnsi="GHEA Grapalat"/>
          <w:vertAlign w:val="superscript"/>
        </w:rPr>
        <w:t>17.1</w:t>
      </w:r>
      <w:r w:rsidRPr="00B86FB7">
        <w:rPr>
          <w:rFonts w:ascii="GHEA Grapalat" w:hAnsi="GHEA Grapalat"/>
        </w:rPr>
        <w:t xml:space="preserve"> </w:t>
      </w:r>
    </w:p>
    <w:p w14:paraId="1D8F296B" w14:textId="77777777" w:rsidR="005E24DA" w:rsidRPr="00AD29CE" w:rsidRDefault="005E24DA" w:rsidP="007F31CF">
      <w:pPr>
        <w:widowControl w:val="0"/>
        <w:ind w:firstLine="567"/>
        <w:jc w:val="both"/>
        <w:rPr>
          <w:rFonts w:ascii="GHEA Grapalat" w:hAnsi="GHEA Grapalat" w:cs="Sylfaen"/>
        </w:rPr>
      </w:pPr>
      <w:r w:rsidRPr="00AD29CE">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w:t>
      </w:r>
      <w:r w:rsidRPr="00AD29CE">
        <w:rPr>
          <w:rFonts w:ascii="GHEA Grapalat" w:hAnsi="GHEA Grapalat"/>
        </w:rPr>
        <w:lastRenderedPageBreak/>
        <w:t>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w:t>
      </w:r>
      <w:r>
        <w:rPr>
          <w:rFonts w:ascii="GHEA Grapalat" w:hAnsi="GHEA Grapalat"/>
        </w:rPr>
        <w:t xml:space="preserve"> </w:t>
      </w:r>
    </w:p>
    <w:p w14:paraId="1834A180" w14:textId="52773A3E" w:rsidR="005E24DA" w:rsidRPr="00AD29CE" w:rsidRDefault="005E24DA" w:rsidP="007F31CF">
      <w:pPr>
        <w:widowControl w:val="0"/>
        <w:tabs>
          <w:tab w:val="left" w:pos="1134"/>
        </w:tabs>
        <w:ind w:firstLine="567"/>
        <w:jc w:val="both"/>
        <w:rPr>
          <w:rFonts w:ascii="GHEA Grapalat" w:hAnsi="GHEA Grapalat" w:cs="Sylfaen"/>
        </w:rPr>
      </w:pPr>
      <w:r w:rsidRPr="00AD29CE">
        <w:rPr>
          <w:rFonts w:ascii="GHEA Grapalat" w:hAnsi="GHEA Grapalat"/>
        </w:rPr>
        <w:t>3.</w:t>
      </w:r>
      <w:r>
        <w:rPr>
          <w:rFonts w:ascii="GHEA Grapalat" w:hAnsi="GHEA Grapalat"/>
        </w:rPr>
        <w:t>2.</w:t>
      </w:r>
      <w:r>
        <w:rPr>
          <w:rFonts w:ascii="GHEA Grapalat" w:hAnsi="GHEA Grapalat"/>
        </w:rPr>
        <w:tab/>
      </w:r>
      <w:r w:rsidRPr="00AD29CE">
        <w:rPr>
          <w:rFonts w:ascii="GHEA Grapalat" w:hAnsi="GHEA Grapalat"/>
        </w:rPr>
        <w:t xml:space="preserve">Если предоставленная услуга соответствует условиям договора, Заказчик в течение </w:t>
      </w:r>
      <w:r w:rsidR="00227D81">
        <w:rPr>
          <w:rFonts w:ascii="GHEA Grapalat" w:hAnsi="GHEA Grapalat"/>
        </w:rPr>
        <w:t>20</w:t>
      </w:r>
      <w:r w:rsidRPr="00AD29CE">
        <w:rPr>
          <w:rFonts w:ascii="GHEA Grapalat" w:hAnsi="GHEA Grapalat"/>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362464BF" w14:textId="77777777" w:rsidR="005E24DA" w:rsidRPr="00AD29CE" w:rsidRDefault="005E24DA" w:rsidP="007F31CF">
      <w:pPr>
        <w:widowControl w:val="0"/>
        <w:tabs>
          <w:tab w:val="left" w:pos="1134"/>
        </w:tabs>
        <w:ind w:firstLine="567"/>
        <w:jc w:val="both"/>
        <w:rPr>
          <w:rFonts w:ascii="GHEA Grapalat" w:hAnsi="GHEA Grapalat" w:cs="Sylfaen"/>
        </w:rPr>
      </w:pPr>
      <w:r w:rsidRPr="00AD29CE">
        <w:rPr>
          <w:rFonts w:ascii="GHEA Grapalat" w:hAnsi="GHEA Grapalat"/>
        </w:rPr>
        <w:t>3.</w:t>
      </w:r>
      <w:r>
        <w:rPr>
          <w:rFonts w:ascii="GHEA Grapalat" w:hAnsi="GHEA Grapalat"/>
        </w:rPr>
        <w:t>3.</w:t>
      </w:r>
      <w:r>
        <w:rPr>
          <w:rFonts w:ascii="GHEA Grapalat" w:hAnsi="GHEA Grapalat"/>
        </w:rPr>
        <w:tab/>
      </w:r>
      <w:r w:rsidRPr="00AD29CE">
        <w:rPr>
          <w:rFonts w:ascii="GHEA Grapalat" w:hAnsi="GHEA Grapalat"/>
        </w:rPr>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2D39C489" w14:textId="77777777" w:rsidR="005E24DA" w:rsidRPr="00AD29CE" w:rsidRDefault="005E24DA" w:rsidP="007F31CF">
      <w:pPr>
        <w:widowControl w:val="0"/>
        <w:tabs>
          <w:tab w:val="left" w:pos="1134"/>
        </w:tabs>
        <w:ind w:firstLine="567"/>
        <w:jc w:val="both"/>
        <w:rPr>
          <w:rFonts w:ascii="GHEA Grapalat" w:hAnsi="GHEA Grapalat" w:cs="Sylfaen"/>
        </w:rPr>
      </w:pPr>
      <w:r w:rsidRPr="00AD29CE">
        <w:rPr>
          <w:rFonts w:ascii="GHEA Grapalat" w:hAnsi="GHEA Grapalat"/>
        </w:rPr>
        <w:t>3.</w:t>
      </w:r>
      <w:r>
        <w:rPr>
          <w:rFonts w:ascii="GHEA Grapalat" w:hAnsi="GHEA Grapalat"/>
        </w:rPr>
        <w:t>4.</w:t>
      </w:r>
      <w:r>
        <w:rPr>
          <w:rFonts w:ascii="GHEA Grapalat" w:hAnsi="GHEA Grapalat"/>
        </w:rPr>
        <w:tab/>
      </w:r>
      <w:r w:rsidRPr="00AD29CE">
        <w:rPr>
          <w:rFonts w:ascii="GHEA Grapalat" w:hAnsi="GHEA Grapalat"/>
        </w:rPr>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1C358ABF" w14:textId="77777777" w:rsidR="005E24DA" w:rsidRPr="00AD29CE" w:rsidRDefault="005E24DA" w:rsidP="007F31CF">
      <w:pPr>
        <w:widowControl w:val="0"/>
        <w:jc w:val="center"/>
        <w:rPr>
          <w:rFonts w:ascii="GHEA Grapalat" w:hAnsi="GHEA Grapalat" w:cs="Sylfaen"/>
          <w:b/>
        </w:rPr>
      </w:pPr>
      <w:r w:rsidRPr="00AD29CE">
        <w:rPr>
          <w:rFonts w:ascii="GHEA Grapalat" w:hAnsi="GHEA Grapalat"/>
          <w:b/>
        </w:rPr>
        <w:t>4. ЦЕНА ДОГОВОРА</w:t>
      </w:r>
    </w:p>
    <w:p w14:paraId="4D188618" w14:textId="77777777" w:rsidR="005E24DA" w:rsidRPr="00D04EA3" w:rsidRDefault="005E24DA" w:rsidP="007F31CF">
      <w:pPr>
        <w:widowControl w:val="0"/>
        <w:tabs>
          <w:tab w:val="left" w:pos="1134"/>
        </w:tabs>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Pr>
          <w:rStyle w:val="FootnoteReference"/>
          <w:rFonts w:ascii="GHEA Grapalat" w:hAnsi="GHEA Grapalat"/>
        </w:rPr>
        <w:footnoteReference w:customMarkFollows="1" w:id="24"/>
        <w:t>18</w:t>
      </w:r>
      <w:r>
        <w:rPr>
          <w:rFonts w:ascii="GHEA Grapalat" w:hAnsi="GHEA Grapalat"/>
        </w:rPr>
        <w:t>.</w:t>
      </w:r>
    </w:p>
    <w:p w14:paraId="40DD3636" w14:textId="77777777" w:rsidR="005E24DA" w:rsidRPr="00AD29CE" w:rsidRDefault="005E24DA" w:rsidP="007F31CF">
      <w:pPr>
        <w:widowControl w:val="0"/>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01759A40" w14:textId="77777777" w:rsidR="005E24DA" w:rsidRPr="00AD29CE" w:rsidRDefault="005E24DA" w:rsidP="007F31CF">
      <w:pPr>
        <w:widowControl w:val="0"/>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1EF220FF" w14:textId="77777777" w:rsidR="005E24DA" w:rsidRDefault="005E24DA" w:rsidP="007F31CF">
      <w:pPr>
        <w:widowControl w:val="0"/>
        <w:tabs>
          <w:tab w:val="left" w:pos="1134"/>
        </w:tabs>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976E3D">
        <w:rPr>
          <w:rFonts w:ascii="GHEA Grapalat" w:hAnsi="GHEA Grapalat"/>
        </w:rPr>
        <w:t xml:space="preserve">, Заказчик платит за предоставленную ему услугу, в случае принятия в порядке, предусмотренном разделом 3 договора, </w:t>
      </w:r>
      <w:r w:rsidRPr="00AD29CE">
        <w:rPr>
          <w:rFonts w:ascii="GHEA Grapalat" w:hAnsi="GHEA Grapalat"/>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Pr="001515B8">
        <w:rPr>
          <w:rFonts w:ascii="GHEA Grapalat" w:hAnsi="GHEA Grapalat"/>
        </w:rPr>
        <w:t>в течение месяцев</w:t>
      </w:r>
      <w:r w:rsidRPr="00CF61D6">
        <w:rPr>
          <w:rFonts w:ascii="GHEA Grapalat" w:hAnsi="GHEA Grapalat"/>
        </w:rPr>
        <w:t>, предусмотренных</w:t>
      </w:r>
      <w:r w:rsidRPr="00AD29CE" w:rsidDel="002035B5">
        <w:rPr>
          <w:rFonts w:ascii="GHEA Grapalat" w:hAnsi="GHEA Grapalat"/>
        </w:rPr>
        <w:t xml:space="preserve"> </w:t>
      </w:r>
      <w:r w:rsidRPr="00AD29CE">
        <w:rPr>
          <w:rFonts w:ascii="GHEA Grapalat" w:hAnsi="GHEA Grapalat"/>
        </w:rPr>
        <w:t xml:space="preserve">графиком оплаты договора (Приложение № 2), но не позднее чем до </w:t>
      </w:r>
      <w:r>
        <w:rPr>
          <w:rFonts w:ascii="GHEA Grapalat" w:hAnsi="GHEA Grapalat"/>
        </w:rPr>
        <w:t xml:space="preserve">-   </w:t>
      </w:r>
      <w:r w:rsidRPr="00AD29CE">
        <w:rPr>
          <w:rFonts w:ascii="GHEA Grapalat" w:hAnsi="GHEA Grapalat"/>
        </w:rPr>
        <w:t xml:space="preserve"> </w:t>
      </w:r>
      <w:r w:rsidRPr="00B138F3">
        <w:rPr>
          <w:rFonts w:ascii="GHEA Grapalat" w:hAnsi="GHEA Grapalat"/>
        </w:rPr>
        <w:t>ого</w:t>
      </w:r>
      <w:r>
        <w:rPr>
          <w:rFonts w:ascii="GHEA Grapalat" w:hAnsi="GHEA Grapalat"/>
        </w:rPr>
        <w:t xml:space="preserve"> </w:t>
      </w:r>
      <w:r w:rsidRPr="00AD29CE">
        <w:rPr>
          <w:rFonts w:ascii="GHEA Grapalat" w:hAnsi="GHEA Grapalat"/>
        </w:rPr>
        <w:t xml:space="preserve">декабря данного года. </w:t>
      </w:r>
    </w:p>
    <w:p w14:paraId="49E89996" w14:textId="77777777" w:rsidR="005E24DA" w:rsidRPr="00DE24EF" w:rsidRDefault="005E24DA" w:rsidP="007F31CF">
      <w:pPr>
        <w:widowControl w:val="0"/>
        <w:tabs>
          <w:tab w:val="left" w:pos="1134"/>
        </w:tabs>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w:t>
      </w:r>
      <w:r w:rsidRPr="003F3CF4">
        <w:rPr>
          <w:rFonts w:ascii="GHEA Grapalat" w:hAnsi="GHEA Grapalat"/>
          <w:lang w:val="hy-AM"/>
        </w:rPr>
        <w:lastRenderedPageBreak/>
        <w:t>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 xml:space="preserve"> </w:t>
      </w:r>
      <w:r w:rsidRPr="00273F5F">
        <w:rPr>
          <w:rFonts w:ascii="GHEA Grapalat" w:hAnsi="GHEA Grapalat"/>
          <w:vertAlign w:val="superscript"/>
        </w:rPr>
        <w:t>18,1</w:t>
      </w:r>
      <w:r>
        <w:rPr>
          <w:rFonts w:ascii="GHEA Grapalat" w:hAnsi="GHEA Grapalat"/>
        </w:rPr>
        <w:t>:</w:t>
      </w:r>
    </w:p>
    <w:p w14:paraId="507A92DC" w14:textId="77777777" w:rsidR="005E24DA" w:rsidRPr="00AD29CE" w:rsidRDefault="005E24DA" w:rsidP="007F31CF">
      <w:pPr>
        <w:widowControl w:val="0"/>
        <w:ind w:firstLine="720"/>
        <w:jc w:val="center"/>
        <w:rPr>
          <w:rFonts w:ascii="GHEA Grapalat" w:hAnsi="GHEA Grapalat" w:cs="Sylfaen"/>
        </w:rPr>
      </w:pPr>
    </w:p>
    <w:p w14:paraId="0960D612" w14:textId="77777777" w:rsidR="005E24DA" w:rsidRPr="00AD29CE" w:rsidRDefault="005E24DA" w:rsidP="007F31CF">
      <w:pPr>
        <w:widowControl w:val="0"/>
        <w:jc w:val="center"/>
        <w:rPr>
          <w:rFonts w:ascii="GHEA Grapalat" w:hAnsi="GHEA Grapalat" w:cs="Sylfaen"/>
          <w:b/>
        </w:rPr>
      </w:pPr>
      <w:r w:rsidRPr="00AD29CE">
        <w:rPr>
          <w:rFonts w:ascii="GHEA Grapalat" w:hAnsi="GHEA Grapalat"/>
          <w:b/>
        </w:rPr>
        <w:t>5. ОТВЕТСТВЕННОСТЬ СТОРОН</w:t>
      </w:r>
    </w:p>
    <w:p w14:paraId="63012357" w14:textId="77777777" w:rsidR="005E24DA" w:rsidRPr="00AD29CE" w:rsidRDefault="005E24DA" w:rsidP="007F31CF">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3DB5A04A" w14:textId="77777777" w:rsidR="005E24DA" w:rsidRPr="00AD29CE" w:rsidRDefault="005E24DA" w:rsidP="007F31CF">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Pr>
          <w:rStyle w:val="FootnoteReference"/>
          <w:rFonts w:ascii="GHEA Grapalat" w:hAnsi="GHEA Grapalat"/>
        </w:rPr>
        <w:footnoteReference w:customMarkFollows="1" w:id="25"/>
        <w:t>21</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7BD30EFF" w14:textId="77777777" w:rsidR="005E24DA" w:rsidRPr="00AD29CE" w:rsidRDefault="005E24DA" w:rsidP="007F31CF">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14:paraId="6AF33DDA" w14:textId="77777777" w:rsidR="005E24DA" w:rsidRPr="00AD29CE" w:rsidRDefault="005E24DA" w:rsidP="007F31CF">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1098BFB8" w14:textId="77777777" w:rsidR="005E24DA" w:rsidRPr="0029734E" w:rsidRDefault="005E24DA" w:rsidP="007F31CF">
      <w:pPr>
        <w:widowControl w:val="0"/>
        <w:tabs>
          <w:tab w:val="left" w:pos="1134"/>
        </w:tabs>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Pr="00D76C3C">
        <w:rPr>
          <w:rFonts w:ascii="GHEA Grapalat" w:hAnsi="GHEA Grapalat"/>
        </w:rPr>
        <w:t xml:space="preserve"> </w:t>
      </w:r>
      <w:r w:rsidRPr="00D077F8">
        <w:rPr>
          <w:rFonts w:ascii="GHEA Grapalat" w:hAnsi="GHEA Grapalat"/>
        </w:rPr>
        <w:t>в указанный срок суммы.</w:t>
      </w:r>
      <w:r w:rsidRPr="00D077F8">
        <w:rPr>
          <w:rFonts w:ascii="GHEA Grapalat" w:hAnsi="GHEA Grapalat"/>
          <w:vertAlign w:val="superscript"/>
        </w:rPr>
        <w:t>21.1</w:t>
      </w:r>
    </w:p>
    <w:p w14:paraId="4EFFC27F" w14:textId="77777777" w:rsidR="005E24DA" w:rsidRPr="00844C3A" w:rsidRDefault="005E24DA" w:rsidP="007F31CF">
      <w:pPr>
        <w:widowControl w:val="0"/>
        <w:tabs>
          <w:tab w:val="left" w:pos="1134"/>
        </w:tabs>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44D55502" w14:textId="77777777" w:rsidR="005E24DA" w:rsidRPr="00AD29CE" w:rsidRDefault="005E24DA" w:rsidP="007F31CF">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Pr="00395B34">
        <w:rPr>
          <w:rFonts w:ascii="GHEA Grapalat" w:hAnsi="GHEA Grapalat"/>
        </w:rPr>
        <w:t>полностью и надлежащим образом в соответствии с требованиями, установленными договором</w:t>
      </w:r>
      <w:r w:rsidRPr="00AD29CE">
        <w:rPr>
          <w:rFonts w:ascii="GHEA Grapalat" w:hAnsi="GHEA Grapalat"/>
        </w:rPr>
        <w:t xml:space="preserve"> исполнения своих договорных обязательств.</w:t>
      </w:r>
    </w:p>
    <w:p w14:paraId="472B0385" w14:textId="77777777" w:rsidR="005E24DA" w:rsidRPr="00AD29CE" w:rsidRDefault="005E24DA" w:rsidP="007F31CF">
      <w:pPr>
        <w:widowControl w:val="0"/>
        <w:ind w:firstLine="720"/>
        <w:jc w:val="center"/>
        <w:rPr>
          <w:rFonts w:ascii="GHEA Grapalat" w:hAnsi="GHEA Grapalat" w:cs="Sylfaen"/>
        </w:rPr>
      </w:pPr>
    </w:p>
    <w:p w14:paraId="5832DE54" w14:textId="77777777" w:rsidR="005E24DA" w:rsidRPr="00AD29CE" w:rsidRDefault="005E24DA" w:rsidP="007F31CF">
      <w:pPr>
        <w:widowControl w:val="0"/>
        <w:jc w:val="center"/>
        <w:rPr>
          <w:rFonts w:ascii="GHEA Grapalat" w:hAnsi="GHEA Grapalat" w:cs="Sylfaen"/>
        </w:rPr>
      </w:pPr>
      <w:r w:rsidRPr="00AD29CE">
        <w:rPr>
          <w:rFonts w:ascii="GHEA Grapalat" w:hAnsi="GHEA Grapalat"/>
          <w:b/>
        </w:rPr>
        <w:t>6. ДЕЙСТВИЕ НЕПРЕОДОЛИМОЙ СИЛЫ (ФОРС-МАЖОР)</w:t>
      </w:r>
    </w:p>
    <w:p w14:paraId="328834A0" w14:textId="77777777" w:rsidR="005E24DA" w:rsidRPr="00AD29CE" w:rsidRDefault="005E24DA" w:rsidP="007F31CF">
      <w:pPr>
        <w:widowControl w:val="0"/>
        <w:ind w:firstLine="567"/>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w:t>
      </w:r>
      <w:r w:rsidRPr="00AD29CE">
        <w:rPr>
          <w:rFonts w:ascii="GHEA Grapalat" w:hAnsi="GHEA Grapalat"/>
        </w:rPr>
        <w:lastRenderedPageBreak/>
        <w:t>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E57BE7C" w14:textId="293BBB2C" w:rsidR="005E24DA" w:rsidRDefault="005E24DA" w:rsidP="007F31CF">
      <w:pPr>
        <w:rPr>
          <w:rFonts w:ascii="GHEA Grapalat" w:hAnsi="GHEA Grapalat" w:cs="Sylfaen"/>
        </w:rPr>
      </w:pPr>
    </w:p>
    <w:p w14:paraId="77336526" w14:textId="77777777" w:rsidR="005E24DA" w:rsidRPr="00AD29CE" w:rsidRDefault="005E24DA" w:rsidP="007F31CF">
      <w:pPr>
        <w:widowControl w:val="0"/>
        <w:jc w:val="center"/>
        <w:rPr>
          <w:rFonts w:ascii="GHEA Grapalat" w:hAnsi="GHEA Grapalat" w:cs="Sylfaen"/>
          <w:b/>
        </w:rPr>
      </w:pPr>
      <w:r w:rsidRPr="00AD29CE">
        <w:rPr>
          <w:rFonts w:ascii="GHEA Grapalat" w:hAnsi="GHEA Grapalat"/>
          <w:b/>
        </w:rPr>
        <w:t>7. ИНЫЕ УСЛОВИЯ</w:t>
      </w:r>
    </w:p>
    <w:p w14:paraId="09BC554C" w14:textId="77777777" w:rsidR="005E24DA" w:rsidRPr="00AD29CE" w:rsidRDefault="005E24DA" w:rsidP="007F31CF">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23FF1174" w14:textId="77777777" w:rsidR="005E24DA" w:rsidRPr="00AD29CE" w:rsidRDefault="005E24DA" w:rsidP="007F31CF">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B4D6589" w14:textId="77777777" w:rsidR="005E24DA" w:rsidRPr="00844C3A" w:rsidRDefault="005E24DA" w:rsidP="007F31CF">
      <w:pPr>
        <w:widowControl w:val="0"/>
        <w:tabs>
          <w:tab w:val="left" w:pos="1134"/>
        </w:tabs>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33CFCCE" w14:textId="77777777" w:rsidR="005E24DA" w:rsidRPr="00AD29CE" w:rsidRDefault="005E24DA" w:rsidP="007F31CF">
      <w:pPr>
        <w:widowControl w:val="0"/>
        <w:tabs>
          <w:tab w:val="left" w:pos="1134"/>
        </w:tabs>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45BB41FA" w14:textId="77777777" w:rsidR="005E24DA" w:rsidRPr="00AD29CE" w:rsidRDefault="005E24DA" w:rsidP="007F31CF">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3BDEF72D" w14:textId="77777777" w:rsidR="005E24DA" w:rsidRPr="00AD29CE" w:rsidRDefault="005E24DA" w:rsidP="007F31CF">
      <w:pPr>
        <w:widowControl w:val="0"/>
        <w:tabs>
          <w:tab w:val="left" w:pos="1134"/>
        </w:tabs>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73BD4DA4" w14:textId="77777777" w:rsidR="005E24DA" w:rsidRPr="00AD29CE" w:rsidRDefault="005E24DA" w:rsidP="007F31CF">
      <w:pPr>
        <w:widowControl w:val="0"/>
        <w:tabs>
          <w:tab w:val="left" w:pos="1134"/>
        </w:tabs>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405873AE" w14:textId="77777777" w:rsidR="005E24DA" w:rsidRPr="00AD29CE" w:rsidRDefault="005E24DA" w:rsidP="007F31CF">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1C5AB1A8" w14:textId="77777777" w:rsidR="005E24DA" w:rsidRPr="00AD29CE" w:rsidRDefault="005E24DA" w:rsidP="007F31CF">
      <w:pPr>
        <w:widowControl w:val="0"/>
        <w:tabs>
          <w:tab w:val="left" w:pos="1134"/>
        </w:tabs>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5E5E2C88" w14:textId="77777777" w:rsidR="005E24DA" w:rsidRPr="00580D8D" w:rsidRDefault="005E24DA" w:rsidP="007F31CF">
      <w:pPr>
        <w:widowControl w:val="0"/>
        <w:tabs>
          <w:tab w:val="left" w:pos="1134"/>
        </w:tabs>
        <w:ind w:firstLine="567"/>
        <w:jc w:val="both"/>
        <w:rPr>
          <w:rFonts w:ascii="GHEA Grapalat" w:hAnsi="GHEA Grapalat"/>
        </w:rPr>
      </w:pPr>
      <w:bookmarkStart w:id="32" w:name="_Hlk205279984"/>
      <w:r>
        <w:rPr>
          <w:rFonts w:ascii="GHEA Grapalat" w:hAnsi="GHEA Grapalat"/>
        </w:rPr>
        <w:t>2)</w:t>
      </w:r>
      <w:r>
        <w:rPr>
          <w:rFonts w:ascii="GHEA Grapalat" w:hAnsi="GHEA Grapalat"/>
        </w:rPr>
        <w:tab/>
      </w:r>
      <w:r w:rsidRPr="00AD29CE">
        <w:rPr>
          <w:rFonts w:ascii="GHEA Grapalat" w:hAnsi="GHEA Grapalat"/>
        </w:rPr>
        <w:t xml:space="preserve">в случае замены агента в течение исполнения договора Исполнитель в </w:t>
      </w:r>
      <w:r w:rsidRPr="00AD29CE">
        <w:rPr>
          <w:rFonts w:ascii="GHEA Grapalat" w:hAnsi="GHEA Grapalat"/>
        </w:rPr>
        <w:lastRenderedPageBreak/>
        <w:t>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7C145D">
        <w:rPr>
          <w:rFonts w:ascii="GHEA Grapalat" w:hAnsi="GHEA Grapalat"/>
        </w:rPr>
        <w:t xml:space="preserve">. </w:t>
      </w:r>
      <w:r w:rsidRPr="00623AB5">
        <w:rPr>
          <w:rFonts w:ascii="GHEA Grapalat" w:hAnsi="GHEA Grapalat"/>
        </w:rPr>
        <w:t>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80D8D">
        <w:rPr>
          <w:rFonts w:ascii="GHEA Grapalat" w:hAnsi="GHEA Grapalat"/>
        </w:rPr>
        <w:t>.</w:t>
      </w:r>
      <w:r>
        <w:rPr>
          <w:rStyle w:val="FootnoteReference"/>
          <w:rFonts w:ascii="GHEA Grapalat" w:hAnsi="GHEA Grapalat"/>
        </w:rPr>
        <w:footnoteReference w:customMarkFollows="1" w:id="26"/>
        <w:t>23</w:t>
      </w:r>
    </w:p>
    <w:bookmarkEnd w:id="32"/>
    <w:p w14:paraId="5DDF4794" w14:textId="77777777" w:rsidR="005E24DA" w:rsidRPr="00AD29CE" w:rsidRDefault="005E24DA" w:rsidP="007F31CF">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GHEA Grapalat" w:hAnsi="GHEA Grapalat"/>
        </w:rPr>
        <w:footnoteReference w:customMarkFollows="1" w:id="27"/>
        <w:t>24</w:t>
      </w:r>
      <w:r w:rsidRPr="00AD29CE">
        <w:rPr>
          <w:rFonts w:ascii="GHEA Grapalat" w:hAnsi="GHEA Grapalat"/>
        </w:rPr>
        <w:t>.</w:t>
      </w:r>
    </w:p>
    <w:p w14:paraId="59C9E15D" w14:textId="77777777" w:rsidR="005E24DA" w:rsidRPr="00AD29CE" w:rsidRDefault="005E24DA" w:rsidP="007F31CF">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Pr="006F3BDC">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Pr="006F3BDC">
        <w:rPr>
          <w:rFonts w:ascii="GHEA Grapalat" w:hAnsi="GHEA Grapalat"/>
        </w:rPr>
        <w:t xml:space="preserve">оказании </w:t>
      </w:r>
      <w:r w:rsidRPr="00AD29CE">
        <w:rPr>
          <w:rFonts w:ascii="GHEA Grapalat" w:hAnsi="GHEA Grapalat"/>
        </w:rPr>
        <w:t>услуг</w:t>
      </w:r>
      <w:r>
        <w:rPr>
          <w:rFonts w:ascii="GHEA Grapalat" w:hAnsi="GHEA Grapalat"/>
        </w:rPr>
        <w:t xml:space="preserve">и, </w:t>
      </w:r>
      <w:r w:rsidRPr="005124C0">
        <w:rPr>
          <w:rFonts w:ascii="GHEA Grapalat" w:hAnsi="GHEA Grapalat"/>
        </w:rPr>
        <w:t xml:space="preserve">а </w:t>
      </w:r>
      <w:r w:rsidRPr="00C8334C">
        <w:rPr>
          <w:rFonts w:ascii="GHEA Grapalat" w:hAnsi="GHEA Grapalat"/>
        </w:rPr>
        <w:t>письменно</w:t>
      </w:r>
      <w:r w:rsidRPr="006F3BDC">
        <w:rPr>
          <w:rFonts w:ascii="GHEA Grapalat" w:hAnsi="GHEA Grapalat"/>
        </w:rPr>
        <w:t>е</w:t>
      </w:r>
      <w:r w:rsidRPr="005124C0">
        <w:rPr>
          <w:rFonts w:ascii="GHEA Grapalat" w:hAnsi="GHEA Grapalat"/>
        </w:rPr>
        <w:t xml:space="preserve">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Pr="006F3BDC">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30D79C81" w14:textId="77777777" w:rsidR="005E24DA" w:rsidRPr="00AD29CE" w:rsidRDefault="005E24DA" w:rsidP="007F31CF">
      <w:pPr>
        <w:widowControl w:val="0"/>
        <w:tabs>
          <w:tab w:val="left" w:pos="720"/>
          <w:tab w:val="left" w:pos="1134"/>
        </w:tabs>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5A9BD408" w14:textId="77777777" w:rsidR="005E24DA" w:rsidRPr="00AD29CE" w:rsidRDefault="005E24DA" w:rsidP="007F31CF">
      <w:pPr>
        <w:widowControl w:val="0"/>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Pr="006F3BDC">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27222893" w14:textId="77777777" w:rsidR="005E24DA" w:rsidRPr="00AD29CE" w:rsidRDefault="005E24DA" w:rsidP="007F31CF">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647B57EE" w14:textId="77777777" w:rsidR="005E24DA" w:rsidRDefault="005E24DA" w:rsidP="007F31CF">
      <w:pPr>
        <w:widowControl w:val="0"/>
        <w:tabs>
          <w:tab w:val="left" w:pos="1276"/>
        </w:tabs>
        <w:ind w:firstLine="567"/>
        <w:jc w:val="both"/>
        <w:rPr>
          <w:ins w:id="33" w:author="Inesa Kocharyan" w:date="2025-02-07T11:36:00Z"/>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w:t>
      </w:r>
      <w:r w:rsidRPr="00AD29CE">
        <w:rPr>
          <w:rFonts w:ascii="GHEA Grapalat" w:hAnsi="GHEA Grapalat"/>
        </w:rPr>
        <w:lastRenderedPageBreak/>
        <w:t>одностороннего расторжения договора со следующего за опубликованием уведомления дня, установленного настоящим пунктом.</w:t>
      </w:r>
      <w:r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Pr>
          <w:rFonts w:ascii="GHEA Grapalat" w:hAnsi="GHEA Grapalat"/>
        </w:rPr>
        <w:t>Заказчик</w:t>
      </w:r>
      <w:r w:rsidRPr="00076092">
        <w:rPr>
          <w:rFonts w:ascii="GHEA Grapalat" w:hAnsi="GHEA Grapalat"/>
        </w:rPr>
        <w:t xml:space="preserve"> высылает его также на электронную почту </w:t>
      </w:r>
      <w:r w:rsidRPr="00AD29CE">
        <w:rPr>
          <w:rFonts w:ascii="GHEA Grapalat" w:hAnsi="GHEA Grapalat"/>
        </w:rPr>
        <w:t>Исполнител</w:t>
      </w:r>
      <w:r>
        <w:rPr>
          <w:rFonts w:ascii="GHEA Grapalat" w:hAnsi="GHEA Grapalat"/>
        </w:rPr>
        <w:t>я</w:t>
      </w:r>
      <w:r w:rsidRPr="00076092">
        <w:rPr>
          <w:rFonts w:ascii="GHEA Grapalat" w:hAnsi="GHEA Grapalat"/>
        </w:rPr>
        <w:t>.</w:t>
      </w:r>
    </w:p>
    <w:p w14:paraId="6AE93F11" w14:textId="77777777" w:rsidR="005E24DA" w:rsidRPr="0068480C" w:rsidRDefault="005E24DA" w:rsidP="007F31CF">
      <w:pPr>
        <w:widowControl w:val="0"/>
        <w:tabs>
          <w:tab w:val="left" w:pos="1276"/>
        </w:tabs>
        <w:ind w:firstLine="567"/>
        <w:jc w:val="both"/>
        <w:rPr>
          <w:rFonts w:ascii="GHEA Grapalat" w:hAnsi="GHEA Grapalat"/>
          <w:color w:val="000000" w:themeColor="text1"/>
        </w:rPr>
      </w:pPr>
      <w:r>
        <w:rPr>
          <w:rFonts w:ascii="GHEA Grapalat" w:hAnsi="GHEA Grapalat"/>
        </w:rPr>
        <w:t xml:space="preserve">7.12 </w:t>
      </w:r>
      <w:r>
        <w:rPr>
          <w:rStyle w:val="ezkurwreuab5ozgtqnkl"/>
          <w:rFonts w:ascii="GHEA Grapalat" w:hAnsi="GHEA Grapalat"/>
        </w:rPr>
        <w:t>Исполнитель</w:t>
      </w:r>
      <w:r w:rsidRPr="00B40E38">
        <w:rPr>
          <w:rFonts w:ascii="GHEA Grapalat" w:hAnsi="GHEA Grapalat"/>
        </w:rPr>
        <w:t xml:space="preserve"> </w:t>
      </w:r>
      <w:r w:rsidRPr="00B40E38">
        <w:rPr>
          <w:rStyle w:val="ezkurwreuab5ozgtqnkl"/>
          <w:rFonts w:ascii="GHEA Grapalat" w:hAnsi="GHEA Grapalat"/>
        </w:rPr>
        <w:t>имеет право</w:t>
      </w:r>
      <w:r w:rsidRPr="00B40E38">
        <w:rPr>
          <w:rFonts w:ascii="GHEA Grapalat" w:hAnsi="GHEA Grapalat"/>
        </w:rPr>
        <w:t xml:space="preserve"> </w:t>
      </w:r>
      <w:r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Pr="009A510B">
        <w:rPr>
          <w:rStyle w:val="ezkurwreuab5ozgtqnkl"/>
          <w:rFonts w:ascii="GHEA Grapalat" w:hAnsi="GHEA Grapalat"/>
        </w:rPr>
        <w:t>о закупке</w:t>
      </w:r>
      <w:r w:rsidRPr="00B40E38">
        <w:rPr>
          <w:rStyle w:val="ezkurwreuab5ozgtqnkl"/>
          <w:rFonts w:ascii="GHEA Grapalat" w:hAnsi="GHEA Grapalat"/>
        </w:rPr>
        <w:t>, на основании договора финансирования (факторинга) в обмен на уступку требования</w:t>
      </w:r>
      <w:r w:rsidRPr="00B40E38">
        <w:rPr>
          <w:rFonts w:ascii="GHEA Grapalat" w:hAnsi="GHEA Grapalat"/>
        </w:rPr>
        <w:t xml:space="preserve"> </w:t>
      </w:r>
      <w:r w:rsidRPr="00B40E38">
        <w:rPr>
          <w:rStyle w:val="ezkurwreuab5ozgtqnkl"/>
          <w:rFonts w:ascii="GHEA Grapalat" w:hAnsi="GHEA Grapalat"/>
        </w:rPr>
        <w:t xml:space="preserve">(далее-договор факторинга). </w:t>
      </w:r>
      <w:r>
        <w:rPr>
          <w:rStyle w:val="ezkurwreuab5ozgtqnkl"/>
          <w:rFonts w:ascii="GHEA Grapalat" w:hAnsi="GHEA Grapalat"/>
        </w:rPr>
        <w:t xml:space="preserve">В </w:t>
      </w:r>
      <w:r>
        <w:rPr>
          <w:rFonts w:ascii="GHEA Grapalat" w:hAnsi="GHEA Grapalat"/>
        </w:rPr>
        <w:t>д</w:t>
      </w:r>
      <w:r w:rsidRPr="009A510B">
        <w:rPr>
          <w:rFonts w:ascii="GHEA Grapalat" w:hAnsi="GHEA Grapalat"/>
        </w:rPr>
        <w:t>оговор</w:t>
      </w:r>
      <w:r>
        <w:rPr>
          <w:rFonts w:ascii="GHEA Grapalat" w:hAnsi="GHEA Grapalat"/>
        </w:rPr>
        <w:t>е</w:t>
      </w:r>
      <w:r w:rsidRPr="009A510B">
        <w:rPr>
          <w:rFonts w:ascii="GHEA Grapalat" w:hAnsi="GHEA Grapalat"/>
        </w:rPr>
        <w:t xml:space="preserve"> факторинга долж</w:t>
      </w:r>
      <w:r>
        <w:rPr>
          <w:rFonts w:ascii="GHEA Grapalat" w:hAnsi="GHEA Grapalat"/>
        </w:rPr>
        <w:t>но быть</w:t>
      </w:r>
      <w:r w:rsidRPr="009A510B">
        <w:rPr>
          <w:rFonts w:ascii="GHEA Grapalat" w:hAnsi="GHEA Grapalat"/>
        </w:rPr>
        <w:t xml:space="preserve"> предусм</w:t>
      </w:r>
      <w:r>
        <w:rPr>
          <w:rFonts w:ascii="GHEA Grapalat" w:hAnsi="GHEA Grapalat"/>
        </w:rPr>
        <w:t>о</w:t>
      </w:r>
      <w:r w:rsidRPr="009A510B">
        <w:rPr>
          <w:rFonts w:ascii="GHEA Grapalat" w:hAnsi="GHEA Grapalat"/>
        </w:rPr>
        <w:t>тр</w:t>
      </w:r>
      <w:r>
        <w:rPr>
          <w:rFonts w:ascii="GHEA Grapalat" w:hAnsi="GHEA Grapalat"/>
        </w:rPr>
        <w:t>ено</w:t>
      </w:r>
      <w:r w:rsidRPr="009A510B">
        <w:rPr>
          <w:rFonts w:ascii="GHEA Grapalat" w:hAnsi="GHEA Grapalat"/>
        </w:rPr>
        <w:t>, что</w:t>
      </w:r>
      <w:r>
        <w:rPr>
          <w:rFonts w:ascii="GHEA Grapalat" w:hAnsi="GHEA Grapalat"/>
        </w:rPr>
        <w:t>:</w:t>
      </w:r>
      <w:r w:rsidRPr="009A510B">
        <w:rPr>
          <w:rFonts w:ascii="GHEA Grapalat" w:hAnsi="GHEA Grapalat"/>
        </w:rPr>
        <w:t xml:space="preserve"> финансовый агент соглашается с тем, что при наличии оснований, предусмотренных договором,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при осуществлении платежей обеспечи</w:t>
      </w:r>
      <w:r>
        <w:rPr>
          <w:rStyle w:val="ezkurwreuab5ozgtqnkl"/>
          <w:rFonts w:ascii="GHEA Grapalat" w:hAnsi="GHEA Grapalat"/>
        </w:rPr>
        <w:t>вает</w:t>
      </w:r>
      <w:r w:rsidRPr="00B43171">
        <w:rPr>
          <w:rStyle w:val="ezkurwreuab5ozgtqnkl"/>
          <w:rFonts w:ascii="GHEA Grapalat" w:hAnsi="GHEA Grapalat"/>
        </w:rPr>
        <w:t xml:space="preserve"> расчет и зачет штрафов и пеней </w:t>
      </w:r>
      <w:r>
        <w:rPr>
          <w:rFonts w:ascii="GHEA Grapalat" w:hAnsi="GHEA Grapalat"/>
          <w:color w:val="000000" w:themeColor="text1"/>
        </w:rPr>
        <w:t>Исполнителю</w:t>
      </w:r>
      <w:r w:rsidRPr="00B43171">
        <w:rPr>
          <w:rFonts w:ascii="GHEA Grapalat" w:hAnsi="GHEA Grapalat"/>
        </w:rPr>
        <w:t xml:space="preserve"> </w:t>
      </w:r>
      <w:r w:rsidRPr="00B43171">
        <w:rPr>
          <w:rStyle w:val="ezkurwreuab5ozgtqnkl"/>
          <w:rFonts w:ascii="GHEA Grapalat" w:hAnsi="GHEA Grapalat"/>
        </w:rPr>
        <w:t>с суммами, подлежащими уплате, независимо от</w:t>
      </w:r>
      <w:r w:rsidRPr="00B43171">
        <w:rPr>
          <w:rFonts w:ascii="GHEA Grapalat" w:hAnsi="GHEA Grapalat"/>
        </w:rPr>
        <w:t xml:space="preserve"> </w:t>
      </w:r>
      <w:r w:rsidRPr="00B43171">
        <w:rPr>
          <w:rStyle w:val="ezkurwreuab5ozgtqnkl"/>
          <w:rFonts w:ascii="GHEA Grapalat" w:hAnsi="GHEA Grapalat"/>
        </w:rPr>
        <w:t>того,</w:t>
      </w:r>
      <w:r w:rsidRPr="00B43171">
        <w:rPr>
          <w:rFonts w:ascii="GHEA Grapalat" w:hAnsi="GHEA Grapalat"/>
        </w:rPr>
        <w:t xml:space="preserve"> </w:t>
      </w:r>
      <w:r w:rsidRPr="00B43171">
        <w:rPr>
          <w:rStyle w:val="ezkurwreuab5ozgtqnkl"/>
          <w:rFonts w:ascii="GHEA Grapalat" w:hAnsi="GHEA Grapalat"/>
        </w:rPr>
        <w:t>было ли</w:t>
      </w:r>
      <w:r w:rsidRPr="00B43171">
        <w:rPr>
          <w:rFonts w:ascii="GHEA Grapalat" w:hAnsi="GHEA Grapalat"/>
        </w:rPr>
        <w:t xml:space="preserve"> </w:t>
      </w:r>
      <w:r w:rsidRPr="00B43171">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9A510B">
        <w:rPr>
          <w:rStyle w:val="ezkurwreuab5ozgtqnkl"/>
          <w:rFonts w:ascii="GHEA Grapalat" w:hAnsi="GHEA Grapalat"/>
        </w:rPr>
        <w:t>П</w:t>
      </w:r>
      <w:r w:rsidRPr="00B43171">
        <w:rPr>
          <w:rStyle w:val="ezkurwreuab5ozgtqnkl"/>
          <w:rFonts w:ascii="GHEA Grapalat" w:hAnsi="GHEA Grapalat"/>
        </w:rPr>
        <w:t>ри</w:t>
      </w:r>
      <w:r w:rsidRPr="00B43171">
        <w:rPr>
          <w:rFonts w:ascii="GHEA Grapalat" w:hAnsi="GHEA Grapalat"/>
        </w:rPr>
        <w:t xml:space="preserve"> </w:t>
      </w:r>
      <w:r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B43171">
        <w:rPr>
          <w:rStyle w:val="ezkurwreuab5ozgtqnkl"/>
          <w:rFonts w:ascii="GHEA Grapalat" w:hAnsi="GHEA Grapalat"/>
        </w:rPr>
        <w:t xml:space="preserve"> </w:t>
      </w:r>
      <w:r>
        <w:rPr>
          <w:rStyle w:val="ezkurwreuab5ozgtqnkl"/>
          <w:rFonts w:ascii="GHEA Grapalat" w:hAnsi="GHEA Grapalat"/>
        </w:rPr>
        <w:t>4</w:t>
      </w:r>
      <w:r w:rsidRPr="00B43171">
        <w:rPr>
          <w:rStyle w:val="ezkurwreuab5ozgtqnkl"/>
          <w:rFonts w:ascii="GHEA Grapalat" w:hAnsi="GHEA Grapalat"/>
        </w:rPr>
        <w:t xml:space="preserve">)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производит платеж, установленный договором, финансовому</w:t>
      </w:r>
      <w:r w:rsidRPr="00B43171">
        <w:rPr>
          <w:rFonts w:ascii="GHEA Grapalat" w:hAnsi="GHEA Grapalat"/>
        </w:rPr>
        <w:t xml:space="preserve"> </w:t>
      </w:r>
      <w:r w:rsidRPr="00B43171">
        <w:rPr>
          <w:rStyle w:val="ezkurwreuab5ozgtqnkl"/>
          <w:rFonts w:ascii="GHEA Grapalat" w:hAnsi="GHEA Grapalat"/>
        </w:rPr>
        <w:t>агенту, если</w:t>
      </w:r>
      <w:r w:rsidRPr="00B43171">
        <w:rPr>
          <w:rFonts w:ascii="GHEA Grapalat" w:hAnsi="GHEA Grapalat"/>
        </w:rPr>
        <w:t xml:space="preserve"> </w:t>
      </w:r>
      <w:r w:rsidRPr="00B43171">
        <w:rPr>
          <w:rStyle w:val="ezkurwreuab5ozgtqnkl"/>
          <w:rFonts w:ascii="GHEA Grapalat" w:hAnsi="GHEA Grapalat"/>
        </w:rPr>
        <w:t>уведомление</w:t>
      </w:r>
      <w:r w:rsidRPr="00B43171">
        <w:rPr>
          <w:rFonts w:ascii="GHEA Grapalat" w:hAnsi="GHEA Grapalat"/>
        </w:rPr>
        <w:t xml:space="preserve"> </w:t>
      </w:r>
      <w:r w:rsidRPr="00B43171">
        <w:rPr>
          <w:rStyle w:val="ezkurwreuab5ozgtqnkl"/>
          <w:rFonts w:ascii="GHEA Grapalat" w:hAnsi="GHEA Grapalat"/>
        </w:rPr>
        <w:t>было получено</w:t>
      </w:r>
      <w:r w:rsidRPr="00B43171">
        <w:rPr>
          <w:rFonts w:ascii="GHEA Grapalat" w:hAnsi="GHEA Grapalat"/>
        </w:rPr>
        <w:t xml:space="preserve"> </w:t>
      </w:r>
      <w:r w:rsidRPr="00B43171">
        <w:rPr>
          <w:rStyle w:val="ezkurwreuab5ozgtqnkl"/>
          <w:rFonts w:ascii="GHEA Grapalat" w:hAnsi="GHEA Grapalat"/>
        </w:rPr>
        <w:t xml:space="preserve">в день, предшествующий дню внесения </w:t>
      </w:r>
      <w:r>
        <w:rPr>
          <w:rStyle w:val="ezkurwreuab5ozgtqnkl"/>
          <w:rFonts w:ascii="GHEA Grapalat" w:hAnsi="GHEA Grapalat"/>
        </w:rPr>
        <w:t>Заказчиком</w:t>
      </w:r>
      <w:r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Pr>
          <w:rStyle w:val="ezkurwreuab5ozgtqnkl"/>
          <w:rFonts w:ascii="GHEA Grapalat" w:hAnsi="GHEA Grapalat"/>
        </w:rPr>
        <w:t>.</w:t>
      </w:r>
      <w:r w:rsidRPr="00A472AA">
        <w:rPr>
          <w:rStyle w:val="ezkurwreuab5ozgtqnkl"/>
          <w:rFonts w:ascii="GHEA Grapalat" w:hAnsi="GHEA Grapalat"/>
          <w:vertAlign w:val="superscript"/>
        </w:rPr>
        <w:t>25</w:t>
      </w:r>
    </w:p>
    <w:p w14:paraId="112567D0" w14:textId="77777777" w:rsidR="005E24DA" w:rsidRPr="00AD29CE" w:rsidRDefault="005E24DA" w:rsidP="007F31CF">
      <w:pPr>
        <w:widowControl w:val="0"/>
        <w:tabs>
          <w:tab w:val="left" w:pos="1276"/>
        </w:tabs>
        <w:ind w:firstLine="567"/>
        <w:jc w:val="both"/>
        <w:rPr>
          <w:rFonts w:ascii="GHEA Grapalat" w:hAnsi="GHEA Grapalat"/>
        </w:rPr>
      </w:pPr>
      <w:r w:rsidRPr="00AD29CE">
        <w:rPr>
          <w:rFonts w:ascii="GHEA Grapalat" w:hAnsi="GHEA Grapalat"/>
        </w:rPr>
        <w:t>7.</w:t>
      </w:r>
      <w:r>
        <w:rPr>
          <w:rFonts w:ascii="GHEA Grapalat" w:hAnsi="GHEA Grapalat"/>
          <w:lang w:val="hy-AM"/>
        </w:rPr>
        <w:t>13</w:t>
      </w:r>
      <w:r>
        <w:rPr>
          <w:rFonts w:ascii="GHEA Grapalat" w:hAnsi="GHEA Grapalat"/>
        </w:rPr>
        <w:tab/>
      </w:r>
      <w:r w:rsidRPr="00AD29CE">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w:t>
      </w:r>
      <w:r w:rsidRPr="00E45C1A">
        <w:rPr>
          <w:rFonts w:ascii="GHEA Grapalat" w:hAnsi="GHEA Grapalat"/>
        </w:rPr>
        <w:t>ебном порядке</w:t>
      </w:r>
      <w:r w:rsidRPr="00AD29CE">
        <w:rPr>
          <w:rFonts w:ascii="GHEA Grapalat" w:hAnsi="GHEA Grapalat"/>
        </w:rPr>
        <w:t>.</w:t>
      </w:r>
    </w:p>
    <w:p w14:paraId="630C5B1F" w14:textId="77777777" w:rsidR="005E24DA" w:rsidRPr="00AD29CE" w:rsidRDefault="005E24DA" w:rsidP="007F31CF">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lang w:val="hy-AM"/>
        </w:rPr>
        <w:t>4</w:t>
      </w:r>
      <w:r>
        <w:rPr>
          <w:rFonts w:ascii="GHEA Grapalat" w:hAnsi="GHEA Grapalat"/>
        </w:rPr>
        <w:t>.</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w:t>
      </w:r>
      <w:r>
        <w:rPr>
          <w:rFonts w:ascii="GHEA Grapalat" w:hAnsi="GHEA Grapalat"/>
        </w:rPr>
        <w:t>,</w:t>
      </w:r>
      <w:r w:rsidRPr="00AD29CE">
        <w:rPr>
          <w:rFonts w:ascii="GHEA Grapalat" w:hAnsi="GHEA Grapalat"/>
        </w:rPr>
        <w:t>№ 3.1</w:t>
      </w:r>
      <w:r>
        <w:rPr>
          <w:rFonts w:ascii="GHEA Grapalat" w:hAnsi="GHEA Grapalat"/>
          <w:lang w:val="hy-AM"/>
        </w:rPr>
        <w:t xml:space="preserve"> </w:t>
      </w:r>
      <w:r>
        <w:rPr>
          <w:rFonts w:ascii="GHEA Grapalat" w:hAnsi="GHEA Grapalat"/>
        </w:rPr>
        <w:t xml:space="preserve">и </w:t>
      </w:r>
      <w:r w:rsidRPr="00AD29CE">
        <w:rPr>
          <w:rFonts w:ascii="GHEA Grapalat" w:hAnsi="GHEA Grapalat"/>
        </w:rPr>
        <w:t xml:space="preserve">№ </w:t>
      </w:r>
      <w:r>
        <w:rPr>
          <w:rFonts w:ascii="GHEA Grapalat" w:hAnsi="GHEA Grapalat"/>
        </w:rPr>
        <w:t>4</w:t>
      </w:r>
      <w:r w:rsidRPr="00AD29CE">
        <w:rPr>
          <w:rFonts w:ascii="GHEA Grapalat" w:hAnsi="GHEA Grapalat"/>
        </w:rPr>
        <w:t xml:space="preserve">  к настоящему Договору считаются неотъемлемой частью договора, и каждой стороне предоставляется по одному экземпляру договора.</w:t>
      </w:r>
    </w:p>
    <w:p w14:paraId="6C1095D1" w14:textId="77777777" w:rsidR="005E24DA" w:rsidRPr="00AD29CE" w:rsidRDefault="005E24DA" w:rsidP="007F31CF">
      <w:pPr>
        <w:widowControl w:val="0"/>
        <w:tabs>
          <w:tab w:val="left" w:pos="1276"/>
        </w:tabs>
        <w:ind w:firstLine="567"/>
        <w:jc w:val="both"/>
        <w:rPr>
          <w:rFonts w:ascii="GHEA Grapalat" w:hAnsi="GHEA Grapalat"/>
          <w:bCs/>
        </w:rPr>
      </w:pPr>
      <w:r w:rsidRPr="00AD29CE">
        <w:rPr>
          <w:rFonts w:ascii="GHEA Grapalat" w:hAnsi="GHEA Grapalat"/>
        </w:rPr>
        <w:t>7.1</w:t>
      </w:r>
      <w:r>
        <w:rPr>
          <w:rFonts w:ascii="GHEA Grapalat" w:hAnsi="GHEA Grapalat"/>
          <w:lang w:val="hy-AM"/>
        </w:rPr>
        <w:t>5</w:t>
      </w:r>
      <w:r>
        <w:rPr>
          <w:rFonts w:ascii="GHEA Grapalat" w:hAnsi="GHEA Grapalat"/>
        </w:rPr>
        <w:t>.</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14:paraId="53505FCC" w14:textId="77777777" w:rsidR="005E24DA" w:rsidRDefault="005E24DA" w:rsidP="007F31CF">
      <w:pPr>
        <w:rPr>
          <w:rFonts w:ascii="GHEA Grapalat" w:hAnsi="GHEA Grapalat"/>
        </w:rPr>
      </w:pPr>
      <w:r>
        <w:rPr>
          <w:rFonts w:ascii="GHEA Grapalat" w:hAnsi="GHEA Grapalat"/>
        </w:rPr>
        <w:t>-----------------------------------</w:t>
      </w:r>
    </w:p>
    <w:p w14:paraId="4D77EC1A" w14:textId="77777777" w:rsidR="005E24DA" w:rsidRDefault="005E24DA" w:rsidP="007F31CF">
      <w:pPr>
        <w:rPr>
          <w:rFonts w:ascii="GHEA Grapalat" w:hAnsi="GHEA Grapalat"/>
        </w:rPr>
      </w:pPr>
    </w:p>
    <w:p w14:paraId="0CA976DE" w14:textId="77777777" w:rsidR="005E24DA" w:rsidRPr="00A915F5" w:rsidRDefault="005E24DA" w:rsidP="007F31CF">
      <w:pPr>
        <w:rPr>
          <w:rStyle w:val="ezkurwreuab5ozgtqnkl"/>
          <w:i/>
          <w:sz w:val="20"/>
          <w:szCs w:val="20"/>
        </w:rPr>
      </w:pPr>
      <w:r w:rsidRPr="00F217A2">
        <w:rPr>
          <w:rFonts w:ascii="GHEA Grapalat" w:hAnsi="GHEA Grapalat"/>
          <w:vertAlign w:val="superscript"/>
        </w:rPr>
        <w:t>25</w:t>
      </w:r>
      <w:r>
        <w:rPr>
          <w:rFonts w:ascii="GHEA Grapalat" w:hAnsi="GHEA Grapalat"/>
          <w:vertAlign w:val="superscript"/>
        </w:rPr>
        <w:t xml:space="preserve">  </w:t>
      </w:r>
      <w:r w:rsidRPr="00A915F5">
        <w:rPr>
          <w:rStyle w:val="ezkurwreuab5ozgtqnkl"/>
          <w:i/>
          <w:sz w:val="20"/>
          <w:szCs w:val="20"/>
        </w:rPr>
        <w:t>Если</w:t>
      </w:r>
      <w:r w:rsidRPr="00A915F5">
        <w:rPr>
          <w:i/>
          <w:sz w:val="20"/>
          <w:szCs w:val="20"/>
        </w:rPr>
        <w:t xml:space="preserve"> </w:t>
      </w:r>
      <w:r w:rsidRPr="00A915F5">
        <w:rPr>
          <w:rStyle w:val="ezkurwreuab5ozgtqnkl"/>
          <w:rFonts w:ascii="Sylfaen" w:hAnsi="Sylfaen"/>
          <w:i/>
          <w:sz w:val="20"/>
          <w:szCs w:val="20"/>
        </w:rPr>
        <w:t xml:space="preserve">Заказчик </w:t>
      </w:r>
      <w:r w:rsidRPr="00A915F5">
        <w:rPr>
          <w:i/>
          <w:sz w:val="20"/>
          <w:szCs w:val="20"/>
        </w:rPr>
        <w:t xml:space="preserve"> </w:t>
      </w:r>
      <w:r w:rsidRPr="00A915F5">
        <w:rPr>
          <w:rStyle w:val="ezkurwreuab5ozgtqnkl"/>
          <w:i/>
          <w:sz w:val="20"/>
          <w:szCs w:val="20"/>
        </w:rPr>
        <w:t>является</w:t>
      </w:r>
      <w:r w:rsidRPr="00A915F5">
        <w:rPr>
          <w:i/>
          <w:sz w:val="20"/>
          <w:szCs w:val="20"/>
        </w:rPr>
        <w:t xml:space="preserve"> </w:t>
      </w:r>
      <w:r>
        <w:rPr>
          <w:rStyle w:val="ezkurwreuab5ozgtqnkl"/>
          <w:i/>
          <w:sz w:val="20"/>
          <w:szCs w:val="20"/>
        </w:rPr>
        <w:t>заказчиком</w:t>
      </w:r>
      <w:r w:rsidRPr="00A915F5">
        <w:rPr>
          <w:rStyle w:val="ezkurwreuab5ozgtqnkl"/>
          <w:i/>
          <w:sz w:val="20"/>
          <w:szCs w:val="20"/>
        </w:rPr>
        <w:t>, не имеющим счета в казначействе, настоящий</w:t>
      </w:r>
      <w:r w:rsidRPr="00A915F5">
        <w:rPr>
          <w:i/>
          <w:sz w:val="20"/>
          <w:szCs w:val="20"/>
        </w:rPr>
        <w:t xml:space="preserve"> </w:t>
      </w:r>
      <w:r w:rsidRPr="00A915F5">
        <w:rPr>
          <w:rStyle w:val="ezkurwreuab5ozgtqnkl"/>
          <w:i/>
          <w:sz w:val="20"/>
          <w:szCs w:val="20"/>
        </w:rPr>
        <w:t>пункт</w:t>
      </w:r>
      <w:r w:rsidRPr="00A915F5">
        <w:rPr>
          <w:i/>
          <w:sz w:val="20"/>
          <w:szCs w:val="20"/>
        </w:rPr>
        <w:t xml:space="preserve"> </w:t>
      </w:r>
      <w:r w:rsidRPr="00A915F5">
        <w:rPr>
          <w:rStyle w:val="ezkurwreuab5ozgtqnkl"/>
          <w:i/>
          <w:sz w:val="20"/>
          <w:szCs w:val="20"/>
        </w:rPr>
        <w:t>редактируется</w:t>
      </w:r>
      <w:r w:rsidRPr="00A915F5">
        <w:rPr>
          <w:i/>
          <w:sz w:val="20"/>
          <w:szCs w:val="20"/>
        </w:rPr>
        <w:t xml:space="preserve"> </w:t>
      </w:r>
      <w:r w:rsidRPr="00A915F5">
        <w:rPr>
          <w:rStyle w:val="ezkurwreuab5ozgtqnkl"/>
          <w:i/>
          <w:sz w:val="20"/>
          <w:szCs w:val="20"/>
        </w:rPr>
        <w:t>заменив</w:t>
      </w:r>
      <w:r w:rsidRPr="00A915F5">
        <w:rPr>
          <w:i/>
          <w:sz w:val="20"/>
          <w:szCs w:val="20"/>
        </w:rPr>
        <w:t xml:space="preserve"> </w:t>
      </w:r>
      <w:r w:rsidRPr="00A915F5">
        <w:rPr>
          <w:rStyle w:val="ezkurwreuab5ozgtqnkl"/>
          <w:i/>
          <w:sz w:val="20"/>
          <w:szCs w:val="20"/>
        </w:rPr>
        <w:t>слова</w:t>
      </w:r>
      <w:r w:rsidRPr="00A915F5">
        <w:rPr>
          <w:i/>
          <w:sz w:val="20"/>
          <w:szCs w:val="20"/>
        </w:rPr>
        <w:t xml:space="preserve"> </w:t>
      </w:r>
      <w:r w:rsidRPr="00A915F5">
        <w:rPr>
          <w:rStyle w:val="ezkurwreuab5ozgtqnkl"/>
          <w:i/>
          <w:sz w:val="20"/>
          <w:szCs w:val="20"/>
        </w:rPr>
        <w:t>"внесения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и</w:t>
      </w:r>
      <w:r w:rsidRPr="00A915F5">
        <w:rPr>
          <w:i/>
          <w:sz w:val="20"/>
          <w:szCs w:val="20"/>
        </w:rPr>
        <w:t xml:space="preserve"> </w:t>
      </w:r>
      <w:r w:rsidRPr="00A915F5">
        <w:rPr>
          <w:rStyle w:val="ezkurwreuab5ozgtqnkl"/>
          <w:i/>
          <w:sz w:val="20"/>
          <w:szCs w:val="20"/>
        </w:rPr>
        <w:t>копии</w:t>
      </w:r>
      <w:r w:rsidRPr="00A915F5">
        <w:rPr>
          <w:i/>
          <w:sz w:val="20"/>
          <w:szCs w:val="20"/>
        </w:rPr>
        <w:t xml:space="preserve"> </w:t>
      </w:r>
      <w:r w:rsidRPr="00A915F5">
        <w:rPr>
          <w:rStyle w:val="ezkurwreuab5ozgtqnkl"/>
          <w:i/>
          <w:sz w:val="20"/>
          <w:szCs w:val="20"/>
        </w:rPr>
        <w:t>протокола</w:t>
      </w:r>
      <w:r w:rsidRPr="00A915F5">
        <w:rPr>
          <w:i/>
          <w:sz w:val="20"/>
          <w:szCs w:val="20"/>
        </w:rPr>
        <w:t xml:space="preserve"> </w:t>
      </w:r>
      <w:r w:rsidRPr="00A915F5">
        <w:rPr>
          <w:rStyle w:val="ezkurwreuab5ozgtqnkl"/>
          <w:i/>
          <w:sz w:val="20"/>
          <w:szCs w:val="20"/>
        </w:rPr>
        <w:t>в</w:t>
      </w:r>
      <w:r w:rsidRPr="00A915F5">
        <w:rPr>
          <w:i/>
          <w:sz w:val="20"/>
          <w:szCs w:val="20"/>
        </w:rPr>
        <w:t xml:space="preserve"> </w:t>
      </w:r>
      <w:r w:rsidRPr="00A915F5">
        <w:rPr>
          <w:rStyle w:val="ezkurwreuab5ozgtqnkl"/>
          <w:i/>
          <w:sz w:val="20"/>
          <w:szCs w:val="20"/>
        </w:rPr>
        <w:t>казначейскую</w:t>
      </w:r>
      <w:r w:rsidRPr="00A915F5">
        <w:rPr>
          <w:i/>
          <w:sz w:val="20"/>
          <w:szCs w:val="20"/>
        </w:rPr>
        <w:t xml:space="preserve"> </w:t>
      </w:r>
      <w:r w:rsidRPr="00A915F5">
        <w:rPr>
          <w:rStyle w:val="ezkurwreuab5ozgtqnkl"/>
          <w:i/>
          <w:sz w:val="20"/>
          <w:szCs w:val="20"/>
        </w:rPr>
        <w:t>систему</w:t>
      </w:r>
      <w:r w:rsidRPr="00A915F5">
        <w:rPr>
          <w:i/>
          <w:sz w:val="20"/>
          <w:szCs w:val="20"/>
        </w:rPr>
        <w:t xml:space="preserve"> </w:t>
      </w:r>
      <w:r w:rsidRPr="00A915F5">
        <w:rPr>
          <w:rStyle w:val="ezkurwreuab5ozgtqnkl"/>
          <w:i/>
          <w:sz w:val="20"/>
          <w:szCs w:val="20"/>
        </w:rPr>
        <w:t>уполномоченного органа"</w:t>
      </w:r>
      <w:r w:rsidRPr="00A915F5">
        <w:rPr>
          <w:i/>
          <w:sz w:val="20"/>
          <w:szCs w:val="20"/>
        </w:rPr>
        <w:t xml:space="preserve"> </w:t>
      </w:r>
      <w:r w:rsidRPr="00A915F5">
        <w:rPr>
          <w:rStyle w:val="ezkurwreuab5ozgtqnkl"/>
          <w:i/>
          <w:sz w:val="20"/>
          <w:szCs w:val="20"/>
        </w:rPr>
        <w:t>словами "выдачи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банку"</w:t>
      </w:r>
      <w:r>
        <w:rPr>
          <w:rStyle w:val="ezkurwreuab5ozgtqnkl"/>
          <w:i/>
          <w:sz w:val="20"/>
          <w:szCs w:val="20"/>
        </w:rPr>
        <w:t>.</w:t>
      </w:r>
    </w:p>
    <w:p w14:paraId="5C41D8D2" w14:textId="77777777" w:rsidR="005E24DA" w:rsidRPr="00A915F5" w:rsidRDefault="005E24DA" w:rsidP="007F31CF">
      <w:pPr>
        <w:rPr>
          <w:rStyle w:val="ezkurwreuab5ozgtqnkl"/>
          <w:i/>
          <w:sz w:val="20"/>
          <w:szCs w:val="20"/>
        </w:rPr>
      </w:pPr>
    </w:p>
    <w:p w14:paraId="6527D6A4" w14:textId="77777777" w:rsidR="005E24DA" w:rsidRPr="00F217A2" w:rsidRDefault="005E24DA" w:rsidP="007F31CF">
      <w:pPr>
        <w:rPr>
          <w:rFonts w:ascii="GHEA Grapalat" w:hAnsi="GHEA Grapalat"/>
          <w:vertAlign w:val="superscript"/>
        </w:rPr>
      </w:pPr>
      <w:r w:rsidRPr="00F217A2">
        <w:rPr>
          <w:rFonts w:ascii="GHEA Grapalat" w:hAnsi="GHEA Grapalat"/>
          <w:vertAlign w:val="superscript"/>
        </w:rPr>
        <w:br w:type="page"/>
      </w:r>
    </w:p>
    <w:p w14:paraId="44623010" w14:textId="77777777" w:rsidR="005E24DA" w:rsidRDefault="005E24DA" w:rsidP="007F31CF">
      <w:pPr>
        <w:widowControl w:val="0"/>
        <w:tabs>
          <w:tab w:val="left" w:pos="1276"/>
        </w:tabs>
        <w:ind w:firstLine="567"/>
        <w:jc w:val="both"/>
        <w:rPr>
          <w:rFonts w:ascii="GHEA Grapalat" w:hAnsi="GHEA Grapalat"/>
        </w:rPr>
      </w:pPr>
    </w:p>
    <w:p w14:paraId="05DAB187" w14:textId="3357ECC4" w:rsidR="005E24DA" w:rsidRPr="00AD29CE" w:rsidRDefault="005E24DA" w:rsidP="007F31CF">
      <w:pPr>
        <w:widowControl w:val="0"/>
        <w:tabs>
          <w:tab w:val="left" w:pos="1276"/>
        </w:tabs>
        <w:ind w:firstLine="567"/>
        <w:jc w:val="both"/>
        <w:rPr>
          <w:rFonts w:ascii="GHEA Grapalat" w:hAnsi="GHEA Grapalat"/>
        </w:rPr>
      </w:pPr>
      <w:r w:rsidRPr="00AD29CE">
        <w:rPr>
          <w:rFonts w:ascii="GHEA Grapalat" w:hAnsi="GHEA Grapalat"/>
        </w:rPr>
        <w:t>7.</w:t>
      </w:r>
      <w:r>
        <w:rPr>
          <w:rFonts w:ascii="GHEA Grapalat" w:hAnsi="GHEA Grapalat"/>
          <w:lang w:val="hy-AM"/>
        </w:rPr>
        <w:t>16</w:t>
      </w:r>
      <w:r>
        <w:rPr>
          <w:rFonts w:ascii="GHEA Grapalat" w:hAnsi="GHEA Grapalat"/>
        </w:rPr>
        <w:t>.</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812F04">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w:t>
      </w:r>
      <w:r>
        <w:rPr>
          <w:rFonts w:ascii="GHEA Grapalat" w:hAnsi="GHEA Grapalat"/>
          <w:color w:val="000000" w:themeColor="text1"/>
        </w:rPr>
        <w:t>.</w:t>
      </w:r>
      <w:r w:rsidRPr="00A44549">
        <w:rPr>
          <w:rFonts w:ascii="GHEA Grapalat" w:hAnsi="GHEA Grapalat"/>
          <w:color w:val="000000" w:themeColor="text1"/>
        </w:rPr>
        <w:t xml:space="preserve"> </w:t>
      </w:r>
      <w:r w:rsidRPr="00AD29CE">
        <w:rPr>
          <w:rFonts w:ascii="GHEA Grapalat" w:hAnsi="GHEA Grapalat"/>
        </w:rPr>
        <w:t xml:space="preserve">Если размер выделенных для исполнения договора финансовых средств превышает </w:t>
      </w:r>
      <w:r>
        <w:rPr>
          <w:rFonts w:ascii="GHEA Grapalat" w:hAnsi="GHEA Grapalat"/>
        </w:rPr>
        <w:t>двадцатипяти</w:t>
      </w:r>
      <w:r w:rsidRPr="00AD29CE">
        <w:rPr>
          <w:rFonts w:ascii="GHEA Grapalat" w:hAnsi="GHEA Grapalat"/>
        </w:rPr>
        <w:t>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Pr>
          <w:rFonts w:ascii="GHEA Grapalat" w:hAnsi="GHEA Grapalat"/>
        </w:rPr>
        <w:t>й квалификации и</w:t>
      </w:r>
      <w:r w:rsidRPr="00AD29CE">
        <w:rPr>
          <w:rFonts w:ascii="GHEA Grapalat" w:hAnsi="GHEA Grapalat"/>
        </w:rPr>
        <w:t xml:space="preserve"> договора заменяется гарантией или наличными деньгами, с учетом требований абзаца "</w:t>
      </w:r>
      <w:r>
        <w:rPr>
          <w:rFonts w:ascii="GHEA Grapalat" w:hAnsi="GHEA Grapalat"/>
        </w:rPr>
        <w:t>в</w:t>
      </w:r>
      <w:r w:rsidRPr="00AD29CE">
        <w:rPr>
          <w:rFonts w:ascii="GHEA Grapalat" w:hAnsi="GHEA Grapalat"/>
        </w:rPr>
        <w:t>" подпункта</w:t>
      </w:r>
      <w:r>
        <w:rPr>
          <w:rFonts w:ascii="GHEA Grapalat" w:hAnsi="GHEA Grapalat"/>
        </w:rPr>
        <w:t xml:space="preserve"> 1 и</w:t>
      </w:r>
      <w:r w:rsidRPr="00AD29CE">
        <w:rPr>
          <w:rFonts w:ascii="GHEA Grapalat" w:hAnsi="GHEA Grapalat"/>
        </w:rPr>
        <w:t xml:space="preserve"> абзаца "б" подпункта 1</w:t>
      </w:r>
      <w:r>
        <w:rPr>
          <w:rFonts w:ascii="GHEA Grapalat" w:hAnsi="GHEA Grapalat"/>
        </w:rPr>
        <w:t>7</w:t>
      </w:r>
      <w:r w:rsidRPr="00AD29CE">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Pr>
          <w:rFonts w:ascii="GHEA Grapalat" w:hAnsi="GHEA Grapalat"/>
        </w:rPr>
        <w:t>й</w:t>
      </w:r>
      <w:r w:rsidRPr="00AD29CE">
        <w:rPr>
          <w:rFonts w:ascii="GHEA Grapalat" w:hAnsi="GHEA Grapalat"/>
        </w:rPr>
        <w:t xml:space="preserve"> </w:t>
      </w:r>
      <w:r>
        <w:rPr>
          <w:rFonts w:ascii="GHEA Grapalat" w:hAnsi="GHEA Grapalat"/>
        </w:rPr>
        <w:t xml:space="preserve">квалификации и </w:t>
      </w:r>
      <w:r w:rsidRPr="00AD29CE">
        <w:rPr>
          <w:rFonts w:ascii="GHEA Grapalat" w:hAnsi="GHEA Grapalat"/>
        </w:rPr>
        <w:t>договора представленн</w:t>
      </w:r>
      <w:r>
        <w:rPr>
          <w:rFonts w:ascii="GHEA Grapalat" w:hAnsi="GHEA Grapalat"/>
        </w:rPr>
        <w:t>ых</w:t>
      </w:r>
      <w:r w:rsidRPr="00AD29CE">
        <w:rPr>
          <w:rFonts w:ascii="GHEA Grapalat" w:hAnsi="GHEA Grapalat"/>
        </w:rPr>
        <w:t xml:space="preserve"> в виде неустойки, также представляет Заказчику нов</w:t>
      </w:r>
      <w:r>
        <w:rPr>
          <w:rFonts w:ascii="GHEA Grapalat" w:hAnsi="GHEA Grapalat"/>
        </w:rPr>
        <w:t>ые</w:t>
      </w:r>
      <w:r w:rsidRPr="00AD29CE">
        <w:rPr>
          <w:rFonts w:ascii="GHEA Grapalat" w:hAnsi="GHEA Grapalat"/>
        </w:rPr>
        <w:t xml:space="preserve"> обеспечени</w:t>
      </w:r>
      <w:r>
        <w:rPr>
          <w:rFonts w:ascii="GHEA Grapalat" w:hAnsi="GHEA Grapalat"/>
        </w:rPr>
        <w:t>я</w:t>
      </w:r>
      <w:r w:rsidRPr="00AD29CE">
        <w:rPr>
          <w:rFonts w:ascii="GHEA Grapalat" w:hAnsi="GHEA Grapalat"/>
        </w:rPr>
        <w:t xml:space="preserve"> в течение </w:t>
      </w:r>
      <w:r>
        <w:rPr>
          <w:rFonts w:ascii="GHEA Grapalat" w:hAnsi="GHEA Grapalat"/>
          <w:lang w:val="hy-AM"/>
        </w:rPr>
        <w:t xml:space="preserve">  </w:t>
      </w:r>
      <w:r w:rsidR="00593735">
        <w:rPr>
          <w:rFonts w:ascii="GHEA Grapalat" w:hAnsi="GHEA Grapalat"/>
          <w:lang w:val="hy-AM"/>
        </w:rPr>
        <w:t>15</w:t>
      </w:r>
      <w:r>
        <w:rPr>
          <w:rFonts w:ascii="GHEA Grapalat" w:hAnsi="GHEA Grapalat"/>
          <w:lang w:val="hy-AM"/>
        </w:rPr>
        <w:t xml:space="preserve"> </w:t>
      </w:r>
      <w:r w:rsidRPr="00AD29CE">
        <w:rPr>
          <w:rFonts w:ascii="GHEA Grapalat" w:hAnsi="GHEA Grapalat"/>
        </w:rPr>
        <w:t>рабочих дней со дня получения извещения о заключении соглашения. В противном случае договор расторгается Заказчиком в одностороннем порядке.</w:t>
      </w:r>
      <w:ins w:id="34" w:author="Inesa Kocharyan" w:date="2025-02-07T11:38:00Z">
        <w:r>
          <w:rPr>
            <w:rStyle w:val="FootnoteReference"/>
            <w:rFonts w:ascii="GHEA Grapalat" w:hAnsi="GHEA Grapalat"/>
          </w:rPr>
          <w:t xml:space="preserve"> </w:t>
        </w:r>
      </w:ins>
      <w:r>
        <w:rPr>
          <w:rStyle w:val="FootnoteReference"/>
          <w:rFonts w:ascii="GHEA Grapalat" w:hAnsi="GHEA Grapalat"/>
        </w:rPr>
        <w:t>26</w:t>
      </w:r>
    </w:p>
    <w:p w14:paraId="31D9481C" w14:textId="77777777" w:rsidR="005E24DA" w:rsidRPr="00AD29CE" w:rsidRDefault="005E24DA" w:rsidP="007F31CF">
      <w:pPr>
        <w:widowControl w:val="0"/>
        <w:rPr>
          <w:rFonts w:ascii="GHEA Grapalat" w:hAnsi="GHEA Grapalat"/>
        </w:rPr>
      </w:pPr>
    </w:p>
    <w:p w14:paraId="77B01942" w14:textId="77777777" w:rsidR="005E24DA" w:rsidRPr="00AD29CE" w:rsidRDefault="005E24DA" w:rsidP="007F31CF">
      <w:pPr>
        <w:widowControl w:val="0"/>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5E24DA" w:rsidRPr="00C51467" w14:paraId="5B848712" w14:textId="77777777" w:rsidTr="00963FC1">
        <w:trPr>
          <w:jc w:val="center"/>
        </w:trPr>
        <w:tc>
          <w:tcPr>
            <w:tcW w:w="4536" w:type="dxa"/>
          </w:tcPr>
          <w:p w14:paraId="39C5F6EF" w14:textId="77777777" w:rsidR="005E24DA" w:rsidRPr="00C51467" w:rsidRDefault="005E24DA" w:rsidP="007F31CF">
            <w:pPr>
              <w:widowControl w:val="0"/>
              <w:jc w:val="center"/>
              <w:rPr>
                <w:rFonts w:ascii="GHEA Grapalat" w:hAnsi="GHEA Grapalat"/>
                <w:b/>
                <w:sz w:val="22"/>
              </w:rPr>
            </w:pPr>
            <w:r w:rsidRPr="00C51467">
              <w:rPr>
                <w:rFonts w:ascii="GHEA Grapalat" w:hAnsi="GHEA Grapalat"/>
                <w:b/>
                <w:sz w:val="22"/>
              </w:rPr>
              <w:t>ЗАКАЗЧИК</w:t>
            </w:r>
          </w:p>
          <w:p w14:paraId="7A9EEF56" w14:textId="77777777" w:rsidR="005E24DA" w:rsidRPr="00C51467" w:rsidRDefault="005E24DA" w:rsidP="007F31CF">
            <w:pPr>
              <w:widowControl w:val="0"/>
              <w:jc w:val="center"/>
              <w:rPr>
                <w:rFonts w:ascii="GHEA Grapalat" w:hAnsi="GHEA Grapalat"/>
                <w:sz w:val="22"/>
              </w:rPr>
            </w:pPr>
            <w:r w:rsidRPr="00C51467">
              <w:rPr>
                <w:rFonts w:ascii="GHEA Grapalat" w:hAnsi="GHEA Grapalat"/>
                <w:sz w:val="22"/>
              </w:rPr>
              <w:t>____________________________</w:t>
            </w:r>
          </w:p>
          <w:p w14:paraId="3E509F24" w14:textId="77777777" w:rsidR="005E24DA" w:rsidRPr="00C51467" w:rsidRDefault="005E24DA" w:rsidP="007F31CF">
            <w:pPr>
              <w:widowControl w:val="0"/>
              <w:jc w:val="center"/>
              <w:rPr>
                <w:rFonts w:ascii="GHEA Grapalat" w:hAnsi="GHEA Grapalat"/>
                <w:sz w:val="22"/>
                <w:vertAlign w:val="superscript"/>
              </w:rPr>
            </w:pPr>
            <w:r w:rsidRPr="00C51467">
              <w:rPr>
                <w:rFonts w:ascii="GHEA Grapalat" w:hAnsi="GHEA Grapalat"/>
                <w:sz w:val="22"/>
                <w:vertAlign w:val="superscript"/>
              </w:rPr>
              <w:t>/подпись/</w:t>
            </w:r>
          </w:p>
          <w:p w14:paraId="35F60D4F" w14:textId="77777777" w:rsidR="005E24DA" w:rsidRPr="00C51467" w:rsidRDefault="005E24DA" w:rsidP="007F31CF">
            <w:pPr>
              <w:widowControl w:val="0"/>
              <w:jc w:val="center"/>
              <w:rPr>
                <w:rFonts w:ascii="GHEA Grapalat" w:hAnsi="GHEA Grapalat"/>
                <w:sz w:val="22"/>
                <w:lang w:val="en-US"/>
              </w:rPr>
            </w:pPr>
          </w:p>
          <w:p w14:paraId="3B695263" w14:textId="77777777" w:rsidR="005E24DA" w:rsidRPr="00C51467" w:rsidRDefault="005E24DA" w:rsidP="007F31CF">
            <w:pPr>
              <w:widowControl w:val="0"/>
              <w:jc w:val="center"/>
              <w:rPr>
                <w:rFonts w:ascii="GHEA Grapalat" w:hAnsi="GHEA Grapalat"/>
                <w:sz w:val="22"/>
                <w:lang w:val="en-US"/>
              </w:rPr>
            </w:pPr>
            <w:r w:rsidRPr="00C51467">
              <w:rPr>
                <w:rFonts w:ascii="GHEA Grapalat" w:hAnsi="GHEA Grapalat"/>
                <w:sz w:val="22"/>
              </w:rPr>
              <w:t>М. П.</w:t>
            </w:r>
          </w:p>
        </w:tc>
        <w:tc>
          <w:tcPr>
            <w:tcW w:w="4111" w:type="dxa"/>
          </w:tcPr>
          <w:p w14:paraId="528A6CC4" w14:textId="77777777" w:rsidR="005E24DA" w:rsidRPr="00C51467" w:rsidRDefault="005E24DA" w:rsidP="007F31CF">
            <w:pPr>
              <w:widowControl w:val="0"/>
              <w:jc w:val="center"/>
              <w:rPr>
                <w:rFonts w:ascii="GHEA Grapalat" w:hAnsi="GHEA Grapalat"/>
                <w:b/>
                <w:sz w:val="22"/>
              </w:rPr>
            </w:pPr>
            <w:r w:rsidRPr="00C51467">
              <w:rPr>
                <w:rFonts w:ascii="GHEA Grapalat" w:hAnsi="GHEA Grapalat"/>
                <w:b/>
                <w:sz w:val="22"/>
              </w:rPr>
              <w:t>ИСПОЛНИТЕЛЬ</w:t>
            </w:r>
          </w:p>
          <w:p w14:paraId="237B7C03" w14:textId="77777777" w:rsidR="005E24DA" w:rsidRPr="00C51467" w:rsidRDefault="005E24DA" w:rsidP="007F31CF">
            <w:pPr>
              <w:widowControl w:val="0"/>
              <w:jc w:val="center"/>
              <w:rPr>
                <w:rFonts w:ascii="GHEA Grapalat" w:hAnsi="GHEA Grapalat"/>
                <w:sz w:val="22"/>
                <w:lang w:val="en-US"/>
              </w:rPr>
            </w:pPr>
            <w:r w:rsidRPr="00C51467">
              <w:rPr>
                <w:rFonts w:ascii="GHEA Grapalat" w:hAnsi="GHEA Grapalat"/>
                <w:sz w:val="22"/>
                <w:lang w:val="en-US"/>
              </w:rPr>
              <w:t>____________________________</w:t>
            </w:r>
          </w:p>
          <w:p w14:paraId="53514CA4" w14:textId="77777777" w:rsidR="005E24DA" w:rsidRPr="00C51467" w:rsidRDefault="005E24DA" w:rsidP="007F31CF">
            <w:pPr>
              <w:widowControl w:val="0"/>
              <w:jc w:val="center"/>
              <w:rPr>
                <w:rFonts w:ascii="GHEA Grapalat" w:hAnsi="GHEA Grapalat"/>
                <w:sz w:val="22"/>
                <w:vertAlign w:val="superscript"/>
              </w:rPr>
            </w:pPr>
            <w:r w:rsidRPr="00C51467">
              <w:rPr>
                <w:rFonts w:ascii="GHEA Grapalat" w:hAnsi="GHEA Grapalat"/>
                <w:sz w:val="22"/>
                <w:vertAlign w:val="superscript"/>
              </w:rPr>
              <w:t>/подпись/</w:t>
            </w:r>
          </w:p>
          <w:p w14:paraId="70F60957" w14:textId="77777777" w:rsidR="005E24DA" w:rsidRPr="00C51467" w:rsidRDefault="005E24DA" w:rsidP="007F31CF">
            <w:pPr>
              <w:widowControl w:val="0"/>
              <w:jc w:val="center"/>
              <w:rPr>
                <w:rFonts w:ascii="GHEA Grapalat" w:hAnsi="GHEA Grapalat"/>
                <w:sz w:val="22"/>
                <w:lang w:val="en-US"/>
              </w:rPr>
            </w:pPr>
          </w:p>
          <w:p w14:paraId="29D13FAD" w14:textId="77777777" w:rsidR="005E24DA" w:rsidRPr="00C51467" w:rsidRDefault="005E24DA" w:rsidP="007F31CF">
            <w:pPr>
              <w:widowControl w:val="0"/>
              <w:jc w:val="center"/>
              <w:rPr>
                <w:rFonts w:ascii="GHEA Grapalat" w:hAnsi="GHEA Grapalat"/>
                <w:sz w:val="22"/>
                <w:lang w:val="en-US"/>
              </w:rPr>
            </w:pPr>
            <w:r w:rsidRPr="00C51467">
              <w:rPr>
                <w:rFonts w:ascii="GHEA Grapalat" w:hAnsi="GHEA Grapalat"/>
                <w:sz w:val="22"/>
              </w:rPr>
              <w:t>М. П.</w:t>
            </w:r>
          </w:p>
        </w:tc>
      </w:tr>
      <w:tr w:rsidR="005E24DA" w:rsidRPr="00C51467" w14:paraId="6CAD4E5B" w14:textId="77777777" w:rsidTr="00963FC1">
        <w:trPr>
          <w:jc w:val="center"/>
        </w:trPr>
        <w:tc>
          <w:tcPr>
            <w:tcW w:w="4536" w:type="dxa"/>
          </w:tcPr>
          <w:p w14:paraId="063E925D" w14:textId="77777777" w:rsidR="005E24DA" w:rsidRPr="00C51467" w:rsidRDefault="005E24DA" w:rsidP="007F31CF">
            <w:pPr>
              <w:widowControl w:val="0"/>
              <w:jc w:val="center"/>
              <w:rPr>
                <w:rFonts w:ascii="GHEA Grapalat" w:hAnsi="GHEA Grapalat"/>
                <w:b/>
                <w:sz w:val="22"/>
              </w:rPr>
            </w:pPr>
          </w:p>
        </w:tc>
        <w:tc>
          <w:tcPr>
            <w:tcW w:w="4111" w:type="dxa"/>
          </w:tcPr>
          <w:p w14:paraId="29819E94" w14:textId="77777777" w:rsidR="005E24DA" w:rsidRPr="00C51467" w:rsidRDefault="005E24DA" w:rsidP="007F31CF">
            <w:pPr>
              <w:widowControl w:val="0"/>
              <w:jc w:val="center"/>
              <w:rPr>
                <w:rFonts w:ascii="GHEA Grapalat" w:hAnsi="GHEA Grapalat"/>
                <w:b/>
                <w:sz w:val="22"/>
              </w:rPr>
            </w:pPr>
          </w:p>
        </w:tc>
      </w:tr>
    </w:tbl>
    <w:p w14:paraId="4FA3FAE9" w14:textId="77777777" w:rsidR="005E24DA" w:rsidRPr="006F5F33" w:rsidRDefault="005E24DA" w:rsidP="007F31CF">
      <w:pPr>
        <w:pStyle w:val="FootnoteText"/>
        <w:jc w:val="both"/>
        <w:rPr>
          <w:rFonts w:ascii="GHEA Grapalat" w:hAnsi="GHEA Grapalat"/>
        </w:rPr>
      </w:pPr>
      <w:r w:rsidRPr="00C51467">
        <w:rPr>
          <w:rFonts w:ascii="GHEA Grapalat" w:hAnsi="GHEA Grapalat"/>
          <w:i/>
          <w:vertAlign w:val="superscript"/>
        </w:rPr>
        <w:t>26</w:t>
      </w:r>
      <w:r>
        <w:rPr>
          <w:rFonts w:ascii="GHEA Grapalat" w:hAnsi="GHEA Grapalat"/>
          <w:i/>
        </w:rPr>
        <w:t xml:space="preserve"> </w:t>
      </w:r>
      <w:r w:rsidRPr="006F5F33">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sidRPr="006F5F33">
        <w:rPr>
          <w:rFonts w:ascii="GHEA Grapalat" w:hAnsi="GHEA Grapalat"/>
          <w:i/>
        </w:rPr>
        <w:t xml:space="preserve">закупках", и цена Договора не превышает </w:t>
      </w:r>
      <w:r>
        <w:rPr>
          <w:rFonts w:ascii="GHEA Grapalat" w:hAnsi="GHEA Grapalat"/>
          <w:i/>
        </w:rPr>
        <w:t>двадцатипя</w:t>
      </w:r>
      <w:r w:rsidRPr="006F5F33">
        <w:rPr>
          <w:rFonts w:ascii="GHEA Grapalat" w:hAnsi="GHEA Grapalat"/>
          <w:i/>
        </w:rPr>
        <w:t xml:space="preserve">тикратный размер базовой единицы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5-ое</w:t>
      </w:r>
      <w:r w:rsidRPr="006F5F33">
        <w:rPr>
          <w:rFonts w:ascii="GHEA Grapalat" w:hAnsi="GHEA Grapalat"/>
          <w:i/>
        </w:rPr>
        <w:t xml:space="preserve">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14:paraId="60DD8E3D" w14:textId="77777777" w:rsidR="005E24DA" w:rsidRPr="009E00B3" w:rsidRDefault="005E24DA" w:rsidP="007F31CF">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14:paraId="2EA6B2F2" w14:textId="77777777" w:rsidR="005E24DA" w:rsidRPr="00124BE9" w:rsidRDefault="005E24DA" w:rsidP="007F31CF">
      <w:pPr>
        <w:pStyle w:val="FootnoteText"/>
        <w:widowControl w:val="0"/>
        <w:jc w:val="both"/>
        <w:rPr>
          <w:rFonts w:ascii="GHEA Grapalat" w:hAnsi="GHEA Grapalat"/>
          <w:i/>
          <w:lang w:val="hy-AM" w:eastAsia="en-US"/>
        </w:rPr>
      </w:pPr>
      <w:r w:rsidRPr="009E00B3">
        <w:rPr>
          <w:rFonts w:ascii="GHEA Grapalat" w:hAnsi="GHEA Grapalat"/>
          <w:i/>
          <w:lang w:eastAsia="en-US"/>
        </w:rPr>
        <w:tab/>
      </w:r>
      <w:r w:rsidRPr="00060567">
        <w:rPr>
          <w:rStyle w:val="ezkurwreuab5ozgtqnkl"/>
          <w:rFonts w:ascii="Cambria" w:hAnsi="Cambria" w:cs="Cambria"/>
          <w:i/>
        </w:rPr>
        <w:t>Срок</w:t>
      </w:r>
      <w:r w:rsidRPr="00060567">
        <w:rPr>
          <w:rStyle w:val="ezkurwreuab5ozgtqnkl"/>
          <w:i/>
        </w:rPr>
        <w:t xml:space="preserve">, </w:t>
      </w:r>
      <w:r w:rsidRPr="00060567">
        <w:rPr>
          <w:rStyle w:val="ezkurwreuab5ozgtqnkl"/>
          <w:rFonts w:ascii="Cambria" w:hAnsi="Cambria" w:cs="Cambria"/>
          <w:i/>
        </w:rPr>
        <w:t>установленный</w:t>
      </w:r>
      <w:r w:rsidRPr="00060567">
        <w:rPr>
          <w:i/>
        </w:rPr>
        <w:t xml:space="preserve"> </w:t>
      </w:r>
      <w:r>
        <w:rPr>
          <w:rFonts w:ascii="Cambria" w:hAnsi="Cambria"/>
          <w:i/>
        </w:rPr>
        <w:t xml:space="preserve">в </w:t>
      </w:r>
      <w:r w:rsidRPr="00060567">
        <w:rPr>
          <w:rStyle w:val="ezkurwreuab5ozgtqnkl"/>
          <w:i/>
        </w:rPr>
        <w:t>5</w:t>
      </w:r>
      <w:r>
        <w:rPr>
          <w:rStyle w:val="ezkurwreuab5ozgtqnkl"/>
          <w:rFonts w:asciiTheme="minorHAnsi" w:hAnsiTheme="minorHAnsi"/>
          <w:i/>
        </w:rPr>
        <w:t>-ом</w:t>
      </w:r>
      <w:r w:rsidRPr="00060567">
        <w:rPr>
          <w:i/>
        </w:rPr>
        <w:t xml:space="preserve"> </w:t>
      </w:r>
      <w:r w:rsidRPr="00060567">
        <w:rPr>
          <w:rStyle w:val="ezkurwreuab5ozgtqnkl"/>
          <w:rFonts w:ascii="Cambria" w:hAnsi="Cambria" w:cs="Cambria"/>
          <w:i/>
        </w:rPr>
        <w:t>предложении настоящего</w:t>
      </w:r>
      <w:r w:rsidRPr="00060567">
        <w:rPr>
          <w:i/>
        </w:rPr>
        <w:t xml:space="preserve"> </w:t>
      </w:r>
      <w:r w:rsidRPr="00060567">
        <w:rPr>
          <w:rStyle w:val="ezkurwreuab5ozgtqnkl"/>
          <w:rFonts w:ascii="Cambria" w:hAnsi="Cambria" w:cs="Cambria"/>
          <w:i/>
        </w:rPr>
        <w:t>пункта</w:t>
      </w:r>
      <w:r w:rsidRPr="00060567">
        <w:rPr>
          <w:i/>
        </w:rPr>
        <w:t xml:space="preserve">, </w:t>
      </w:r>
      <w:r w:rsidRPr="00060567">
        <w:rPr>
          <w:rStyle w:val="ezkurwreuab5ozgtqnkl"/>
          <w:rFonts w:ascii="Cambria" w:hAnsi="Cambria" w:cs="Cambria"/>
          <w:i/>
        </w:rPr>
        <w:t>не</w:t>
      </w:r>
      <w:r w:rsidRPr="00060567">
        <w:rPr>
          <w:i/>
        </w:rPr>
        <w:t xml:space="preserve"> </w:t>
      </w:r>
      <w:r w:rsidRPr="00060567">
        <w:rPr>
          <w:rStyle w:val="ezkurwreuab5ozgtqnkl"/>
          <w:rFonts w:ascii="Cambria" w:hAnsi="Cambria" w:cs="Cambria"/>
          <w:i/>
        </w:rPr>
        <w:t>может</w:t>
      </w:r>
      <w:r w:rsidRPr="00060567">
        <w:rPr>
          <w:rStyle w:val="ezkurwreuab5ozgtqnkl"/>
          <w:i/>
        </w:rPr>
        <w:t xml:space="preserve"> </w:t>
      </w:r>
      <w:r w:rsidRPr="00060567">
        <w:rPr>
          <w:rStyle w:val="ezkurwreuab5ozgtqnkl"/>
          <w:rFonts w:ascii="Cambria" w:hAnsi="Cambria" w:cs="Cambria"/>
          <w:i/>
        </w:rPr>
        <w:t>быть</w:t>
      </w:r>
      <w:r w:rsidRPr="00060567">
        <w:rPr>
          <w:rStyle w:val="ezkurwreuab5ozgtqnkl"/>
          <w:i/>
        </w:rPr>
        <w:t xml:space="preserve"> </w:t>
      </w:r>
      <w:r w:rsidRPr="00060567">
        <w:rPr>
          <w:rStyle w:val="ezkurwreuab5ozgtqnkl"/>
          <w:rFonts w:ascii="Cambria" w:hAnsi="Cambria" w:cs="Cambria"/>
          <w:i/>
        </w:rPr>
        <w:t>менее</w:t>
      </w:r>
      <w:r w:rsidRPr="00060567">
        <w:rPr>
          <w:i/>
        </w:rPr>
        <w:t xml:space="preserve"> </w:t>
      </w:r>
      <w:r w:rsidRPr="00060567">
        <w:rPr>
          <w:rStyle w:val="ezkurwreuab5ozgtqnkl"/>
          <w:i/>
        </w:rPr>
        <w:t>10</w:t>
      </w:r>
      <w:r w:rsidRPr="00060567">
        <w:rPr>
          <w:i/>
        </w:rPr>
        <w:t xml:space="preserve"> </w:t>
      </w:r>
      <w:r w:rsidRPr="00060567">
        <w:rPr>
          <w:rStyle w:val="ezkurwreuab5ozgtqnkl"/>
          <w:rFonts w:ascii="Cambria" w:hAnsi="Cambria" w:cs="Cambria"/>
          <w:i/>
        </w:rPr>
        <w:t>рабочих</w:t>
      </w:r>
      <w:r w:rsidRPr="00060567">
        <w:rPr>
          <w:i/>
        </w:rPr>
        <w:t xml:space="preserve"> </w:t>
      </w:r>
      <w:r w:rsidRPr="00060567">
        <w:rPr>
          <w:rStyle w:val="ezkurwreuab5ozgtqnkl"/>
          <w:rFonts w:ascii="Cambria" w:hAnsi="Cambria" w:cs="Cambria"/>
          <w:i/>
        </w:rPr>
        <w:t>дней</w:t>
      </w:r>
      <w:r>
        <w:rPr>
          <w:rStyle w:val="ezkurwreuab5ozgtqnkl"/>
          <w:rFonts w:ascii="Cambria" w:hAnsi="Cambria" w:cs="Cambria"/>
          <w:i/>
          <w:lang w:val="hy-AM"/>
        </w:rPr>
        <w:t>.</w:t>
      </w:r>
    </w:p>
    <w:p w14:paraId="4C2BC043" w14:textId="77777777" w:rsidR="005E24DA" w:rsidRPr="003D4660" w:rsidRDefault="005E24DA" w:rsidP="007F31CF">
      <w:pPr>
        <w:pStyle w:val="FootnoteText"/>
        <w:jc w:val="both"/>
        <w:rPr>
          <w:rFonts w:ascii="GHEA Grapalat" w:hAnsi="GHEA Grapalat"/>
          <w:i/>
          <w:lang w:val="hy-AM" w:eastAsia="en-US"/>
        </w:rPr>
      </w:pPr>
    </w:p>
    <w:p w14:paraId="457B95B8" w14:textId="77777777" w:rsidR="005E24DA" w:rsidRPr="00AD29CE" w:rsidDel="003A45B5" w:rsidRDefault="005E24DA" w:rsidP="007F31CF">
      <w:pPr>
        <w:widowControl w:val="0"/>
        <w:ind w:firstLine="709"/>
        <w:jc w:val="center"/>
        <w:rPr>
          <w:del w:id="35" w:author="Inesa Kocharyan" w:date="2025-02-07T11:39:00Z"/>
          <w:rFonts w:ascii="GHEA Grapalat" w:hAnsi="GHEA Grapalat"/>
          <w:b/>
        </w:rPr>
      </w:pPr>
    </w:p>
    <w:p w14:paraId="312B8358" w14:textId="77777777" w:rsidR="005E24DA" w:rsidRPr="00AD29CE" w:rsidRDefault="005E24DA" w:rsidP="007F31CF">
      <w:pPr>
        <w:widowControl w:val="0"/>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6D5A9617" w14:textId="77777777" w:rsidR="005E24DA" w:rsidRPr="00AD29CE" w:rsidRDefault="005E24DA" w:rsidP="007F31CF">
      <w:pPr>
        <w:widowControl w:val="0"/>
        <w:autoSpaceDE w:val="0"/>
        <w:autoSpaceDN w:val="0"/>
        <w:adjustRightInd w:val="0"/>
        <w:jc w:val="right"/>
        <w:rPr>
          <w:rFonts w:ascii="GHEA Grapalat" w:hAnsi="GHEA Grapalat" w:cs="TimesArmenianPSMT"/>
        </w:rPr>
      </w:pPr>
    </w:p>
    <w:p w14:paraId="473CE95D" w14:textId="77777777" w:rsidR="005E24DA" w:rsidRDefault="005E24DA" w:rsidP="007F31CF">
      <w:pPr>
        <w:rPr>
          <w:rFonts w:ascii="GHEA Grapalat" w:hAnsi="GHEA Grapalat"/>
        </w:rPr>
      </w:pPr>
      <w:r>
        <w:rPr>
          <w:rFonts w:ascii="GHEA Grapalat" w:hAnsi="GHEA Grapalat"/>
        </w:rPr>
        <w:br w:type="page"/>
      </w:r>
    </w:p>
    <w:p w14:paraId="06D17C1D" w14:textId="77777777" w:rsidR="005E24DA" w:rsidRPr="00AD29CE" w:rsidRDefault="005E24DA" w:rsidP="007F31CF">
      <w:pPr>
        <w:widowControl w:val="0"/>
        <w:jc w:val="right"/>
        <w:rPr>
          <w:rFonts w:ascii="GHEA Grapalat" w:hAnsi="GHEA Grapalat"/>
          <w:i/>
        </w:rPr>
      </w:pPr>
      <w:r w:rsidRPr="00AD29CE">
        <w:rPr>
          <w:rFonts w:ascii="GHEA Grapalat" w:hAnsi="GHEA Grapalat"/>
          <w:i/>
        </w:rPr>
        <w:lastRenderedPageBreak/>
        <w:t>Приложение № 1</w:t>
      </w:r>
    </w:p>
    <w:p w14:paraId="2D932A85" w14:textId="77777777" w:rsidR="005E24DA" w:rsidRPr="00AD29CE" w:rsidRDefault="005E24DA" w:rsidP="007F31CF">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01D2FCD3" w14:textId="77777777" w:rsidR="005E24DA" w:rsidRPr="00AD29CE" w:rsidRDefault="005E24DA" w:rsidP="007F31CF">
      <w:pPr>
        <w:widowControl w:val="0"/>
        <w:jc w:val="center"/>
        <w:rPr>
          <w:rFonts w:ascii="GHEA Grapalat" w:hAnsi="GHEA Grapalat"/>
        </w:rPr>
      </w:pPr>
    </w:p>
    <w:p w14:paraId="1639C93A" w14:textId="77777777" w:rsidR="005E24DA" w:rsidRPr="00E40AC8" w:rsidRDefault="005E24DA" w:rsidP="007F31CF">
      <w:pPr>
        <w:widowControl w:val="0"/>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28"/>
        <w:t>*</w:t>
      </w:r>
    </w:p>
    <w:p w14:paraId="41E96DBF" w14:textId="77777777" w:rsidR="005E24DA" w:rsidRPr="00AD29CE" w:rsidRDefault="005E24DA" w:rsidP="007F31CF">
      <w:pPr>
        <w:widowControl w:val="0"/>
        <w:jc w:val="right"/>
        <w:rPr>
          <w:rFonts w:ascii="GHEA Grapalat" w:hAnsi="GHEA Grapalat"/>
        </w:rPr>
      </w:pPr>
      <w:r w:rsidRPr="00AD29CE">
        <w:rPr>
          <w:rFonts w:ascii="GHEA Grapalat" w:hAnsi="GHEA Grapalat"/>
        </w:rPr>
        <w:t>драмов РА</w:t>
      </w:r>
    </w:p>
    <w:tbl>
      <w:tblPr>
        <w:tblW w:w="11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9"/>
        <w:gridCol w:w="1901"/>
        <w:gridCol w:w="1606"/>
        <w:gridCol w:w="1192"/>
        <w:gridCol w:w="1376"/>
        <w:gridCol w:w="835"/>
        <w:gridCol w:w="848"/>
        <w:gridCol w:w="1530"/>
      </w:tblGrid>
      <w:tr w:rsidR="005E24DA" w:rsidRPr="00E40AC8" w14:paraId="075269F9" w14:textId="77777777" w:rsidTr="00963FC1">
        <w:trPr>
          <w:trHeight w:val="422"/>
          <w:jc w:val="center"/>
        </w:trPr>
        <w:tc>
          <w:tcPr>
            <w:tcW w:w="11197" w:type="dxa"/>
            <w:gridSpan w:val="8"/>
          </w:tcPr>
          <w:p w14:paraId="3324014B" w14:textId="77777777" w:rsidR="005E24DA" w:rsidRPr="00E40AC8" w:rsidRDefault="005E24DA" w:rsidP="007F31CF">
            <w:pPr>
              <w:widowControl w:val="0"/>
              <w:jc w:val="center"/>
              <w:rPr>
                <w:rFonts w:ascii="GHEA Grapalat" w:hAnsi="GHEA Grapalat"/>
                <w:sz w:val="20"/>
              </w:rPr>
            </w:pPr>
            <w:r w:rsidRPr="00E40AC8">
              <w:rPr>
                <w:rFonts w:ascii="GHEA Grapalat" w:hAnsi="GHEA Grapalat"/>
                <w:sz w:val="20"/>
              </w:rPr>
              <w:t>Услуги</w:t>
            </w:r>
          </w:p>
        </w:tc>
      </w:tr>
      <w:tr w:rsidR="005E24DA" w:rsidRPr="00E40AC8" w14:paraId="584DAD5D" w14:textId="77777777" w:rsidTr="00C874BC">
        <w:trPr>
          <w:trHeight w:val="247"/>
          <w:jc w:val="center"/>
        </w:trPr>
        <w:tc>
          <w:tcPr>
            <w:tcW w:w="1909" w:type="dxa"/>
            <w:vMerge w:val="restart"/>
            <w:vAlign w:val="center"/>
          </w:tcPr>
          <w:p w14:paraId="7FB8331F" w14:textId="77777777" w:rsidR="005E24DA" w:rsidRPr="00E40AC8" w:rsidRDefault="005E24DA" w:rsidP="007F31CF">
            <w:pPr>
              <w:widowControl w:val="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901" w:type="dxa"/>
            <w:vMerge w:val="restart"/>
            <w:vAlign w:val="center"/>
          </w:tcPr>
          <w:p w14:paraId="588E18E8" w14:textId="77777777" w:rsidR="005E24DA" w:rsidRPr="00E40AC8" w:rsidRDefault="005E24DA" w:rsidP="007F31CF">
            <w:pPr>
              <w:widowControl w:val="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606" w:type="dxa"/>
            <w:vMerge w:val="restart"/>
            <w:vAlign w:val="center"/>
          </w:tcPr>
          <w:p w14:paraId="5E5E64CE" w14:textId="77777777" w:rsidR="005E24DA" w:rsidRPr="00E40AC8" w:rsidRDefault="005E24DA" w:rsidP="007F31CF">
            <w:pPr>
              <w:widowControl w:val="0"/>
              <w:jc w:val="center"/>
              <w:rPr>
                <w:rFonts w:ascii="GHEA Grapalat" w:hAnsi="GHEA Grapalat"/>
                <w:sz w:val="20"/>
              </w:rPr>
            </w:pPr>
            <w:r w:rsidRPr="00E40AC8">
              <w:rPr>
                <w:rFonts w:ascii="GHEA Grapalat" w:hAnsi="GHEA Grapalat"/>
                <w:sz w:val="20"/>
              </w:rPr>
              <w:t>техническая характеристика</w:t>
            </w:r>
          </w:p>
        </w:tc>
        <w:tc>
          <w:tcPr>
            <w:tcW w:w="1192" w:type="dxa"/>
            <w:vMerge w:val="restart"/>
            <w:vAlign w:val="center"/>
          </w:tcPr>
          <w:p w14:paraId="664E1B95" w14:textId="77777777" w:rsidR="005E24DA" w:rsidRPr="00E40AC8" w:rsidRDefault="005E24DA" w:rsidP="007F31CF">
            <w:pPr>
              <w:widowControl w:val="0"/>
              <w:jc w:val="center"/>
              <w:rPr>
                <w:rFonts w:ascii="GHEA Grapalat" w:hAnsi="GHEA Grapalat"/>
                <w:sz w:val="20"/>
              </w:rPr>
            </w:pPr>
            <w:r w:rsidRPr="00E40AC8">
              <w:rPr>
                <w:rFonts w:ascii="GHEA Grapalat" w:hAnsi="GHEA Grapalat"/>
                <w:sz w:val="20"/>
              </w:rPr>
              <w:t>единица измерения</w:t>
            </w:r>
          </w:p>
        </w:tc>
        <w:tc>
          <w:tcPr>
            <w:tcW w:w="1376" w:type="dxa"/>
            <w:vMerge w:val="restart"/>
            <w:vAlign w:val="center"/>
          </w:tcPr>
          <w:p w14:paraId="2CAEC6B0" w14:textId="77777777" w:rsidR="005E24DA" w:rsidRDefault="005E24DA" w:rsidP="007F31CF">
            <w:pPr>
              <w:widowControl w:val="0"/>
              <w:jc w:val="center"/>
              <w:rPr>
                <w:rFonts w:ascii="GHEA Grapalat" w:hAnsi="GHEA Grapalat"/>
                <w:sz w:val="20"/>
                <w:lang w:val="hy-AM"/>
              </w:rPr>
            </w:pPr>
            <w:r w:rsidRPr="00E40AC8">
              <w:rPr>
                <w:rFonts w:ascii="GHEA Grapalat" w:hAnsi="GHEA Grapalat"/>
                <w:sz w:val="20"/>
              </w:rPr>
              <w:t>общая цена/драмов РА</w:t>
            </w:r>
          </w:p>
          <w:p w14:paraId="5D8520C8" w14:textId="35B4E0AF" w:rsidR="000813E5" w:rsidRPr="000813E5" w:rsidRDefault="000813E5" w:rsidP="007F31CF">
            <w:pPr>
              <w:widowControl w:val="0"/>
              <w:jc w:val="center"/>
              <w:rPr>
                <w:rFonts w:ascii="GHEA Grapalat" w:hAnsi="GHEA Grapalat"/>
                <w:sz w:val="20"/>
              </w:rPr>
            </w:pPr>
            <w:r>
              <w:rPr>
                <w:rFonts w:ascii="GHEA Grapalat" w:hAnsi="GHEA Grapalat"/>
                <w:sz w:val="20"/>
              </w:rPr>
              <w:t>до</w:t>
            </w:r>
          </w:p>
        </w:tc>
        <w:tc>
          <w:tcPr>
            <w:tcW w:w="835" w:type="dxa"/>
            <w:vMerge w:val="restart"/>
            <w:vAlign w:val="center"/>
          </w:tcPr>
          <w:p w14:paraId="574789F2" w14:textId="77777777" w:rsidR="005E24DA" w:rsidRPr="00E40AC8" w:rsidRDefault="005E24DA" w:rsidP="007F31CF">
            <w:pPr>
              <w:widowControl w:val="0"/>
              <w:jc w:val="center"/>
              <w:rPr>
                <w:rFonts w:ascii="GHEA Grapalat" w:hAnsi="GHEA Grapalat"/>
                <w:sz w:val="20"/>
              </w:rPr>
            </w:pPr>
            <w:r w:rsidRPr="00E40AC8">
              <w:rPr>
                <w:rFonts w:ascii="GHEA Grapalat" w:hAnsi="GHEA Grapalat"/>
                <w:sz w:val="20"/>
              </w:rPr>
              <w:t>общий объем</w:t>
            </w:r>
          </w:p>
        </w:tc>
        <w:tc>
          <w:tcPr>
            <w:tcW w:w="2378" w:type="dxa"/>
            <w:gridSpan w:val="2"/>
            <w:vAlign w:val="center"/>
          </w:tcPr>
          <w:p w14:paraId="6E83FB54" w14:textId="77777777" w:rsidR="005E24DA" w:rsidRPr="00E40AC8" w:rsidRDefault="005E24DA" w:rsidP="007F31CF">
            <w:pPr>
              <w:widowControl w:val="0"/>
              <w:jc w:val="center"/>
              <w:rPr>
                <w:rFonts w:ascii="GHEA Grapalat" w:hAnsi="GHEA Grapalat"/>
                <w:sz w:val="20"/>
              </w:rPr>
            </w:pPr>
            <w:r w:rsidRPr="00E40AC8">
              <w:rPr>
                <w:rFonts w:ascii="GHEA Grapalat" w:hAnsi="GHEA Grapalat"/>
                <w:sz w:val="20"/>
              </w:rPr>
              <w:t>предоставления</w:t>
            </w:r>
          </w:p>
        </w:tc>
      </w:tr>
      <w:tr w:rsidR="005E24DA" w:rsidRPr="00E40AC8" w14:paraId="56A70EB3" w14:textId="77777777" w:rsidTr="00C874BC">
        <w:trPr>
          <w:trHeight w:val="501"/>
          <w:jc w:val="center"/>
        </w:trPr>
        <w:tc>
          <w:tcPr>
            <w:tcW w:w="1909" w:type="dxa"/>
            <w:vMerge/>
            <w:vAlign w:val="center"/>
          </w:tcPr>
          <w:p w14:paraId="3700BFB2" w14:textId="77777777" w:rsidR="005E24DA" w:rsidRPr="00E40AC8" w:rsidRDefault="005E24DA" w:rsidP="007F31CF">
            <w:pPr>
              <w:widowControl w:val="0"/>
              <w:jc w:val="center"/>
              <w:rPr>
                <w:rFonts w:ascii="GHEA Grapalat" w:hAnsi="GHEA Grapalat"/>
                <w:sz w:val="20"/>
              </w:rPr>
            </w:pPr>
          </w:p>
        </w:tc>
        <w:tc>
          <w:tcPr>
            <w:tcW w:w="1901" w:type="dxa"/>
            <w:vMerge/>
            <w:vAlign w:val="center"/>
          </w:tcPr>
          <w:p w14:paraId="32C6F39F" w14:textId="77777777" w:rsidR="005E24DA" w:rsidRPr="00E40AC8" w:rsidRDefault="005E24DA" w:rsidP="007F31CF">
            <w:pPr>
              <w:widowControl w:val="0"/>
              <w:jc w:val="center"/>
              <w:rPr>
                <w:rFonts w:ascii="GHEA Grapalat" w:hAnsi="GHEA Grapalat"/>
                <w:sz w:val="20"/>
              </w:rPr>
            </w:pPr>
          </w:p>
        </w:tc>
        <w:tc>
          <w:tcPr>
            <w:tcW w:w="1606" w:type="dxa"/>
            <w:vMerge/>
            <w:vAlign w:val="center"/>
          </w:tcPr>
          <w:p w14:paraId="157CDA14" w14:textId="77777777" w:rsidR="005E24DA" w:rsidRPr="00E40AC8" w:rsidRDefault="005E24DA" w:rsidP="007F31CF">
            <w:pPr>
              <w:widowControl w:val="0"/>
              <w:jc w:val="center"/>
              <w:rPr>
                <w:rFonts w:ascii="GHEA Grapalat" w:hAnsi="GHEA Grapalat"/>
                <w:sz w:val="20"/>
              </w:rPr>
            </w:pPr>
          </w:p>
        </w:tc>
        <w:tc>
          <w:tcPr>
            <w:tcW w:w="1192" w:type="dxa"/>
            <w:vMerge/>
            <w:vAlign w:val="center"/>
          </w:tcPr>
          <w:p w14:paraId="71C6F765" w14:textId="77777777" w:rsidR="005E24DA" w:rsidRPr="00E40AC8" w:rsidRDefault="005E24DA" w:rsidP="007F31CF">
            <w:pPr>
              <w:widowControl w:val="0"/>
              <w:jc w:val="center"/>
              <w:rPr>
                <w:rFonts w:ascii="GHEA Grapalat" w:hAnsi="GHEA Grapalat"/>
                <w:sz w:val="20"/>
              </w:rPr>
            </w:pPr>
          </w:p>
        </w:tc>
        <w:tc>
          <w:tcPr>
            <w:tcW w:w="1376" w:type="dxa"/>
            <w:vMerge/>
            <w:vAlign w:val="center"/>
          </w:tcPr>
          <w:p w14:paraId="790DDE7D" w14:textId="77777777" w:rsidR="005E24DA" w:rsidRPr="00E40AC8" w:rsidRDefault="005E24DA" w:rsidP="007F31CF">
            <w:pPr>
              <w:widowControl w:val="0"/>
              <w:jc w:val="center"/>
              <w:rPr>
                <w:rFonts w:ascii="GHEA Grapalat" w:hAnsi="GHEA Grapalat"/>
                <w:sz w:val="20"/>
              </w:rPr>
            </w:pPr>
          </w:p>
        </w:tc>
        <w:tc>
          <w:tcPr>
            <w:tcW w:w="835" w:type="dxa"/>
            <w:vMerge/>
            <w:vAlign w:val="center"/>
          </w:tcPr>
          <w:p w14:paraId="241D6AE8" w14:textId="77777777" w:rsidR="005E24DA" w:rsidRPr="00E40AC8" w:rsidRDefault="005E24DA" w:rsidP="007F31CF">
            <w:pPr>
              <w:widowControl w:val="0"/>
              <w:jc w:val="center"/>
              <w:rPr>
                <w:rFonts w:ascii="GHEA Grapalat" w:hAnsi="GHEA Grapalat"/>
                <w:sz w:val="20"/>
              </w:rPr>
            </w:pPr>
          </w:p>
        </w:tc>
        <w:tc>
          <w:tcPr>
            <w:tcW w:w="848" w:type="dxa"/>
            <w:vAlign w:val="center"/>
          </w:tcPr>
          <w:p w14:paraId="179B05C0" w14:textId="77777777" w:rsidR="005E24DA" w:rsidRPr="00E40AC8" w:rsidRDefault="005E24DA" w:rsidP="007F31CF">
            <w:pPr>
              <w:widowControl w:val="0"/>
              <w:jc w:val="center"/>
              <w:rPr>
                <w:rFonts w:ascii="GHEA Grapalat" w:hAnsi="GHEA Grapalat"/>
                <w:sz w:val="20"/>
              </w:rPr>
            </w:pPr>
            <w:r w:rsidRPr="00E40AC8">
              <w:rPr>
                <w:rFonts w:ascii="GHEA Grapalat" w:hAnsi="GHEA Grapalat"/>
                <w:sz w:val="20"/>
              </w:rPr>
              <w:t>адрес</w:t>
            </w:r>
          </w:p>
        </w:tc>
        <w:tc>
          <w:tcPr>
            <w:tcW w:w="1530" w:type="dxa"/>
            <w:vAlign w:val="center"/>
          </w:tcPr>
          <w:p w14:paraId="31384475" w14:textId="77777777" w:rsidR="005E24DA" w:rsidRPr="00E40AC8" w:rsidRDefault="005E24DA" w:rsidP="007F31CF">
            <w:pPr>
              <w:widowControl w:val="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29"/>
              <w:t>**</w:t>
            </w:r>
          </w:p>
        </w:tc>
      </w:tr>
      <w:tr w:rsidR="00C874BC" w:rsidRPr="00E40AC8" w14:paraId="27736F0C" w14:textId="77777777" w:rsidTr="000813E5">
        <w:trPr>
          <w:trHeight w:val="277"/>
          <w:jc w:val="center"/>
        </w:trPr>
        <w:tc>
          <w:tcPr>
            <w:tcW w:w="1909" w:type="dxa"/>
            <w:vAlign w:val="center"/>
          </w:tcPr>
          <w:p w14:paraId="61EBCCD5" w14:textId="04EFE1F1" w:rsidR="00C874BC" w:rsidRPr="00E40AC8" w:rsidRDefault="00C874BC" w:rsidP="000813E5">
            <w:pPr>
              <w:widowControl w:val="0"/>
              <w:jc w:val="center"/>
              <w:rPr>
                <w:rFonts w:ascii="GHEA Grapalat" w:hAnsi="GHEA Grapalat"/>
                <w:sz w:val="20"/>
              </w:rPr>
            </w:pPr>
            <w:r>
              <w:rPr>
                <w:rFonts w:ascii="GHEA Grapalat" w:hAnsi="GHEA Grapalat"/>
                <w:sz w:val="20"/>
              </w:rPr>
              <w:t>1</w:t>
            </w:r>
          </w:p>
        </w:tc>
        <w:tc>
          <w:tcPr>
            <w:tcW w:w="1901" w:type="dxa"/>
            <w:vAlign w:val="center"/>
          </w:tcPr>
          <w:p w14:paraId="2E1DDF1F" w14:textId="32066014" w:rsidR="00C874BC" w:rsidRPr="00E40AC8" w:rsidRDefault="00C874BC" w:rsidP="000813E5">
            <w:pPr>
              <w:widowControl w:val="0"/>
              <w:jc w:val="center"/>
              <w:rPr>
                <w:rFonts w:ascii="GHEA Grapalat" w:hAnsi="GHEA Grapalat"/>
                <w:sz w:val="20"/>
              </w:rPr>
            </w:pPr>
            <w:r w:rsidRPr="004404BD">
              <w:rPr>
                <w:rFonts w:ascii="GHEA Grapalat" w:hAnsi="GHEA Grapalat" w:cs="Calibri"/>
                <w:sz w:val="20"/>
                <w:szCs w:val="20"/>
                <w:lang w:val="hy-AM"/>
              </w:rPr>
              <w:t>34921140/</w:t>
            </w:r>
            <w:r w:rsidRPr="004404BD">
              <w:rPr>
                <w:rFonts w:ascii="GHEA Grapalat" w:hAnsi="GHEA Grapalat" w:cs="Calibri"/>
                <w:sz w:val="20"/>
                <w:szCs w:val="20"/>
              </w:rPr>
              <w:t xml:space="preserve"> 507</w:t>
            </w:r>
          </w:p>
        </w:tc>
        <w:tc>
          <w:tcPr>
            <w:tcW w:w="1606" w:type="dxa"/>
            <w:vAlign w:val="center"/>
          </w:tcPr>
          <w:p w14:paraId="4B0576A3" w14:textId="7358C4E5" w:rsidR="00C874BC" w:rsidRPr="00E40AC8" w:rsidRDefault="00C874BC" w:rsidP="000813E5">
            <w:pPr>
              <w:widowControl w:val="0"/>
              <w:jc w:val="center"/>
              <w:rPr>
                <w:rFonts w:ascii="GHEA Grapalat" w:hAnsi="GHEA Grapalat"/>
                <w:sz w:val="20"/>
              </w:rPr>
            </w:pPr>
            <w:r>
              <w:rPr>
                <w:rFonts w:ascii="GHEA Grapalat" w:hAnsi="GHEA Grapalat"/>
                <w:sz w:val="20"/>
              </w:rPr>
              <w:t>Описание ниже</w:t>
            </w:r>
          </w:p>
        </w:tc>
        <w:tc>
          <w:tcPr>
            <w:tcW w:w="1192" w:type="dxa"/>
            <w:vAlign w:val="center"/>
          </w:tcPr>
          <w:p w14:paraId="2BA524E8" w14:textId="457B4EBA" w:rsidR="00C874BC" w:rsidRPr="00E40AC8" w:rsidRDefault="00C874BC" w:rsidP="000813E5">
            <w:pPr>
              <w:widowControl w:val="0"/>
              <w:jc w:val="center"/>
              <w:rPr>
                <w:rFonts w:ascii="GHEA Grapalat" w:hAnsi="GHEA Grapalat"/>
                <w:sz w:val="20"/>
              </w:rPr>
            </w:pPr>
            <w:r>
              <w:rPr>
                <w:rFonts w:ascii="GHEA Grapalat" w:hAnsi="GHEA Grapalat"/>
                <w:sz w:val="20"/>
              </w:rPr>
              <w:t>драм</w:t>
            </w:r>
          </w:p>
        </w:tc>
        <w:tc>
          <w:tcPr>
            <w:tcW w:w="1376" w:type="dxa"/>
            <w:vAlign w:val="center"/>
          </w:tcPr>
          <w:p w14:paraId="79859C03" w14:textId="10D1AE29" w:rsidR="00C874BC" w:rsidRPr="00E40AC8" w:rsidRDefault="000813E5" w:rsidP="000813E5">
            <w:pPr>
              <w:widowControl w:val="0"/>
              <w:jc w:val="center"/>
              <w:rPr>
                <w:rFonts w:ascii="GHEA Grapalat" w:hAnsi="GHEA Grapalat"/>
                <w:sz w:val="20"/>
              </w:rPr>
            </w:pPr>
            <w:r>
              <w:rPr>
                <w:rFonts w:ascii="GHEA Grapalat" w:hAnsi="GHEA Grapalat"/>
                <w:sz w:val="20"/>
              </w:rPr>
              <w:t>365400000</w:t>
            </w:r>
          </w:p>
        </w:tc>
        <w:tc>
          <w:tcPr>
            <w:tcW w:w="835" w:type="dxa"/>
            <w:vAlign w:val="center"/>
          </w:tcPr>
          <w:p w14:paraId="15BF2716" w14:textId="07B5478F" w:rsidR="00C874BC" w:rsidRPr="00E40AC8" w:rsidRDefault="00C874BC" w:rsidP="000813E5">
            <w:pPr>
              <w:widowControl w:val="0"/>
              <w:jc w:val="center"/>
              <w:rPr>
                <w:rFonts w:ascii="GHEA Grapalat" w:hAnsi="GHEA Grapalat"/>
                <w:sz w:val="20"/>
              </w:rPr>
            </w:pPr>
            <w:r>
              <w:rPr>
                <w:rFonts w:ascii="GHEA Grapalat" w:hAnsi="GHEA Grapalat"/>
                <w:sz w:val="20"/>
              </w:rPr>
              <w:t>1</w:t>
            </w:r>
          </w:p>
        </w:tc>
        <w:tc>
          <w:tcPr>
            <w:tcW w:w="848" w:type="dxa"/>
            <w:vAlign w:val="center"/>
          </w:tcPr>
          <w:p w14:paraId="614B448B" w14:textId="7F917F9D" w:rsidR="00C874BC" w:rsidRPr="00E40AC8" w:rsidRDefault="00C874BC" w:rsidP="000813E5">
            <w:pPr>
              <w:widowControl w:val="0"/>
              <w:jc w:val="center"/>
              <w:rPr>
                <w:rFonts w:ascii="GHEA Grapalat" w:hAnsi="GHEA Grapalat"/>
                <w:sz w:val="20"/>
              </w:rPr>
            </w:pPr>
            <w:r w:rsidRPr="004404BD">
              <w:rPr>
                <w:rFonts w:ascii="GHEA Grapalat" w:hAnsi="GHEA Grapalat"/>
                <w:sz w:val="20"/>
                <w:szCs w:val="20"/>
                <w:lang w:val="hy-AM"/>
              </w:rPr>
              <w:t>г. Ереван</w:t>
            </w:r>
          </w:p>
        </w:tc>
        <w:tc>
          <w:tcPr>
            <w:tcW w:w="1530" w:type="dxa"/>
            <w:vAlign w:val="center"/>
          </w:tcPr>
          <w:p w14:paraId="0BD9B93A" w14:textId="77777777" w:rsidR="00C874BC" w:rsidRPr="004404BD" w:rsidRDefault="00C874BC" w:rsidP="000813E5">
            <w:pPr>
              <w:contextualSpacing/>
              <w:jc w:val="center"/>
              <w:rPr>
                <w:rFonts w:ascii="GHEA Grapalat" w:hAnsi="GHEA Grapalat"/>
                <w:sz w:val="16"/>
                <w:szCs w:val="16"/>
                <w:lang w:val="hy-AM"/>
              </w:rPr>
            </w:pPr>
          </w:p>
          <w:p w14:paraId="3AA39E0B" w14:textId="77777777" w:rsidR="00C874BC" w:rsidRPr="004404BD" w:rsidRDefault="00C874BC" w:rsidP="000813E5">
            <w:pPr>
              <w:contextualSpacing/>
              <w:jc w:val="center"/>
              <w:rPr>
                <w:rFonts w:ascii="GHEA Grapalat" w:hAnsi="GHEA Grapalat"/>
                <w:sz w:val="16"/>
                <w:szCs w:val="16"/>
                <w:lang w:val="hy-AM"/>
              </w:rPr>
            </w:pPr>
          </w:p>
          <w:p w14:paraId="1F916243" w14:textId="31F2D9C6" w:rsidR="00C874BC" w:rsidRPr="00E40AC8" w:rsidRDefault="00C874BC" w:rsidP="000813E5">
            <w:pPr>
              <w:widowControl w:val="0"/>
              <w:jc w:val="center"/>
              <w:rPr>
                <w:rFonts w:ascii="GHEA Grapalat" w:hAnsi="GHEA Grapalat"/>
                <w:sz w:val="20"/>
              </w:rPr>
            </w:pPr>
            <w:r w:rsidRPr="004404BD">
              <w:rPr>
                <w:rFonts w:ascii="GHEA Grapalat" w:hAnsi="GHEA Grapalat"/>
                <w:sz w:val="16"/>
                <w:szCs w:val="16"/>
                <w:lang w:val="hy-AM"/>
              </w:rPr>
              <w:t>Предусмотренные договором работы начинаются с даты вступления в силу договора на оказание услуг по техническому контролю (при наличии финансовых средств - договора) до 25.12.2026. в течение периода</w:t>
            </w:r>
          </w:p>
        </w:tc>
      </w:tr>
      <w:tr w:rsidR="00C874BC" w:rsidRPr="00E40AC8" w14:paraId="057EA8ED" w14:textId="77777777" w:rsidTr="000813E5">
        <w:trPr>
          <w:trHeight w:val="439"/>
          <w:jc w:val="center"/>
        </w:trPr>
        <w:tc>
          <w:tcPr>
            <w:tcW w:w="1909" w:type="dxa"/>
            <w:vAlign w:val="center"/>
          </w:tcPr>
          <w:p w14:paraId="1277D682" w14:textId="01BB7C0C" w:rsidR="00C874BC" w:rsidRPr="00E40AC8" w:rsidRDefault="00C874BC" w:rsidP="000813E5">
            <w:pPr>
              <w:widowControl w:val="0"/>
              <w:jc w:val="center"/>
              <w:rPr>
                <w:rFonts w:ascii="GHEA Grapalat" w:hAnsi="GHEA Grapalat"/>
                <w:sz w:val="20"/>
              </w:rPr>
            </w:pPr>
            <w:r>
              <w:rPr>
                <w:rFonts w:ascii="GHEA Grapalat" w:hAnsi="GHEA Grapalat"/>
                <w:sz w:val="20"/>
              </w:rPr>
              <w:t>2</w:t>
            </w:r>
          </w:p>
        </w:tc>
        <w:tc>
          <w:tcPr>
            <w:tcW w:w="1901" w:type="dxa"/>
            <w:vAlign w:val="center"/>
          </w:tcPr>
          <w:p w14:paraId="1A6D0714" w14:textId="79524B8A" w:rsidR="00C874BC" w:rsidRPr="00E40AC8" w:rsidRDefault="00C874BC" w:rsidP="000813E5">
            <w:pPr>
              <w:widowControl w:val="0"/>
              <w:jc w:val="center"/>
              <w:rPr>
                <w:rFonts w:ascii="GHEA Grapalat" w:hAnsi="GHEA Grapalat"/>
                <w:sz w:val="20"/>
              </w:rPr>
            </w:pPr>
            <w:r w:rsidRPr="004404BD">
              <w:rPr>
                <w:rFonts w:ascii="GHEA Grapalat" w:hAnsi="GHEA Grapalat" w:cs="Calibri"/>
                <w:sz w:val="20"/>
                <w:szCs w:val="20"/>
              </w:rPr>
              <w:t>34921140</w:t>
            </w:r>
            <w:r w:rsidRPr="004404BD">
              <w:rPr>
                <w:rFonts w:ascii="GHEA Grapalat" w:hAnsi="GHEA Grapalat" w:cs="Calibri"/>
                <w:sz w:val="20"/>
                <w:szCs w:val="20"/>
                <w:lang w:val="hy-AM"/>
              </w:rPr>
              <w:t>/</w:t>
            </w:r>
            <w:r w:rsidRPr="004404BD">
              <w:rPr>
                <w:rFonts w:ascii="GHEA Grapalat" w:hAnsi="GHEA Grapalat" w:cs="Calibri"/>
                <w:sz w:val="20"/>
                <w:szCs w:val="20"/>
              </w:rPr>
              <w:t xml:space="preserve"> 508</w:t>
            </w:r>
          </w:p>
        </w:tc>
        <w:tc>
          <w:tcPr>
            <w:tcW w:w="1606" w:type="dxa"/>
            <w:vAlign w:val="center"/>
          </w:tcPr>
          <w:p w14:paraId="63B5598A" w14:textId="53514C8C" w:rsidR="00C874BC" w:rsidRPr="00E40AC8" w:rsidRDefault="00C874BC" w:rsidP="000813E5">
            <w:pPr>
              <w:widowControl w:val="0"/>
              <w:jc w:val="center"/>
              <w:rPr>
                <w:rFonts w:ascii="GHEA Grapalat" w:hAnsi="GHEA Grapalat"/>
                <w:sz w:val="20"/>
              </w:rPr>
            </w:pPr>
            <w:r>
              <w:rPr>
                <w:rFonts w:ascii="GHEA Grapalat" w:hAnsi="GHEA Grapalat"/>
                <w:sz w:val="20"/>
              </w:rPr>
              <w:t>Описание ниже</w:t>
            </w:r>
          </w:p>
        </w:tc>
        <w:tc>
          <w:tcPr>
            <w:tcW w:w="1192" w:type="dxa"/>
            <w:vAlign w:val="center"/>
          </w:tcPr>
          <w:p w14:paraId="3F38E3B7" w14:textId="1DFBBB93" w:rsidR="00C874BC" w:rsidRPr="00E40AC8" w:rsidRDefault="00C874BC" w:rsidP="000813E5">
            <w:pPr>
              <w:widowControl w:val="0"/>
              <w:jc w:val="center"/>
              <w:rPr>
                <w:rFonts w:ascii="GHEA Grapalat" w:hAnsi="GHEA Grapalat"/>
                <w:sz w:val="20"/>
              </w:rPr>
            </w:pPr>
            <w:r>
              <w:rPr>
                <w:rFonts w:ascii="GHEA Grapalat" w:hAnsi="GHEA Grapalat"/>
                <w:sz w:val="20"/>
              </w:rPr>
              <w:t>драм</w:t>
            </w:r>
          </w:p>
        </w:tc>
        <w:tc>
          <w:tcPr>
            <w:tcW w:w="1376" w:type="dxa"/>
            <w:vAlign w:val="center"/>
          </w:tcPr>
          <w:p w14:paraId="0484C27E" w14:textId="248457E4" w:rsidR="00C874BC" w:rsidRPr="00E40AC8" w:rsidRDefault="000813E5" w:rsidP="000813E5">
            <w:pPr>
              <w:widowControl w:val="0"/>
              <w:jc w:val="center"/>
              <w:rPr>
                <w:rFonts w:ascii="GHEA Grapalat" w:hAnsi="GHEA Grapalat"/>
                <w:sz w:val="20"/>
              </w:rPr>
            </w:pPr>
            <w:r>
              <w:rPr>
                <w:rFonts w:ascii="GHEA Grapalat" w:hAnsi="GHEA Grapalat"/>
                <w:sz w:val="20"/>
              </w:rPr>
              <w:t>50000000</w:t>
            </w:r>
          </w:p>
        </w:tc>
        <w:tc>
          <w:tcPr>
            <w:tcW w:w="835" w:type="dxa"/>
            <w:vAlign w:val="center"/>
          </w:tcPr>
          <w:p w14:paraId="74261B89" w14:textId="5086F7BD" w:rsidR="00C874BC" w:rsidRPr="00E40AC8" w:rsidRDefault="00C874BC" w:rsidP="000813E5">
            <w:pPr>
              <w:widowControl w:val="0"/>
              <w:jc w:val="center"/>
              <w:rPr>
                <w:rFonts w:ascii="GHEA Grapalat" w:hAnsi="GHEA Grapalat"/>
                <w:sz w:val="20"/>
              </w:rPr>
            </w:pPr>
            <w:r>
              <w:rPr>
                <w:rFonts w:ascii="GHEA Grapalat" w:hAnsi="GHEA Grapalat"/>
                <w:sz w:val="20"/>
              </w:rPr>
              <w:t>1</w:t>
            </w:r>
          </w:p>
        </w:tc>
        <w:tc>
          <w:tcPr>
            <w:tcW w:w="848" w:type="dxa"/>
            <w:vAlign w:val="center"/>
          </w:tcPr>
          <w:p w14:paraId="74FB46B6" w14:textId="32A54052" w:rsidR="00C874BC" w:rsidRPr="00E40AC8" w:rsidRDefault="00C874BC" w:rsidP="000813E5">
            <w:pPr>
              <w:widowControl w:val="0"/>
              <w:jc w:val="center"/>
              <w:rPr>
                <w:rFonts w:ascii="GHEA Grapalat" w:hAnsi="GHEA Grapalat"/>
                <w:sz w:val="20"/>
              </w:rPr>
            </w:pPr>
            <w:r w:rsidRPr="004404BD">
              <w:rPr>
                <w:rFonts w:ascii="GHEA Grapalat" w:hAnsi="GHEA Grapalat"/>
                <w:sz w:val="20"/>
                <w:szCs w:val="20"/>
                <w:lang w:val="hy-AM"/>
              </w:rPr>
              <w:t>г. Ереван</w:t>
            </w:r>
          </w:p>
        </w:tc>
        <w:tc>
          <w:tcPr>
            <w:tcW w:w="1530" w:type="dxa"/>
            <w:vAlign w:val="center"/>
          </w:tcPr>
          <w:p w14:paraId="08A15A7E" w14:textId="77777777" w:rsidR="00C874BC" w:rsidRPr="004404BD" w:rsidRDefault="00C874BC" w:rsidP="000813E5">
            <w:pPr>
              <w:contextualSpacing/>
              <w:jc w:val="center"/>
              <w:rPr>
                <w:rFonts w:ascii="GHEA Grapalat" w:hAnsi="GHEA Grapalat"/>
                <w:sz w:val="16"/>
                <w:szCs w:val="16"/>
                <w:lang w:val="hy-AM"/>
              </w:rPr>
            </w:pPr>
          </w:p>
          <w:p w14:paraId="311938F0" w14:textId="77777777" w:rsidR="00C874BC" w:rsidRPr="004404BD" w:rsidRDefault="00C874BC" w:rsidP="000813E5">
            <w:pPr>
              <w:contextualSpacing/>
              <w:jc w:val="center"/>
              <w:rPr>
                <w:rFonts w:ascii="GHEA Grapalat" w:hAnsi="GHEA Grapalat"/>
                <w:sz w:val="16"/>
                <w:szCs w:val="16"/>
                <w:lang w:val="hy-AM"/>
              </w:rPr>
            </w:pPr>
          </w:p>
          <w:p w14:paraId="66D49C57" w14:textId="2FAA2CA0" w:rsidR="00C874BC" w:rsidRPr="00E40AC8" w:rsidRDefault="00C874BC" w:rsidP="000813E5">
            <w:pPr>
              <w:widowControl w:val="0"/>
              <w:jc w:val="center"/>
              <w:rPr>
                <w:rFonts w:ascii="GHEA Grapalat" w:hAnsi="GHEA Grapalat"/>
                <w:sz w:val="20"/>
              </w:rPr>
            </w:pPr>
            <w:r w:rsidRPr="004404BD">
              <w:rPr>
                <w:rFonts w:ascii="GHEA Grapalat" w:hAnsi="GHEA Grapalat"/>
                <w:sz w:val="16"/>
                <w:szCs w:val="16"/>
                <w:lang w:val="hy-AM"/>
              </w:rPr>
              <w:t>Предусмотренные договором работы начинаются с даты вступления в силу договора на оказание услуг по техническому контролю (при наличии финансовых средств - договора) до 25.12.2026. в течение периода</w:t>
            </w:r>
          </w:p>
        </w:tc>
      </w:tr>
      <w:tr w:rsidR="00C874BC" w:rsidRPr="00E40AC8" w14:paraId="6B9D19B3" w14:textId="77777777" w:rsidTr="000813E5">
        <w:trPr>
          <w:trHeight w:val="439"/>
          <w:jc w:val="center"/>
        </w:trPr>
        <w:tc>
          <w:tcPr>
            <w:tcW w:w="1909" w:type="dxa"/>
            <w:vAlign w:val="center"/>
          </w:tcPr>
          <w:p w14:paraId="673A2269" w14:textId="3658F0BF" w:rsidR="00C874BC" w:rsidRPr="00E40AC8" w:rsidRDefault="00C874BC" w:rsidP="000813E5">
            <w:pPr>
              <w:widowControl w:val="0"/>
              <w:jc w:val="center"/>
              <w:rPr>
                <w:rFonts w:ascii="GHEA Grapalat" w:hAnsi="GHEA Grapalat"/>
                <w:sz w:val="20"/>
              </w:rPr>
            </w:pPr>
            <w:r>
              <w:rPr>
                <w:rFonts w:ascii="GHEA Grapalat" w:hAnsi="GHEA Grapalat"/>
                <w:sz w:val="20"/>
              </w:rPr>
              <w:t>3</w:t>
            </w:r>
          </w:p>
        </w:tc>
        <w:tc>
          <w:tcPr>
            <w:tcW w:w="1901" w:type="dxa"/>
            <w:vAlign w:val="center"/>
          </w:tcPr>
          <w:p w14:paraId="3C470AA9" w14:textId="3B444C2F" w:rsidR="00C874BC" w:rsidRPr="00E40AC8" w:rsidRDefault="00C874BC" w:rsidP="000813E5">
            <w:pPr>
              <w:widowControl w:val="0"/>
              <w:jc w:val="center"/>
              <w:rPr>
                <w:rFonts w:ascii="GHEA Grapalat" w:hAnsi="GHEA Grapalat"/>
                <w:sz w:val="20"/>
              </w:rPr>
            </w:pPr>
            <w:r w:rsidRPr="004404BD">
              <w:rPr>
                <w:rFonts w:ascii="GHEA Grapalat" w:hAnsi="GHEA Grapalat" w:cs="Calibri"/>
                <w:sz w:val="20"/>
                <w:szCs w:val="20"/>
                <w:lang w:val="hy-AM"/>
              </w:rPr>
              <w:t>34921140/</w:t>
            </w:r>
            <w:r w:rsidRPr="004404BD">
              <w:rPr>
                <w:rFonts w:ascii="GHEA Grapalat" w:hAnsi="GHEA Grapalat" w:cs="Calibri"/>
                <w:sz w:val="20"/>
                <w:szCs w:val="20"/>
              </w:rPr>
              <w:t xml:space="preserve"> 509</w:t>
            </w:r>
          </w:p>
        </w:tc>
        <w:tc>
          <w:tcPr>
            <w:tcW w:w="1606" w:type="dxa"/>
            <w:vAlign w:val="center"/>
          </w:tcPr>
          <w:p w14:paraId="0C70BA2F" w14:textId="2F866EB1" w:rsidR="00C874BC" w:rsidRPr="00E40AC8" w:rsidRDefault="00C874BC" w:rsidP="000813E5">
            <w:pPr>
              <w:widowControl w:val="0"/>
              <w:jc w:val="center"/>
              <w:rPr>
                <w:rFonts w:ascii="GHEA Grapalat" w:hAnsi="GHEA Grapalat"/>
                <w:sz w:val="20"/>
              </w:rPr>
            </w:pPr>
            <w:r>
              <w:rPr>
                <w:rFonts w:ascii="GHEA Grapalat" w:hAnsi="GHEA Grapalat"/>
                <w:sz w:val="20"/>
              </w:rPr>
              <w:t>Описание ниже</w:t>
            </w:r>
          </w:p>
        </w:tc>
        <w:tc>
          <w:tcPr>
            <w:tcW w:w="1192" w:type="dxa"/>
            <w:vAlign w:val="center"/>
          </w:tcPr>
          <w:p w14:paraId="5BA346CF" w14:textId="5D57ADD9" w:rsidR="00C874BC" w:rsidRPr="00E40AC8" w:rsidRDefault="00C874BC" w:rsidP="000813E5">
            <w:pPr>
              <w:widowControl w:val="0"/>
              <w:jc w:val="center"/>
              <w:rPr>
                <w:rFonts w:ascii="GHEA Grapalat" w:hAnsi="GHEA Grapalat"/>
                <w:sz w:val="20"/>
              </w:rPr>
            </w:pPr>
            <w:r>
              <w:rPr>
                <w:rFonts w:ascii="GHEA Grapalat" w:hAnsi="GHEA Grapalat"/>
                <w:sz w:val="20"/>
              </w:rPr>
              <w:t>драм</w:t>
            </w:r>
          </w:p>
        </w:tc>
        <w:tc>
          <w:tcPr>
            <w:tcW w:w="1376" w:type="dxa"/>
            <w:vAlign w:val="center"/>
          </w:tcPr>
          <w:p w14:paraId="21E053B6" w14:textId="03497CA9" w:rsidR="00C874BC" w:rsidRPr="00E40AC8" w:rsidRDefault="000813E5" w:rsidP="000813E5">
            <w:pPr>
              <w:widowControl w:val="0"/>
              <w:jc w:val="center"/>
              <w:rPr>
                <w:rFonts w:ascii="GHEA Grapalat" w:hAnsi="GHEA Grapalat"/>
                <w:sz w:val="20"/>
              </w:rPr>
            </w:pPr>
            <w:r>
              <w:rPr>
                <w:rFonts w:ascii="GHEA Grapalat" w:hAnsi="GHEA Grapalat"/>
                <w:sz w:val="20"/>
              </w:rPr>
              <w:t>47200000</w:t>
            </w:r>
          </w:p>
        </w:tc>
        <w:tc>
          <w:tcPr>
            <w:tcW w:w="835" w:type="dxa"/>
            <w:vAlign w:val="center"/>
          </w:tcPr>
          <w:p w14:paraId="35F81ECC" w14:textId="64DAEFBD" w:rsidR="00C874BC" w:rsidRPr="00E40AC8" w:rsidRDefault="00C874BC" w:rsidP="000813E5">
            <w:pPr>
              <w:widowControl w:val="0"/>
              <w:jc w:val="center"/>
              <w:rPr>
                <w:rFonts w:ascii="GHEA Grapalat" w:hAnsi="GHEA Grapalat"/>
                <w:sz w:val="20"/>
              </w:rPr>
            </w:pPr>
            <w:r>
              <w:rPr>
                <w:rFonts w:ascii="GHEA Grapalat" w:hAnsi="GHEA Grapalat"/>
                <w:sz w:val="20"/>
              </w:rPr>
              <w:t>1</w:t>
            </w:r>
          </w:p>
        </w:tc>
        <w:tc>
          <w:tcPr>
            <w:tcW w:w="848" w:type="dxa"/>
            <w:vAlign w:val="center"/>
          </w:tcPr>
          <w:p w14:paraId="0AC23BFF" w14:textId="1D263913" w:rsidR="00C874BC" w:rsidRPr="00E40AC8" w:rsidRDefault="00C874BC" w:rsidP="000813E5">
            <w:pPr>
              <w:widowControl w:val="0"/>
              <w:jc w:val="center"/>
              <w:rPr>
                <w:rFonts w:ascii="GHEA Grapalat" w:hAnsi="GHEA Grapalat"/>
                <w:sz w:val="20"/>
              </w:rPr>
            </w:pPr>
            <w:r w:rsidRPr="004404BD">
              <w:rPr>
                <w:rFonts w:ascii="GHEA Grapalat" w:hAnsi="GHEA Grapalat"/>
                <w:sz w:val="20"/>
                <w:szCs w:val="20"/>
                <w:lang w:val="hy-AM"/>
              </w:rPr>
              <w:t>г. Ереван</w:t>
            </w:r>
          </w:p>
        </w:tc>
        <w:tc>
          <w:tcPr>
            <w:tcW w:w="1530" w:type="dxa"/>
            <w:vAlign w:val="center"/>
          </w:tcPr>
          <w:p w14:paraId="5E685F33" w14:textId="77777777" w:rsidR="00C874BC" w:rsidRPr="004404BD" w:rsidRDefault="00C874BC" w:rsidP="000813E5">
            <w:pPr>
              <w:contextualSpacing/>
              <w:jc w:val="center"/>
              <w:rPr>
                <w:rFonts w:ascii="GHEA Grapalat" w:hAnsi="GHEA Grapalat"/>
                <w:sz w:val="16"/>
                <w:szCs w:val="16"/>
                <w:lang w:val="hy-AM"/>
              </w:rPr>
            </w:pPr>
          </w:p>
          <w:p w14:paraId="65190470" w14:textId="77777777" w:rsidR="00C874BC" w:rsidRPr="004404BD" w:rsidRDefault="00C874BC" w:rsidP="000813E5">
            <w:pPr>
              <w:contextualSpacing/>
              <w:jc w:val="center"/>
              <w:rPr>
                <w:rFonts w:ascii="GHEA Grapalat" w:hAnsi="GHEA Grapalat"/>
                <w:sz w:val="16"/>
                <w:szCs w:val="16"/>
                <w:lang w:val="hy-AM"/>
              </w:rPr>
            </w:pPr>
          </w:p>
          <w:p w14:paraId="58846ED7" w14:textId="0BCC1F85" w:rsidR="00C874BC" w:rsidRPr="00E40AC8" w:rsidRDefault="00C874BC" w:rsidP="000813E5">
            <w:pPr>
              <w:widowControl w:val="0"/>
              <w:jc w:val="center"/>
              <w:rPr>
                <w:rFonts w:ascii="GHEA Grapalat" w:hAnsi="GHEA Grapalat"/>
                <w:sz w:val="20"/>
              </w:rPr>
            </w:pPr>
            <w:r w:rsidRPr="004404BD">
              <w:rPr>
                <w:rFonts w:ascii="GHEA Grapalat" w:hAnsi="GHEA Grapalat"/>
                <w:sz w:val="16"/>
                <w:szCs w:val="16"/>
                <w:lang w:val="hy-AM"/>
              </w:rPr>
              <w:t xml:space="preserve">Предусмотренные договором работы начинаются с </w:t>
            </w:r>
            <w:r w:rsidRPr="004404BD">
              <w:rPr>
                <w:rFonts w:ascii="GHEA Grapalat" w:hAnsi="GHEA Grapalat"/>
                <w:sz w:val="16"/>
                <w:szCs w:val="16"/>
                <w:lang w:val="hy-AM"/>
              </w:rPr>
              <w:lastRenderedPageBreak/>
              <w:t>даты вступления в силу договора на оказание услуг по техническому контролю (при наличии финансовых средств - договора) до 25.12.2026. в течение периода</w:t>
            </w:r>
          </w:p>
        </w:tc>
      </w:tr>
    </w:tbl>
    <w:p w14:paraId="67232E1D" w14:textId="77777777" w:rsidR="005E24DA" w:rsidRDefault="005E24DA" w:rsidP="007F31CF">
      <w:pPr>
        <w:widowControl w:val="0"/>
        <w:jc w:val="center"/>
        <w:rPr>
          <w:rFonts w:ascii="GHEA Grapalat" w:hAnsi="GHEA Grapalat"/>
        </w:rPr>
      </w:pPr>
    </w:p>
    <w:p w14:paraId="08170B95" w14:textId="765AA8D9" w:rsidR="00C874BC" w:rsidRDefault="00C874BC" w:rsidP="007F31CF">
      <w:pPr>
        <w:widowControl w:val="0"/>
        <w:jc w:val="center"/>
        <w:rPr>
          <w:rFonts w:ascii="GHEA Grapalat" w:hAnsi="GHEA Grapalat"/>
        </w:rPr>
      </w:pPr>
      <w:r>
        <w:rPr>
          <w:rFonts w:ascii="GHEA Grapalat" w:hAnsi="GHEA Grapalat"/>
        </w:rPr>
        <w:t>1-ый лот</w:t>
      </w:r>
    </w:p>
    <w:p w14:paraId="6A2B7675" w14:textId="77777777" w:rsidR="00C874BC" w:rsidRPr="004404BD" w:rsidRDefault="00C874BC" w:rsidP="00C874BC">
      <w:pPr>
        <w:jc w:val="both"/>
        <w:rPr>
          <w:rFonts w:ascii="GHEA Grapalat" w:hAnsi="GHEA Grapalat"/>
          <w:sz w:val="20"/>
          <w:szCs w:val="20"/>
          <w:lang w:val="hy-AM"/>
        </w:rPr>
      </w:pPr>
      <w:r w:rsidRPr="004404BD">
        <w:rPr>
          <w:rFonts w:ascii="GHEA Grapalat" w:hAnsi="GHEA Grapalat" w:cs="Arial"/>
          <w:sz w:val="20"/>
          <w:szCs w:val="20"/>
          <w:lang w:val="hy-AM"/>
        </w:rPr>
        <w:t>Разметочные работы</w:t>
      </w:r>
      <w:r w:rsidRPr="004404BD">
        <w:rPr>
          <w:rFonts w:ascii="GHEA Grapalat" w:hAnsi="GHEA Grapalat"/>
          <w:sz w:val="20"/>
          <w:szCs w:val="20"/>
          <w:lang w:val="hy-AM"/>
        </w:rPr>
        <w:t xml:space="preserve"> (диафрагма согласно приложенному Приложению 1)</w:t>
      </w:r>
    </w:p>
    <w:p w14:paraId="206C448B" w14:textId="77777777" w:rsidR="00C874BC" w:rsidRPr="004404BD" w:rsidRDefault="00C874BC" w:rsidP="00C874BC">
      <w:pPr>
        <w:jc w:val="both"/>
        <w:rPr>
          <w:rFonts w:ascii="GHEA Grapalat" w:hAnsi="GHEA Grapalat"/>
          <w:sz w:val="20"/>
          <w:szCs w:val="20"/>
          <w:lang w:val="es-ES"/>
        </w:rPr>
      </w:pPr>
      <w:r w:rsidRPr="004404BD">
        <w:rPr>
          <w:rFonts w:ascii="GHEA Grapalat" w:hAnsi="GHEA Grapalat"/>
          <w:sz w:val="20"/>
          <w:szCs w:val="20"/>
          <w:lang w:val="es-ES"/>
        </w:rPr>
        <w:t>Требования к красителю разметки следующие:</w:t>
      </w:r>
    </w:p>
    <w:p w14:paraId="748E3A65" w14:textId="77777777" w:rsidR="00C874BC" w:rsidRPr="004404BD" w:rsidRDefault="00C874BC" w:rsidP="00C874BC">
      <w:pPr>
        <w:jc w:val="both"/>
        <w:rPr>
          <w:rFonts w:ascii="GHEA Grapalat" w:hAnsi="GHEA Grapalat"/>
          <w:sz w:val="20"/>
          <w:szCs w:val="20"/>
          <w:lang w:val="es-ES"/>
        </w:rPr>
      </w:pPr>
      <w:r w:rsidRPr="004404BD">
        <w:rPr>
          <w:rFonts w:ascii="GHEA Grapalat" w:hAnsi="GHEA Grapalat"/>
          <w:sz w:val="20"/>
          <w:szCs w:val="20"/>
          <w:lang w:val="es-ES"/>
        </w:rPr>
        <w:t>цвет: белый, желтый,красный, черный и оранжевый,</w:t>
      </w:r>
    </w:p>
    <w:p w14:paraId="0F6333D9" w14:textId="77777777" w:rsidR="00C874BC" w:rsidRPr="004404BD" w:rsidRDefault="00C874BC" w:rsidP="00C874BC">
      <w:pPr>
        <w:jc w:val="both"/>
        <w:rPr>
          <w:rFonts w:ascii="GHEA Grapalat" w:hAnsi="GHEA Grapalat"/>
          <w:sz w:val="20"/>
          <w:szCs w:val="20"/>
          <w:lang w:val="es-ES"/>
        </w:rPr>
      </w:pPr>
      <w:r w:rsidRPr="004404BD">
        <w:rPr>
          <w:rFonts w:ascii="GHEA Grapalat" w:hAnsi="GHEA Grapalat"/>
          <w:sz w:val="20"/>
          <w:szCs w:val="20"/>
          <w:lang w:val="es-ES"/>
        </w:rPr>
        <w:t>яркость</w:t>
      </w:r>
      <w:r w:rsidRPr="004404BD">
        <w:rPr>
          <w:rFonts w:ascii="GHEA Grapalat" w:eastAsia="MS Mincho" w:hAnsi="GHEA Grapalat" w:cs="MS Mincho"/>
          <w:sz w:val="20"/>
          <w:szCs w:val="20"/>
          <w:lang w:val="es-ES"/>
        </w:rPr>
        <w:t>:</w:t>
      </w:r>
    </w:p>
    <w:p w14:paraId="6BC8C8BF" w14:textId="77777777" w:rsidR="00C874BC" w:rsidRPr="004404BD" w:rsidRDefault="00C874BC" w:rsidP="00C874BC">
      <w:pPr>
        <w:jc w:val="both"/>
        <w:rPr>
          <w:rFonts w:ascii="GHEA Grapalat" w:hAnsi="GHEA Grapalat"/>
          <w:sz w:val="20"/>
          <w:szCs w:val="20"/>
          <w:lang w:val="es-ES"/>
        </w:rPr>
      </w:pPr>
      <w:r w:rsidRPr="004404BD">
        <w:rPr>
          <w:rFonts w:ascii="GHEA Grapalat" w:hAnsi="GHEA Grapalat"/>
          <w:sz w:val="20"/>
          <w:szCs w:val="20"/>
          <w:lang w:val="es-ES"/>
        </w:rPr>
        <w:t>желтый краситель - не менее 80%,</w:t>
      </w:r>
    </w:p>
    <w:p w14:paraId="10CA3B14" w14:textId="77777777" w:rsidR="00C874BC" w:rsidRPr="004404BD" w:rsidRDefault="00C874BC" w:rsidP="00C874BC">
      <w:pPr>
        <w:jc w:val="both"/>
        <w:rPr>
          <w:rFonts w:ascii="GHEA Grapalat" w:hAnsi="GHEA Grapalat"/>
          <w:sz w:val="20"/>
          <w:szCs w:val="20"/>
          <w:lang w:val="es-ES"/>
        </w:rPr>
      </w:pPr>
      <w:r w:rsidRPr="004404BD">
        <w:rPr>
          <w:rFonts w:ascii="GHEA Grapalat" w:hAnsi="GHEA Grapalat"/>
          <w:sz w:val="20"/>
          <w:szCs w:val="20"/>
          <w:lang w:val="es-ES"/>
        </w:rPr>
        <w:t>оранжевый краситель-не менее 80%,</w:t>
      </w:r>
    </w:p>
    <w:p w14:paraId="39493320" w14:textId="77777777" w:rsidR="00C874BC" w:rsidRPr="004404BD" w:rsidRDefault="00C874BC" w:rsidP="00C874BC">
      <w:pPr>
        <w:jc w:val="both"/>
        <w:rPr>
          <w:rFonts w:ascii="GHEA Grapalat" w:hAnsi="GHEA Grapalat"/>
          <w:sz w:val="20"/>
          <w:szCs w:val="20"/>
          <w:lang w:val="es-ES"/>
        </w:rPr>
      </w:pPr>
      <w:r w:rsidRPr="004404BD">
        <w:rPr>
          <w:rFonts w:ascii="GHEA Grapalat" w:hAnsi="GHEA Grapalat"/>
          <w:sz w:val="20"/>
          <w:szCs w:val="20"/>
          <w:lang w:val="es-ES"/>
        </w:rPr>
        <w:t>белый краситель - не менее 60%,</w:t>
      </w:r>
    </w:p>
    <w:p w14:paraId="483B29B1" w14:textId="77777777" w:rsidR="00C874BC" w:rsidRPr="004404BD" w:rsidRDefault="00C874BC" w:rsidP="00C874BC">
      <w:pPr>
        <w:jc w:val="both"/>
        <w:rPr>
          <w:rFonts w:ascii="GHEA Grapalat" w:hAnsi="GHEA Grapalat"/>
          <w:sz w:val="20"/>
          <w:szCs w:val="20"/>
        </w:rPr>
      </w:pPr>
      <w:r w:rsidRPr="004404BD">
        <w:rPr>
          <w:rFonts w:ascii="GHEA Grapalat" w:hAnsi="GHEA Grapalat"/>
          <w:sz w:val="20"/>
          <w:szCs w:val="20"/>
          <w:lang w:val="es-ES"/>
        </w:rPr>
        <w:t>массовая часть нелетучих веществ-не менее 75%,</w:t>
      </w:r>
      <w:r w:rsidRPr="004404BD">
        <w:rPr>
          <w:rFonts w:ascii="GHEA Grapalat" w:hAnsi="GHEA Grapalat"/>
          <w:sz w:val="20"/>
          <w:szCs w:val="20"/>
        </w:rPr>
        <w:t>80</w:t>
      </w:r>
    </w:p>
    <w:p w14:paraId="20BB47B1" w14:textId="77777777" w:rsidR="00C874BC" w:rsidRPr="004404BD" w:rsidRDefault="00C874BC" w:rsidP="00C874BC">
      <w:pPr>
        <w:jc w:val="both"/>
        <w:rPr>
          <w:rFonts w:ascii="GHEA Grapalat" w:hAnsi="GHEA Grapalat"/>
          <w:sz w:val="20"/>
          <w:szCs w:val="20"/>
          <w:lang w:val="es-ES"/>
        </w:rPr>
      </w:pPr>
      <w:r w:rsidRPr="004404BD">
        <w:rPr>
          <w:rFonts w:ascii="GHEA Grapalat" w:hAnsi="GHEA Grapalat"/>
          <w:sz w:val="20"/>
          <w:szCs w:val="20"/>
          <w:lang w:val="es-ES"/>
        </w:rPr>
        <w:t>время высыхания: не более 20 минут,</w:t>
      </w:r>
    </w:p>
    <w:p w14:paraId="4BBA035A" w14:textId="77777777" w:rsidR="00C874BC" w:rsidRPr="004404BD" w:rsidRDefault="00C874BC" w:rsidP="00C874BC">
      <w:pPr>
        <w:jc w:val="both"/>
        <w:rPr>
          <w:rFonts w:ascii="GHEA Grapalat" w:hAnsi="GHEA Grapalat"/>
          <w:sz w:val="20"/>
          <w:szCs w:val="20"/>
          <w:lang w:val="es-ES"/>
        </w:rPr>
      </w:pPr>
      <w:r w:rsidRPr="004404BD">
        <w:rPr>
          <w:rFonts w:ascii="GHEA Grapalat" w:hAnsi="GHEA Grapalat"/>
          <w:sz w:val="20"/>
          <w:szCs w:val="20"/>
          <w:lang w:val="es-ES"/>
        </w:rPr>
        <w:t>водопоглощение - не более 1,5%,</w:t>
      </w:r>
    </w:p>
    <w:p w14:paraId="3A1F7A6C" w14:textId="77777777" w:rsidR="00C874BC" w:rsidRPr="004404BD" w:rsidRDefault="00C874BC" w:rsidP="00C874BC">
      <w:pPr>
        <w:jc w:val="both"/>
        <w:rPr>
          <w:rFonts w:ascii="GHEA Grapalat" w:hAnsi="GHEA Grapalat"/>
          <w:sz w:val="20"/>
          <w:szCs w:val="20"/>
          <w:lang w:val="hy-AM"/>
        </w:rPr>
      </w:pPr>
      <w:r w:rsidRPr="004404BD">
        <w:rPr>
          <w:rFonts w:ascii="GHEA Grapalat" w:hAnsi="GHEA Grapalat"/>
          <w:sz w:val="20"/>
          <w:szCs w:val="20"/>
          <w:lang w:val="es-ES"/>
        </w:rPr>
        <w:t>устойчивость к изменениям температуры от -40˚C до +60˚C.</w:t>
      </w:r>
      <w:r w:rsidRPr="004404BD">
        <w:rPr>
          <w:rFonts w:ascii="GHEA Grapalat" w:hAnsi="GHEA Grapalat" w:cs="Courier New"/>
          <w:sz w:val="20"/>
          <w:szCs w:val="20"/>
        </w:rPr>
        <w:t xml:space="preserve">(Например </w:t>
      </w:r>
      <w:r w:rsidRPr="004404BD">
        <w:rPr>
          <w:rFonts w:ascii="GHEA Grapalat" w:hAnsi="GHEA Grapalat"/>
          <w:sz w:val="20"/>
          <w:szCs w:val="20"/>
        </w:rPr>
        <w:t>краска для разметки Эмаль АК</w:t>
      </w:r>
      <w:r w:rsidRPr="004404BD">
        <w:rPr>
          <w:rFonts w:ascii="GHEA Grapalat" w:hAnsi="GHEA Grapalat"/>
          <w:sz w:val="20"/>
          <w:szCs w:val="20"/>
          <w:lang w:val="es-ES"/>
        </w:rPr>
        <w:t>-511«</w:t>
      </w:r>
      <w:r w:rsidRPr="004404BD">
        <w:rPr>
          <w:rFonts w:ascii="GHEA Grapalat" w:hAnsi="GHEA Grapalat"/>
          <w:sz w:val="20"/>
          <w:szCs w:val="20"/>
        </w:rPr>
        <w:t>КОЛОР</w:t>
      </w:r>
      <w:r w:rsidRPr="004404BD">
        <w:rPr>
          <w:rFonts w:ascii="GHEA Grapalat" w:hAnsi="GHEA Grapalat"/>
          <w:sz w:val="20"/>
          <w:szCs w:val="20"/>
          <w:lang w:val="es-ES"/>
        </w:rPr>
        <w:t>-</w:t>
      </w:r>
      <w:r w:rsidRPr="004404BD">
        <w:rPr>
          <w:rFonts w:ascii="GHEA Grapalat" w:hAnsi="GHEA Grapalat"/>
          <w:sz w:val="20"/>
          <w:szCs w:val="20"/>
        </w:rPr>
        <w:t>М</w:t>
      </w:r>
      <w:r w:rsidRPr="004404BD">
        <w:rPr>
          <w:rFonts w:ascii="GHEA Grapalat" w:hAnsi="GHEA Grapalat"/>
          <w:sz w:val="20"/>
          <w:szCs w:val="20"/>
          <w:lang w:val="es-ES"/>
        </w:rPr>
        <w:t xml:space="preserve">» </w:t>
      </w:r>
      <w:r w:rsidRPr="004404BD">
        <w:rPr>
          <w:rFonts w:ascii="GHEA Grapalat" w:hAnsi="GHEA Grapalat"/>
          <w:sz w:val="20"/>
          <w:szCs w:val="20"/>
        </w:rPr>
        <w:t>Ф</w:t>
      </w:r>
      <w:r w:rsidRPr="004404BD">
        <w:rPr>
          <w:rFonts w:ascii="GHEA Grapalat" w:hAnsi="GHEA Grapalat"/>
          <w:sz w:val="20"/>
          <w:szCs w:val="20"/>
          <w:lang w:val="es-ES"/>
        </w:rPr>
        <w:t>):</w:t>
      </w:r>
    </w:p>
    <w:p w14:paraId="5C39A74C" w14:textId="77777777" w:rsidR="00C874BC" w:rsidRPr="004404BD" w:rsidRDefault="00C874BC" w:rsidP="00C874BC">
      <w:pPr>
        <w:jc w:val="both"/>
        <w:rPr>
          <w:rFonts w:ascii="GHEA Grapalat" w:hAnsi="GHEA Grapalat"/>
          <w:sz w:val="20"/>
          <w:szCs w:val="20"/>
          <w:lang w:val="es-ES"/>
        </w:rPr>
      </w:pPr>
      <w:r w:rsidRPr="004404BD">
        <w:rPr>
          <w:rFonts w:ascii="GHEA Grapalat" w:hAnsi="GHEA Grapalat"/>
          <w:sz w:val="20"/>
          <w:szCs w:val="20"/>
          <w:lang w:val="es-ES"/>
        </w:rPr>
        <w:t xml:space="preserve">Прочность покрытия к истиранию - не менее 1 кг/мкм, износостойкость для городских дорог </w:t>
      </w:r>
      <w:r>
        <w:rPr>
          <w:rFonts w:ascii="GHEA Grapalat" w:hAnsi="GHEA Grapalat"/>
          <w:sz w:val="20"/>
          <w:szCs w:val="20"/>
          <w:lang w:val="es-ES"/>
        </w:rPr>
        <w:t>–</w:t>
      </w:r>
      <w:r w:rsidRPr="004404BD">
        <w:rPr>
          <w:rFonts w:ascii="GHEA Grapalat" w:hAnsi="GHEA Grapalat"/>
          <w:sz w:val="20"/>
          <w:szCs w:val="20"/>
          <w:lang w:val="es-ES"/>
        </w:rPr>
        <w:t xml:space="preserve"> не</w:t>
      </w:r>
      <w:r>
        <w:rPr>
          <w:rFonts w:ascii="GHEA Grapalat" w:hAnsi="GHEA Grapalat"/>
          <w:sz w:val="20"/>
          <w:szCs w:val="20"/>
        </w:rPr>
        <w:t xml:space="preserve"> </w:t>
      </w:r>
      <w:r w:rsidRPr="004404BD">
        <w:rPr>
          <w:rFonts w:ascii="GHEA Grapalat" w:hAnsi="GHEA Grapalat"/>
          <w:sz w:val="20"/>
          <w:szCs w:val="20"/>
          <w:lang w:val="es-ES"/>
        </w:rPr>
        <w:t>не менее 1,5 г/см3,</w:t>
      </w:r>
      <w:r w:rsidRPr="004404BD">
        <w:rPr>
          <w:rFonts w:ascii="GHEA Grapalat" w:hAnsi="GHEA Grapalat"/>
          <w:sz w:val="20"/>
          <w:szCs w:val="20"/>
        </w:rPr>
        <w:t xml:space="preserve"> 1,6</w:t>
      </w:r>
      <w:r w:rsidRPr="004404BD">
        <w:rPr>
          <w:rFonts w:ascii="GHEA Grapalat" w:hAnsi="GHEA Grapalat"/>
          <w:sz w:val="20"/>
          <w:szCs w:val="20"/>
          <w:lang w:val="es-ES"/>
        </w:rPr>
        <w:t xml:space="preserve"> наличие сертификата в соответствии с вышеуказанными техническими условиями.</w:t>
      </w:r>
    </w:p>
    <w:p w14:paraId="2AD3F916" w14:textId="77777777" w:rsidR="00C874BC" w:rsidRPr="004404BD" w:rsidRDefault="00C874BC" w:rsidP="00C874BC">
      <w:pPr>
        <w:jc w:val="both"/>
        <w:rPr>
          <w:rFonts w:ascii="GHEA Grapalat" w:hAnsi="GHEA Grapalat"/>
          <w:sz w:val="20"/>
          <w:szCs w:val="20"/>
          <w:lang w:val="es-ES"/>
        </w:rPr>
      </w:pPr>
      <w:r w:rsidRPr="004404BD">
        <w:rPr>
          <w:rFonts w:ascii="GHEA Grapalat" w:hAnsi="GHEA Grapalat"/>
          <w:sz w:val="20"/>
          <w:szCs w:val="20"/>
          <w:lang w:val="es-ES"/>
        </w:rPr>
        <w:t>в целях обеспечения безопасности во время разметки частичное или полное закрытие дороги (пирамидами, временными знаками, светящимися предупреждающими знаками и т.д.),</w:t>
      </w:r>
    </w:p>
    <w:p w14:paraId="210778BE" w14:textId="77777777" w:rsidR="00C874BC" w:rsidRPr="004404BD" w:rsidRDefault="00C874BC" w:rsidP="00C874BC">
      <w:pPr>
        <w:jc w:val="both"/>
        <w:rPr>
          <w:rFonts w:ascii="GHEA Grapalat" w:hAnsi="GHEA Grapalat"/>
          <w:sz w:val="20"/>
          <w:szCs w:val="20"/>
          <w:lang w:val="es-ES"/>
        </w:rPr>
      </w:pPr>
      <w:r w:rsidRPr="004404BD">
        <w:rPr>
          <w:rFonts w:ascii="GHEA Grapalat" w:hAnsi="GHEA Grapalat"/>
          <w:sz w:val="20"/>
          <w:szCs w:val="20"/>
          <w:lang w:val="es-ES"/>
        </w:rPr>
        <w:t>перед разметкой очистка дорог с помощью специальной техники и оборудования, в случае изменения дорожного движения очистка старой разметки с помощью соответствующего оборудования, предварительное измерение (после определения контрольных пунктов их соединение с порошковым мелом и веревкой или иным методом),</w:t>
      </w:r>
    </w:p>
    <w:p w14:paraId="36AFC9E5" w14:textId="77777777" w:rsidR="00C874BC" w:rsidRPr="004404BD" w:rsidRDefault="00C874BC" w:rsidP="00C874BC">
      <w:pPr>
        <w:jc w:val="both"/>
        <w:rPr>
          <w:rFonts w:ascii="GHEA Grapalat" w:hAnsi="GHEA Grapalat"/>
          <w:sz w:val="20"/>
          <w:szCs w:val="20"/>
          <w:lang w:val="es-ES"/>
        </w:rPr>
      </w:pPr>
      <w:r w:rsidRPr="004404BD">
        <w:rPr>
          <w:rFonts w:ascii="GHEA Grapalat" w:hAnsi="GHEA Grapalat"/>
          <w:sz w:val="20"/>
          <w:szCs w:val="20"/>
          <w:lang w:val="es-ES"/>
        </w:rPr>
        <w:t>проведение разметки с помощью специальных разметочных машин или механизмов и красителя для дорожной разметки.</w:t>
      </w:r>
    </w:p>
    <w:p w14:paraId="10E12ADD" w14:textId="77777777" w:rsidR="00C874BC" w:rsidRPr="004404BD" w:rsidRDefault="00C874BC" w:rsidP="00C874BC">
      <w:pPr>
        <w:jc w:val="both"/>
        <w:rPr>
          <w:rFonts w:ascii="GHEA Grapalat" w:hAnsi="GHEA Grapalat"/>
          <w:sz w:val="20"/>
          <w:szCs w:val="20"/>
          <w:lang w:val="es-ES"/>
        </w:rPr>
      </w:pPr>
      <w:r w:rsidRPr="004404BD">
        <w:rPr>
          <w:rFonts w:ascii="GHEA Grapalat" w:hAnsi="GHEA Grapalat"/>
          <w:sz w:val="20"/>
          <w:szCs w:val="20"/>
          <w:lang w:val="es-ES"/>
        </w:rPr>
        <w:t>После проведения разметки с целью высыхания краски должна быть обеспечена непроходимость обозначенной территории:</w:t>
      </w:r>
    </w:p>
    <w:p w14:paraId="29361D81" w14:textId="77777777" w:rsidR="00C874BC" w:rsidRPr="004404BD" w:rsidRDefault="00C874BC" w:rsidP="00C874BC">
      <w:pPr>
        <w:jc w:val="both"/>
        <w:rPr>
          <w:rFonts w:ascii="GHEA Grapalat" w:hAnsi="GHEA Grapalat"/>
          <w:sz w:val="20"/>
          <w:szCs w:val="20"/>
          <w:lang w:val="es-ES"/>
        </w:rPr>
      </w:pPr>
      <w:r w:rsidRPr="004404BD">
        <w:rPr>
          <w:rFonts w:ascii="GHEA Grapalat" w:hAnsi="GHEA Grapalat"/>
          <w:sz w:val="20"/>
          <w:szCs w:val="20"/>
          <w:lang w:val="hy-AM"/>
        </w:rPr>
        <w:t>Услуга должна быть предоставлена в соответствии с постановлением правительства РА</w:t>
      </w:r>
      <w:r w:rsidRPr="004404BD">
        <w:rPr>
          <w:rFonts w:ascii="GHEA Grapalat" w:hAnsi="GHEA Grapalat"/>
          <w:sz w:val="20"/>
          <w:szCs w:val="20"/>
        </w:rPr>
        <w:t xml:space="preserve">N113-Н от </w:t>
      </w:r>
      <w:r w:rsidRPr="004404BD">
        <w:rPr>
          <w:rFonts w:ascii="GHEA Grapalat" w:hAnsi="GHEA Grapalat"/>
          <w:sz w:val="20"/>
          <w:szCs w:val="20"/>
          <w:lang w:val="es-ES"/>
        </w:rPr>
        <w:t>10/01/2008</w:t>
      </w:r>
      <w:r w:rsidRPr="004404BD">
        <w:rPr>
          <w:rFonts w:ascii="GHEA Grapalat" w:hAnsi="GHEA Grapalat"/>
          <w:sz w:val="20"/>
          <w:szCs w:val="20"/>
          <w:lang w:val="hy-AM"/>
        </w:rPr>
        <w:t>года</w:t>
      </w:r>
      <w:r w:rsidRPr="004404BD">
        <w:rPr>
          <w:rFonts w:ascii="GHEA Grapalat" w:hAnsi="GHEA Grapalat"/>
          <w:sz w:val="20"/>
          <w:szCs w:val="20"/>
        </w:rPr>
        <w:t>«Об утверждении представления требований к</w:t>
      </w:r>
      <w:r w:rsidRPr="004404BD">
        <w:rPr>
          <w:rFonts w:ascii="GHEA Grapalat" w:hAnsi="GHEA Grapalat"/>
          <w:sz w:val="20"/>
          <w:szCs w:val="20"/>
          <w:lang w:val="hy-AM"/>
        </w:rPr>
        <w:t xml:space="preserve"> дорожной разметке, правила ее применения, требования к дорожным ограждениям, правила их применения и размещения, требования к направляющим устройствам, правила их применения и размещения и требования к </w:t>
      </w:r>
      <w:r w:rsidRPr="004404BD">
        <w:rPr>
          <w:rFonts w:ascii="GHEA Grapalat" w:hAnsi="GHEA Grapalat"/>
          <w:sz w:val="20"/>
          <w:szCs w:val="20"/>
        </w:rPr>
        <w:t>искусственным неровностям</w:t>
      </w:r>
      <w:r w:rsidRPr="004404BD">
        <w:rPr>
          <w:rFonts w:ascii="GHEA Grapalat" w:hAnsi="GHEA Grapalat"/>
          <w:sz w:val="20"/>
          <w:szCs w:val="20"/>
          <w:lang w:val="hy-AM"/>
        </w:rPr>
        <w:t xml:space="preserve"> и к утверждению правил их применения</w:t>
      </w:r>
      <w:r w:rsidRPr="004404BD">
        <w:rPr>
          <w:rFonts w:ascii="GHEA Grapalat" w:hAnsi="GHEA Grapalat"/>
          <w:sz w:val="20"/>
          <w:szCs w:val="20"/>
          <w:lang w:val="es-ES"/>
        </w:rPr>
        <w:t>»</w:t>
      </w:r>
      <w:r w:rsidRPr="004404BD">
        <w:rPr>
          <w:rFonts w:ascii="GHEA Grapalat" w:hAnsi="GHEA Grapalat"/>
          <w:sz w:val="20"/>
          <w:szCs w:val="20"/>
          <w:lang w:val="hy-AM"/>
        </w:rPr>
        <w:t xml:space="preserve">, с постановлениями </w:t>
      </w:r>
      <w:r w:rsidRPr="004404BD">
        <w:rPr>
          <w:rFonts w:ascii="GHEA Grapalat" w:hAnsi="GHEA Grapalat"/>
          <w:sz w:val="20"/>
          <w:szCs w:val="20"/>
        </w:rPr>
        <w:t>п</w:t>
      </w:r>
      <w:r w:rsidRPr="004404BD">
        <w:rPr>
          <w:rFonts w:ascii="GHEA Grapalat" w:hAnsi="GHEA Grapalat"/>
          <w:sz w:val="20"/>
          <w:szCs w:val="20"/>
          <w:lang w:val="hy-AM"/>
        </w:rPr>
        <w:t>равительства РА N1206-</w:t>
      </w:r>
      <w:r w:rsidRPr="004404BD">
        <w:rPr>
          <w:rFonts w:ascii="GHEA Grapalat" w:hAnsi="GHEA Grapalat"/>
          <w:sz w:val="20"/>
          <w:szCs w:val="20"/>
        </w:rPr>
        <w:t>Н</w:t>
      </w:r>
      <w:r w:rsidRPr="004404BD">
        <w:rPr>
          <w:rFonts w:ascii="GHEA Grapalat" w:hAnsi="GHEA Grapalat"/>
          <w:sz w:val="20"/>
          <w:szCs w:val="20"/>
          <w:lang w:val="hy-AM"/>
        </w:rPr>
        <w:t xml:space="preserve"> от 29/06/2006 года «Об утверждении </w:t>
      </w:r>
      <w:r w:rsidRPr="004404BD">
        <w:rPr>
          <w:rFonts w:ascii="GHEA Grapalat" w:hAnsi="GHEA Grapalat"/>
          <w:sz w:val="20"/>
          <w:szCs w:val="20"/>
        </w:rPr>
        <w:t>п</w:t>
      </w:r>
      <w:r w:rsidRPr="004404BD">
        <w:rPr>
          <w:rFonts w:ascii="GHEA Grapalat" w:hAnsi="GHEA Grapalat"/>
          <w:sz w:val="20"/>
          <w:szCs w:val="20"/>
          <w:lang w:val="hy-AM"/>
        </w:rPr>
        <w:t>орядка организации дорожного движения»</w:t>
      </w:r>
      <w:r w:rsidRPr="004404BD">
        <w:rPr>
          <w:rFonts w:ascii="GHEA Grapalat" w:hAnsi="GHEA Grapalat"/>
          <w:sz w:val="20"/>
          <w:szCs w:val="20"/>
          <w:lang w:val="es-ES"/>
        </w:rPr>
        <w:t>, а также в соответствии с требованиями Г ГОСТ 52289-20</w:t>
      </w:r>
      <w:r w:rsidRPr="004404BD">
        <w:rPr>
          <w:rFonts w:ascii="GHEA Grapalat" w:hAnsi="GHEA Grapalat"/>
          <w:sz w:val="20"/>
          <w:szCs w:val="20"/>
          <w:lang w:val="hy-AM"/>
        </w:rPr>
        <w:t>19</w:t>
      </w:r>
      <w:r w:rsidRPr="004404BD">
        <w:rPr>
          <w:rFonts w:ascii="GHEA Grapalat" w:hAnsi="GHEA Grapalat"/>
          <w:sz w:val="20"/>
          <w:szCs w:val="20"/>
          <w:lang w:val="es-ES"/>
        </w:rPr>
        <w:t xml:space="preserve"> и ГОСТ </w:t>
      </w:r>
      <w:r w:rsidRPr="004404BD">
        <w:rPr>
          <w:rFonts w:ascii="GHEA Grapalat" w:hAnsi="GHEA Grapalat"/>
          <w:sz w:val="20"/>
          <w:szCs w:val="20"/>
          <w:lang w:val="hy-AM"/>
        </w:rPr>
        <w:t>32953</w:t>
      </w:r>
      <w:r w:rsidRPr="004404BD">
        <w:rPr>
          <w:rFonts w:ascii="GHEA Grapalat" w:hAnsi="GHEA Grapalat"/>
          <w:sz w:val="20"/>
          <w:szCs w:val="20"/>
          <w:lang w:val="es-ES"/>
        </w:rPr>
        <w:t>-20</w:t>
      </w:r>
      <w:r w:rsidRPr="004404BD">
        <w:rPr>
          <w:rFonts w:ascii="GHEA Grapalat" w:hAnsi="GHEA Grapalat"/>
          <w:sz w:val="20"/>
          <w:szCs w:val="20"/>
          <w:lang w:val="hy-AM"/>
        </w:rPr>
        <w:t>1</w:t>
      </w:r>
      <w:r w:rsidRPr="004404BD">
        <w:rPr>
          <w:rFonts w:ascii="GHEA Grapalat" w:hAnsi="GHEA Grapalat"/>
          <w:sz w:val="20"/>
          <w:szCs w:val="20"/>
          <w:lang w:val="es-ES"/>
        </w:rPr>
        <w:t>4.</w:t>
      </w:r>
    </w:p>
    <w:p w14:paraId="1C16A0B4" w14:textId="77777777" w:rsidR="00C874BC" w:rsidRPr="004404BD" w:rsidRDefault="00C874BC" w:rsidP="00C874BC">
      <w:pPr>
        <w:jc w:val="both"/>
        <w:rPr>
          <w:rFonts w:ascii="GHEA Grapalat" w:hAnsi="GHEA Grapalat"/>
          <w:sz w:val="20"/>
          <w:szCs w:val="20"/>
        </w:rPr>
      </w:pPr>
      <w:r w:rsidRPr="004404BD">
        <w:rPr>
          <w:rFonts w:ascii="GHEA Grapalat" w:hAnsi="GHEA Grapalat"/>
          <w:sz w:val="20"/>
          <w:szCs w:val="20"/>
        </w:rPr>
        <w:t>Услуга предоставляется в течение 24 часов со дня получения заказчиком письменного задания в местах и количествах, указанных в данном задании, за исключением случаев, когда погодные условия не позволяют проводить разметочные работы /температура должна быть +5˚C и выше, площадь дороги должна быть сухой и т.д/.</w:t>
      </w:r>
    </w:p>
    <w:p w14:paraId="2B1FCDC4" w14:textId="77777777" w:rsidR="00C874BC" w:rsidRPr="004404BD" w:rsidRDefault="00C874BC" w:rsidP="00C874BC">
      <w:pPr>
        <w:jc w:val="both"/>
        <w:rPr>
          <w:rFonts w:ascii="GHEA Grapalat" w:hAnsi="GHEA Grapalat"/>
          <w:sz w:val="20"/>
          <w:szCs w:val="20"/>
          <w:lang w:val="hy-AM"/>
        </w:rPr>
      </w:pPr>
      <w:r w:rsidRPr="004404BD">
        <w:rPr>
          <w:rFonts w:ascii="GHEA Grapalat" w:hAnsi="GHEA Grapalat"/>
          <w:sz w:val="20"/>
          <w:szCs w:val="20"/>
          <w:lang w:val="es-ES"/>
        </w:rPr>
        <w:t xml:space="preserve">Оплата будет производиться в соответствии с количеством фактически сделанных </w:t>
      </w:r>
      <w:r w:rsidRPr="004404BD">
        <w:rPr>
          <w:rFonts w:ascii="GHEA Grapalat" w:hAnsi="GHEA Grapalat"/>
          <w:sz w:val="20"/>
          <w:szCs w:val="20"/>
        </w:rPr>
        <w:t>раз</w:t>
      </w:r>
      <w:r w:rsidRPr="004404BD">
        <w:rPr>
          <w:rFonts w:ascii="GHEA Grapalat" w:hAnsi="GHEA Grapalat"/>
          <w:sz w:val="20"/>
          <w:szCs w:val="20"/>
          <w:lang w:val="es-ES"/>
        </w:rPr>
        <w:t>меток.</w:t>
      </w:r>
    </w:p>
    <w:p w14:paraId="7E25B0C4" w14:textId="77777777" w:rsidR="00C874BC" w:rsidRPr="004404BD" w:rsidRDefault="00C874BC" w:rsidP="00C874BC">
      <w:pPr>
        <w:jc w:val="both"/>
        <w:rPr>
          <w:rFonts w:ascii="GHEA Grapalat" w:hAnsi="GHEA Grapalat"/>
          <w:sz w:val="20"/>
          <w:szCs w:val="20"/>
          <w:lang w:val="es-ES"/>
        </w:rPr>
      </w:pPr>
      <w:r w:rsidRPr="004404BD">
        <w:rPr>
          <w:rFonts w:ascii="GHEA Grapalat" w:hAnsi="GHEA Grapalat"/>
          <w:sz w:val="20"/>
          <w:szCs w:val="20"/>
          <w:lang w:val="es-ES"/>
        </w:rPr>
        <w:t>При необходимости процесс обеспечения безопасности и закрытия дорог обеспечивает подрядчик своими силами и средствами.</w:t>
      </w:r>
    </w:p>
    <w:p w14:paraId="3BD65D37" w14:textId="41CBDEC7" w:rsidR="00C874BC" w:rsidRDefault="00C874BC" w:rsidP="00302589">
      <w:pPr>
        <w:widowControl w:val="0"/>
        <w:jc w:val="both"/>
        <w:rPr>
          <w:rFonts w:ascii="GHEA Grapalat" w:hAnsi="GHEA Grapalat"/>
        </w:rPr>
      </w:pPr>
      <w:r w:rsidRPr="004404BD">
        <w:rPr>
          <w:rFonts w:ascii="GHEA Grapalat" w:hAnsi="GHEA Grapalat"/>
          <w:sz w:val="20"/>
          <w:szCs w:val="20"/>
          <w:lang w:val="hy-AM"/>
        </w:rPr>
        <w:t>При этом до 25.12.2026 года договор расторгается без каких-либо правовых обязательств:</w:t>
      </w:r>
      <w:r w:rsidRPr="004404BD">
        <w:rPr>
          <w:rFonts w:ascii="GHEA Grapalat" w:hAnsi="GHEA Grapalat"/>
          <w:sz w:val="20"/>
          <w:szCs w:val="20"/>
          <w:lang w:val="es-ES"/>
        </w:rPr>
        <w:t xml:space="preserve"> </w:t>
      </w:r>
    </w:p>
    <w:p w14:paraId="325A7F6E" w14:textId="77777777" w:rsidR="00C874BC" w:rsidRDefault="00C874BC" w:rsidP="007F31CF">
      <w:pPr>
        <w:widowControl w:val="0"/>
        <w:jc w:val="center"/>
        <w:rPr>
          <w:rFonts w:ascii="GHEA Grapalat" w:hAnsi="GHEA Grapalat"/>
        </w:rPr>
      </w:pPr>
    </w:p>
    <w:p w14:paraId="2D568670" w14:textId="11F61407" w:rsidR="00302589" w:rsidRDefault="00302589" w:rsidP="00302589">
      <w:pPr>
        <w:widowControl w:val="0"/>
        <w:jc w:val="center"/>
        <w:rPr>
          <w:rFonts w:ascii="GHEA Grapalat" w:hAnsi="GHEA Grapalat"/>
        </w:rPr>
      </w:pPr>
      <w:r>
        <w:rPr>
          <w:rFonts w:ascii="GHEA Grapalat" w:hAnsi="GHEA Grapalat"/>
        </w:rPr>
        <w:t>2-ой лот</w:t>
      </w:r>
    </w:p>
    <w:p w14:paraId="2DA5788F" w14:textId="77777777" w:rsidR="00302589" w:rsidRDefault="00302589" w:rsidP="00302589">
      <w:pPr>
        <w:widowControl w:val="0"/>
        <w:jc w:val="center"/>
        <w:rPr>
          <w:rFonts w:ascii="GHEA Grapalat" w:hAnsi="GHEA Grapalat"/>
        </w:rPr>
      </w:pPr>
    </w:p>
    <w:p w14:paraId="742B0C07" w14:textId="77777777" w:rsidR="00302589" w:rsidRPr="004404BD" w:rsidRDefault="00302589" w:rsidP="00302589">
      <w:pPr>
        <w:jc w:val="both"/>
        <w:rPr>
          <w:rFonts w:ascii="GHEA Grapalat" w:hAnsi="GHEA Grapalat"/>
          <w:sz w:val="20"/>
          <w:szCs w:val="20"/>
          <w:lang w:val="hy-AM"/>
        </w:rPr>
      </w:pPr>
      <w:r w:rsidRPr="004404BD">
        <w:rPr>
          <w:rFonts w:ascii="GHEA Grapalat" w:hAnsi="GHEA Grapalat"/>
          <w:sz w:val="20"/>
          <w:szCs w:val="20"/>
        </w:rPr>
        <w:t>Работы по маркировке холодным и термопластичным</w:t>
      </w:r>
      <w:r w:rsidRPr="004404BD">
        <w:rPr>
          <w:rFonts w:ascii="GHEA Grapalat" w:hAnsi="GHEA Grapalat"/>
          <w:sz w:val="20"/>
          <w:szCs w:val="20"/>
          <w:lang w:val="hy-AM"/>
        </w:rPr>
        <w:t xml:space="preserve">: </w:t>
      </w:r>
      <w:r w:rsidRPr="004404BD">
        <w:rPr>
          <w:rFonts w:ascii="GHEA Grapalat" w:hAnsi="GHEA Grapalat"/>
          <w:sz w:val="20"/>
          <w:szCs w:val="20"/>
        </w:rPr>
        <w:t>(</w:t>
      </w:r>
      <w:r w:rsidRPr="004404BD">
        <w:rPr>
          <w:rFonts w:ascii="GHEA Grapalat" w:hAnsi="GHEA Grapalat"/>
          <w:sz w:val="20"/>
          <w:szCs w:val="20"/>
          <w:lang w:val="hy-AM"/>
        </w:rPr>
        <w:t xml:space="preserve">диафрагма согласно приложенному Приложению </w:t>
      </w:r>
      <w:r w:rsidRPr="004404BD">
        <w:rPr>
          <w:rFonts w:ascii="GHEA Grapalat" w:hAnsi="GHEA Grapalat"/>
          <w:sz w:val="20"/>
          <w:szCs w:val="20"/>
        </w:rPr>
        <w:t>2</w:t>
      </w:r>
      <w:r w:rsidRPr="004404BD">
        <w:rPr>
          <w:rFonts w:ascii="GHEA Grapalat" w:hAnsi="GHEA Grapalat"/>
          <w:sz w:val="20"/>
          <w:szCs w:val="20"/>
          <w:lang w:val="hy-AM"/>
        </w:rPr>
        <w:t>)</w:t>
      </w:r>
    </w:p>
    <w:p w14:paraId="3279509F" w14:textId="77777777" w:rsidR="00302589" w:rsidRPr="004404BD" w:rsidRDefault="00302589" w:rsidP="00302589">
      <w:pPr>
        <w:jc w:val="both"/>
        <w:rPr>
          <w:rFonts w:ascii="GHEA Grapalat" w:hAnsi="GHEA Grapalat"/>
          <w:sz w:val="20"/>
          <w:szCs w:val="20"/>
          <w:lang w:val="hy-AM"/>
        </w:rPr>
      </w:pPr>
      <w:r w:rsidRPr="004404BD">
        <w:rPr>
          <w:rFonts w:ascii="GHEA Grapalat" w:hAnsi="GHEA Grapalat"/>
          <w:sz w:val="20"/>
          <w:szCs w:val="20"/>
          <w:lang w:val="hy-AM"/>
        </w:rPr>
        <w:lastRenderedPageBreak/>
        <w:t>Краска для маркировки из холодного и термопластичного пластика должна быть светопрозрачной с стеклянными шариками:</w:t>
      </w:r>
    </w:p>
    <w:p w14:paraId="7316A2C6" w14:textId="77777777" w:rsidR="00302589" w:rsidRPr="004404BD" w:rsidRDefault="00302589" w:rsidP="00302589">
      <w:pPr>
        <w:jc w:val="both"/>
        <w:rPr>
          <w:rFonts w:ascii="GHEA Grapalat" w:hAnsi="GHEA Grapalat"/>
          <w:sz w:val="20"/>
          <w:szCs w:val="20"/>
          <w:lang w:val="es-ES"/>
        </w:rPr>
      </w:pPr>
      <w:r w:rsidRPr="004404BD">
        <w:rPr>
          <w:rFonts w:ascii="GHEA Grapalat" w:hAnsi="GHEA Grapalat"/>
          <w:sz w:val="20"/>
          <w:szCs w:val="20"/>
          <w:lang w:val="hy-AM"/>
        </w:rPr>
        <w:t>Услуга должна быть предоставлена в соответствии с постановлением правительства РА</w:t>
      </w:r>
      <w:r w:rsidRPr="004404BD">
        <w:rPr>
          <w:rFonts w:ascii="GHEA Grapalat" w:hAnsi="GHEA Grapalat"/>
          <w:sz w:val="20"/>
          <w:szCs w:val="20"/>
        </w:rPr>
        <w:t xml:space="preserve"> N113-Н от </w:t>
      </w:r>
      <w:r w:rsidRPr="004404BD">
        <w:rPr>
          <w:rFonts w:ascii="GHEA Grapalat" w:hAnsi="GHEA Grapalat"/>
          <w:sz w:val="20"/>
          <w:szCs w:val="20"/>
          <w:lang w:val="es-ES"/>
        </w:rPr>
        <w:t>10/01/2008</w:t>
      </w:r>
      <w:r w:rsidRPr="004404BD">
        <w:rPr>
          <w:rFonts w:ascii="GHEA Grapalat" w:hAnsi="GHEA Grapalat"/>
          <w:sz w:val="20"/>
          <w:szCs w:val="20"/>
          <w:lang w:val="hy-AM"/>
        </w:rPr>
        <w:t>года</w:t>
      </w:r>
      <w:r w:rsidRPr="004404BD">
        <w:rPr>
          <w:rFonts w:ascii="GHEA Grapalat" w:hAnsi="GHEA Grapalat"/>
          <w:sz w:val="20"/>
          <w:szCs w:val="20"/>
        </w:rPr>
        <w:t>«Об утверждении представления требований к</w:t>
      </w:r>
      <w:r w:rsidRPr="004404BD">
        <w:rPr>
          <w:rFonts w:ascii="GHEA Grapalat" w:hAnsi="GHEA Grapalat"/>
          <w:sz w:val="20"/>
          <w:szCs w:val="20"/>
          <w:lang w:val="hy-AM"/>
        </w:rPr>
        <w:t xml:space="preserve">дорожной разметке, правила ее применения, требования к дорожным ограждениям, правила их применения и размещения, требования к направляющим устройствам, правила их применения и размещения и требования к </w:t>
      </w:r>
      <w:r w:rsidRPr="004404BD">
        <w:rPr>
          <w:rFonts w:ascii="GHEA Grapalat" w:hAnsi="GHEA Grapalat"/>
          <w:sz w:val="20"/>
          <w:szCs w:val="20"/>
        </w:rPr>
        <w:t>искусственным неровностям</w:t>
      </w:r>
      <w:r w:rsidRPr="004404BD">
        <w:rPr>
          <w:rFonts w:ascii="GHEA Grapalat" w:hAnsi="GHEA Grapalat"/>
          <w:sz w:val="20"/>
          <w:szCs w:val="20"/>
          <w:lang w:val="hy-AM"/>
        </w:rPr>
        <w:t xml:space="preserve"> и к утверждению правил их применения</w:t>
      </w:r>
      <w:r w:rsidRPr="004404BD">
        <w:rPr>
          <w:rFonts w:ascii="GHEA Grapalat" w:hAnsi="GHEA Grapalat"/>
          <w:sz w:val="20"/>
          <w:szCs w:val="20"/>
          <w:lang w:val="es-ES"/>
        </w:rPr>
        <w:t>»</w:t>
      </w:r>
      <w:r w:rsidRPr="004404BD">
        <w:rPr>
          <w:rFonts w:ascii="GHEA Grapalat" w:hAnsi="GHEA Grapalat"/>
          <w:sz w:val="20"/>
          <w:szCs w:val="20"/>
          <w:lang w:val="hy-AM"/>
        </w:rPr>
        <w:t xml:space="preserve">, </w:t>
      </w:r>
      <w:r w:rsidRPr="004404BD">
        <w:rPr>
          <w:rFonts w:ascii="GHEA Grapalat" w:hAnsi="GHEA Grapalat"/>
          <w:sz w:val="20"/>
          <w:szCs w:val="20"/>
          <w:lang w:val="es-ES"/>
        </w:rPr>
        <w:t>а также в соответствии с требованиями ГОСТ 52289-20</w:t>
      </w:r>
      <w:r w:rsidRPr="004404BD">
        <w:rPr>
          <w:rFonts w:ascii="GHEA Grapalat" w:hAnsi="GHEA Grapalat"/>
          <w:sz w:val="20"/>
          <w:szCs w:val="20"/>
          <w:lang w:val="hy-AM"/>
        </w:rPr>
        <w:t>19</w:t>
      </w:r>
      <w:r w:rsidRPr="004404BD">
        <w:rPr>
          <w:rFonts w:ascii="GHEA Grapalat" w:hAnsi="GHEA Grapalat"/>
          <w:sz w:val="20"/>
          <w:szCs w:val="20"/>
          <w:lang w:val="es-ES"/>
        </w:rPr>
        <w:t xml:space="preserve"> и ГОСТ </w:t>
      </w:r>
      <w:r w:rsidRPr="004404BD">
        <w:rPr>
          <w:rFonts w:ascii="GHEA Grapalat" w:hAnsi="GHEA Grapalat"/>
          <w:sz w:val="20"/>
          <w:szCs w:val="20"/>
          <w:lang w:val="hy-AM"/>
        </w:rPr>
        <w:t>32953</w:t>
      </w:r>
      <w:r w:rsidRPr="004404BD">
        <w:rPr>
          <w:rFonts w:ascii="GHEA Grapalat" w:hAnsi="GHEA Grapalat"/>
          <w:sz w:val="20"/>
          <w:szCs w:val="20"/>
          <w:lang w:val="es-ES"/>
        </w:rPr>
        <w:t>-20</w:t>
      </w:r>
      <w:r w:rsidRPr="004404BD">
        <w:rPr>
          <w:rFonts w:ascii="GHEA Grapalat" w:hAnsi="GHEA Grapalat"/>
          <w:sz w:val="20"/>
          <w:szCs w:val="20"/>
          <w:lang w:val="hy-AM"/>
        </w:rPr>
        <w:t>1</w:t>
      </w:r>
      <w:r w:rsidRPr="004404BD">
        <w:rPr>
          <w:rFonts w:ascii="GHEA Grapalat" w:hAnsi="GHEA Grapalat"/>
          <w:sz w:val="20"/>
          <w:szCs w:val="20"/>
          <w:lang w:val="es-ES"/>
        </w:rPr>
        <w:t>4</w:t>
      </w:r>
      <w:r w:rsidRPr="004404BD">
        <w:rPr>
          <w:rFonts w:ascii="GHEA Grapalat" w:hAnsi="GHEA Grapalat"/>
          <w:sz w:val="20"/>
          <w:szCs w:val="20"/>
          <w:lang w:val="hy-AM"/>
        </w:rPr>
        <w:t>,</w:t>
      </w:r>
      <w:r w:rsidRPr="004404BD">
        <w:rPr>
          <w:rFonts w:ascii="GHEA Grapalat" w:hAnsi="GHEA Grapalat"/>
          <w:sz w:val="20"/>
          <w:szCs w:val="20"/>
        </w:rPr>
        <w:t xml:space="preserve"> шумовые зоны в соответствии с ГОСТ 33151-2014 и ГОСТ 33025-2014</w:t>
      </w:r>
      <w:r w:rsidRPr="004404BD">
        <w:rPr>
          <w:rFonts w:ascii="GHEA Grapalat" w:hAnsi="GHEA Grapalat"/>
          <w:sz w:val="20"/>
          <w:szCs w:val="20"/>
          <w:lang w:val="hy-AM"/>
        </w:rPr>
        <w:t xml:space="preserve"> </w:t>
      </w:r>
      <w:r w:rsidRPr="004404BD">
        <w:rPr>
          <w:rFonts w:ascii="GHEA Grapalat" w:hAnsi="GHEA Grapalat"/>
          <w:sz w:val="20"/>
          <w:szCs w:val="20"/>
          <w:lang w:val="es-ES"/>
        </w:rPr>
        <w:t>.</w:t>
      </w:r>
    </w:p>
    <w:p w14:paraId="466F7CEA" w14:textId="77777777" w:rsidR="00302589" w:rsidRPr="004404BD" w:rsidRDefault="00302589" w:rsidP="00302589">
      <w:pPr>
        <w:jc w:val="both"/>
        <w:rPr>
          <w:rFonts w:ascii="GHEA Grapalat" w:hAnsi="GHEA Grapalat"/>
          <w:sz w:val="20"/>
          <w:szCs w:val="20"/>
        </w:rPr>
      </w:pPr>
      <w:r w:rsidRPr="004404BD">
        <w:rPr>
          <w:rFonts w:ascii="GHEA Grapalat" w:hAnsi="GHEA Grapalat"/>
          <w:sz w:val="20"/>
          <w:szCs w:val="20"/>
        </w:rPr>
        <w:t>Услуга предоставляется заказчиком в течение 30 календарных дней со дня получения письменного задания в местах и количествах, указанных в данном задании, за исключением случаев, когда погодные условия не позволяют проводить разметочные работы /температура должна быть +5˚C и выше, площадь дороги должна быть сухой и т.д/.</w:t>
      </w:r>
    </w:p>
    <w:p w14:paraId="3E1807EE" w14:textId="77777777" w:rsidR="00302589" w:rsidRPr="004404BD" w:rsidRDefault="00302589" w:rsidP="00302589">
      <w:pPr>
        <w:jc w:val="both"/>
        <w:rPr>
          <w:rFonts w:ascii="GHEA Grapalat" w:hAnsi="GHEA Grapalat"/>
          <w:sz w:val="20"/>
          <w:szCs w:val="20"/>
          <w:lang w:val="hy-AM"/>
        </w:rPr>
      </w:pPr>
      <w:r w:rsidRPr="004404BD">
        <w:rPr>
          <w:rFonts w:ascii="GHEA Grapalat" w:hAnsi="GHEA Grapalat"/>
          <w:sz w:val="20"/>
          <w:szCs w:val="20"/>
          <w:lang w:val="hy-AM"/>
        </w:rPr>
        <w:t>Участник должен представить ценовое предложение по единице за 1 кв.м.</w:t>
      </w:r>
    </w:p>
    <w:p w14:paraId="3AF51705" w14:textId="77777777" w:rsidR="00302589" w:rsidRPr="004404BD" w:rsidRDefault="00302589" w:rsidP="00302589">
      <w:pPr>
        <w:jc w:val="both"/>
        <w:rPr>
          <w:rFonts w:ascii="GHEA Grapalat" w:hAnsi="GHEA Grapalat"/>
          <w:sz w:val="20"/>
          <w:szCs w:val="20"/>
          <w:lang w:val="hy-AM"/>
        </w:rPr>
      </w:pPr>
      <w:r w:rsidRPr="004404BD">
        <w:rPr>
          <w:rFonts w:ascii="GHEA Grapalat" w:hAnsi="GHEA Grapalat"/>
          <w:sz w:val="20"/>
          <w:szCs w:val="20"/>
          <w:lang w:val="es-ES"/>
        </w:rPr>
        <w:t xml:space="preserve">Оплата будет производиться в соответствии с количеством фактически сделанных </w:t>
      </w:r>
      <w:r w:rsidRPr="004404BD">
        <w:rPr>
          <w:rFonts w:ascii="GHEA Grapalat" w:hAnsi="GHEA Grapalat"/>
          <w:sz w:val="20"/>
          <w:szCs w:val="20"/>
        </w:rPr>
        <w:t>раз</w:t>
      </w:r>
      <w:r w:rsidRPr="004404BD">
        <w:rPr>
          <w:rFonts w:ascii="GHEA Grapalat" w:hAnsi="GHEA Grapalat"/>
          <w:sz w:val="20"/>
          <w:szCs w:val="20"/>
          <w:lang w:val="es-ES"/>
        </w:rPr>
        <w:t>меток.</w:t>
      </w:r>
    </w:p>
    <w:p w14:paraId="6780E152" w14:textId="77777777" w:rsidR="00302589" w:rsidRPr="004404BD" w:rsidRDefault="00302589" w:rsidP="00302589">
      <w:pPr>
        <w:jc w:val="both"/>
        <w:rPr>
          <w:rFonts w:ascii="GHEA Grapalat" w:hAnsi="GHEA Grapalat"/>
          <w:sz w:val="20"/>
          <w:szCs w:val="20"/>
          <w:lang w:val="es-ES"/>
        </w:rPr>
      </w:pPr>
      <w:r w:rsidRPr="004404BD">
        <w:rPr>
          <w:rFonts w:ascii="GHEA Grapalat" w:hAnsi="GHEA Grapalat"/>
          <w:sz w:val="20"/>
          <w:szCs w:val="20"/>
          <w:lang w:val="es-ES"/>
        </w:rPr>
        <w:t>При необходимости процесс обеспечения безопасности и закрытия дорог обеспечивает подрядчик своими силами и средствами.</w:t>
      </w:r>
    </w:p>
    <w:p w14:paraId="56510411" w14:textId="77777777" w:rsidR="00302589" w:rsidRPr="004404BD" w:rsidRDefault="00302589" w:rsidP="00302589">
      <w:pPr>
        <w:jc w:val="both"/>
        <w:rPr>
          <w:rFonts w:ascii="GHEA Grapalat" w:hAnsi="GHEA Grapalat"/>
          <w:sz w:val="20"/>
          <w:szCs w:val="20"/>
          <w:lang w:val="hy-AM"/>
        </w:rPr>
      </w:pPr>
      <w:r w:rsidRPr="004404BD">
        <w:rPr>
          <w:rFonts w:ascii="GHEA Grapalat" w:hAnsi="GHEA Grapalat"/>
          <w:sz w:val="20"/>
          <w:szCs w:val="20"/>
          <w:lang w:val="hy-AM"/>
        </w:rPr>
        <w:t>Максимальное количество разметки, предусмотренное заданием, в разрезе 10 календарных дней может составлять до 7 000 кв.м.</w:t>
      </w:r>
    </w:p>
    <w:p w14:paraId="7D15F4FC" w14:textId="77777777" w:rsidR="00302589" w:rsidRPr="004404BD" w:rsidRDefault="00302589" w:rsidP="00302589">
      <w:pPr>
        <w:jc w:val="both"/>
        <w:rPr>
          <w:rFonts w:ascii="GHEA Grapalat" w:hAnsi="GHEA Grapalat"/>
          <w:sz w:val="20"/>
          <w:szCs w:val="20"/>
          <w:lang w:val="hy-AM"/>
        </w:rPr>
      </w:pPr>
      <w:r w:rsidRPr="004404BD">
        <w:rPr>
          <w:rFonts w:ascii="GHEA Grapalat" w:hAnsi="GHEA Grapalat"/>
          <w:sz w:val="20"/>
          <w:szCs w:val="20"/>
          <w:lang w:val="hy-AM"/>
        </w:rPr>
        <w:t>При этом до 25.12.2026 года договор расторгается без каких-либо правовых обязательств:</w:t>
      </w:r>
    </w:p>
    <w:p w14:paraId="11568BFA" w14:textId="4E646E91" w:rsidR="00302589" w:rsidRDefault="00302589" w:rsidP="00302589">
      <w:pPr>
        <w:widowControl w:val="0"/>
        <w:jc w:val="both"/>
        <w:rPr>
          <w:rFonts w:ascii="GHEA Grapalat" w:hAnsi="GHEA Grapalat"/>
        </w:rPr>
      </w:pPr>
      <w:r w:rsidRPr="004404BD">
        <w:rPr>
          <w:rFonts w:ascii="GHEA Grapalat" w:hAnsi="GHEA Grapalat"/>
          <w:sz w:val="20"/>
          <w:szCs w:val="20"/>
        </w:rPr>
        <w:t>Необходимо обеспечить гарантийное обслуживание выполненных работ сроком на 1 год после окончания договора.</w:t>
      </w:r>
    </w:p>
    <w:p w14:paraId="27BA7C48" w14:textId="77777777" w:rsidR="00302589" w:rsidRDefault="00302589" w:rsidP="00302589">
      <w:pPr>
        <w:widowControl w:val="0"/>
        <w:jc w:val="center"/>
        <w:rPr>
          <w:rFonts w:ascii="GHEA Grapalat" w:hAnsi="GHEA Grapalat"/>
        </w:rPr>
      </w:pPr>
    </w:p>
    <w:p w14:paraId="1CE33FFC" w14:textId="1F8FD2AF" w:rsidR="00302589" w:rsidRDefault="00302589" w:rsidP="00302589">
      <w:pPr>
        <w:widowControl w:val="0"/>
        <w:jc w:val="center"/>
        <w:rPr>
          <w:rFonts w:ascii="GHEA Grapalat" w:hAnsi="GHEA Grapalat"/>
        </w:rPr>
      </w:pPr>
      <w:r>
        <w:rPr>
          <w:rFonts w:ascii="GHEA Grapalat" w:hAnsi="GHEA Grapalat"/>
        </w:rPr>
        <w:t>3-ий лот</w:t>
      </w:r>
    </w:p>
    <w:p w14:paraId="52949920" w14:textId="77777777" w:rsidR="00302589" w:rsidRDefault="00302589" w:rsidP="00302589">
      <w:pPr>
        <w:widowControl w:val="0"/>
        <w:jc w:val="center"/>
        <w:rPr>
          <w:rFonts w:ascii="GHEA Grapalat" w:hAnsi="GHEA Grapalat"/>
        </w:rPr>
      </w:pPr>
    </w:p>
    <w:p w14:paraId="586D0A24" w14:textId="77777777" w:rsidR="00302589" w:rsidRPr="004404BD" w:rsidRDefault="00302589" w:rsidP="00302589">
      <w:pPr>
        <w:jc w:val="both"/>
        <w:rPr>
          <w:rFonts w:ascii="GHEA Grapalat" w:hAnsi="GHEA Grapalat"/>
          <w:sz w:val="20"/>
          <w:szCs w:val="20"/>
          <w:lang w:val="hy-AM"/>
        </w:rPr>
      </w:pPr>
      <w:r w:rsidRPr="004404BD">
        <w:rPr>
          <w:rFonts w:ascii="GHEA Grapalat" w:hAnsi="GHEA Grapalat" w:cs="Arial"/>
          <w:sz w:val="20"/>
          <w:szCs w:val="20"/>
          <w:lang w:val="hy-AM"/>
        </w:rPr>
        <w:t xml:space="preserve">Отделка и покраска подпорных стен </w:t>
      </w:r>
      <w:r w:rsidRPr="004404BD">
        <w:rPr>
          <w:rFonts w:ascii="GHEA Grapalat" w:hAnsi="GHEA Grapalat"/>
          <w:sz w:val="20"/>
          <w:szCs w:val="20"/>
          <w:lang w:val="hy-AM"/>
        </w:rPr>
        <w:t>(диафрагма согласно приложенному Приложению 3)</w:t>
      </w:r>
    </w:p>
    <w:p w14:paraId="6A2AF898" w14:textId="77777777" w:rsidR="00302589" w:rsidRPr="004404BD" w:rsidRDefault="00302589" w:rsidP="00302589">
      <w:pPr>
        <w:jc w:val="both"/>
        <w:rPr>
          <w:rFonts w:ascii="GHEA Grapalat" w:hAnsi="GHEA Grapalat"/>
          <w:sz w:val="20"/>
          <w:szCs w:val="20"/>
          <w:lang w:val="es-ES"/>
        </w:rPr>
      </w:pPr>
      <w:r w:rsidRPr="004404BD">
        <w:rPr>
          <w:rFonts w:ascii="GHEA Grapalat" w:hAnsi="GHEA Grapalat"/>
          <w:sz w:val="20"/>
          <w:szCs w:val="20"/>
          <w:lang w:val="hy-AM"/>
        </w:rPr>
        <w:t>Услуга должна быть предоставлена в соответствии с постановлением правительства РА</w:t>
      </w:r>
      <w:r w:rsidRPr="004404BD">
        <w:rPr>
          <w:rFonts w:ascii="GHEA Grapalat" w:hAnsi="GHEA Grapalat"/>
          <w:sz w:val="20"/>
          <w:szCs w:val="20"/>
        </w:rPr>
        <w:t xml:space="preserve"> N113-Н от </w:t>
      </w:r>
      <w:r w:rsidRPr="004404BD">
        <w:rPr>
          <w:rFonts w:ascii="GHEA Grapalat" w:hAnsi="GHEA Grapalat"/>
          <w:sz w:val="20"/>
          <w:szCs w:val="20"/>
          <w:lang w:val="es-ES"/>
        </w:rPr>
        <w:t>10/01/2008</w:t>
      </w:r>
      <w:r w:rsidRPr="004404BD">
        <w:rPr>
          <w:rFonts w:ascii="GHEA Grapalat" w:hAnsi="GHEA Grapalat"/>
          <w:sz w:val="20"/>
          <w:szCs w:val="20"/>
          <w:lang w:val="hy-AM"/>
        </w:rPr>
        <w:t xml:space="preserve"> года </w:t>
      </w:r>
      <w:r w:rsidRPr="004404BD">
        <w:rPr>
          <w:rFonts w:ascii="GHEA Grapalat" w:hAnsi="GHEA Grapalat"/>
          <w:sz w:val="20"/>
          <w:szCs w:val="20"/>
        </w:rPr>
        <w:t>«Об утверждении представления требований к</w:t>
      </w:r>
      <w:r w:rsidRPr="004404BD">
        <w:rPr>
          <w:rFonts w:ascii="GHEA Grapalat" w:hAnsi="GHEA Grapalat"/>
          <w:sz w:val="20"/>
          <w:szCs w:val="20"/>
          <w:lang w:val="hy-AM"/>
        </w:rPr>
        <w:t xml:space="preserve">дорожной разметке, правила ее применения, требования к дорожным ограждениям, правила их применения и размещения, требования к направляющим устройствам, правила их применения и размещения и требования к </w:t>
      </w:r>
      <w:r w:rsidRPr="004404BD">
        <w:rPr>
          <w:rFonts w:ascii="GHEA Grapalat" w:hAnsi="GHEA Grapalat"/>
          <w:sz w:val="20"/>
          <w:szCs w:val="20"/>
        </w:rPr>
        <w:t>искусственным неровностям</w:t>
      </w:r>
      <w:r w:rsidRPr="004404BD">
        <w:rPr>
          <w:rFonts w:ascii="GHEA Grapalat" w:hAnsi="GHEA Grapalat"/>
          <w:sz w:val="20"/>
          <w:szCs w:val="20"/>
          <w:lang w:val="hy-AM"/>
        </w:rPr>
        <w:t xml:space="preserve"> и к утверждению правил их применения</w:t>
      </w:r>
      <w:r w:rsidRPr="004404BD">
        <w:rPr>
          <w:rFonts w:ascii="GHEA Grapalat" w:hAnsi="GHEA Grapalat"/>
          <w:sz w:val="20"/>
          <w:szCs w:val="20"/>
          <w:lang w:val="es-ES"/>
        </w:rPr>
        <w:t>»</w:t>
      </w:r>
      <w:r w:rsidRPr="004404BD">
        <w:rPr>
          <w:rFonts w:ascii="GHEA Grapalat" w:hAnsi="GHEA Grapalat"/>
          <w:sz w:val="20"/>
          <w:szCs w:val="20"/>
          <w:lang w:val="hy-AM"/>
        </w:rPr>
        <w:t xml:space="preserve">, </w:t>
      </w:r>
      <w:r w:rsidRPr="004404BD">
        <w:rPr>
          <w:rFonts w:ascii="GHEA Grapalat" w:hAnsi="GHEA Grapalat"/>
          <w:sz w:val="20"/>
          <w:szCs w:val="20"/>
          <w:lang w:val="es-ES"/>
        </w:rPr>
        <w:t>а также в соответствии с требованиями ГОСТ 52289-20</w:t>
      </w:r>
      <w:r w:rsidRPr="004404BD">
        <w:rPr>
          <w:rFonts w:ascii="GHEA Grapalat" w:hAnsi="GHEA Grapalat"/>
          <w:sz w:val="20"/>
          <w:szCs w:val="20"/>
          <w:lang w:val="hy-AM"/>
        </w:rPr>
        <w:t>19</w:t>
      </w:r>
      <w:r w:rsidRPr="004404BD">
        <w:rPr>
          <w:rFonts w:ascii="GHEA Grapalat" w:hAnsi="GHEA Grapalat"/>
          <w:sz w:val="20"/>
          <w:szCs w:val="20"/>
          <w:lang w:val="es-ES"/>
        </w:rPr>
        <w:t xml:space="preserve"> и ГОСТ </w:t>
      </w:r>
      <w:r w:rsidRPr="004404BD">
        <w:rPr>
          <w:rFonts w:ascii="GHEA Grapalat" w:hAnsi="GHEA Grapalat"/>
          <w:sz w:val="20"/>
          <w:szCs w:val="20"/>
          <w:lang w:val="hy-AM"/>
        </w:rPr>
        <w:t>32953</w:t>
      </w:r>
      <w:r w:rsidRPr="004404BD">
        <w:rPr>
          <w:rFonts w:ascii="GHEA Grapalat" w:hAnsi="GHEA Grapalat"/>
          <w:sz w:val="20"/>
          <w:szCs w:val="20"/>
          <w:lang w:val="es-ES"/>
        </w:rPr>
        <w:t>-20</w:t>
      </w:r>
      <w:r w:rsidRPr="004404BD">
        <w:rPr>
          <w:rFonts w:ascii="GHEA Grapalat" w:hAnsi="GHEA Grapalat"/>
          <w:sz w:val="20"/>
          <w:szCs w:val="20"/>
          <w:lang w:val="hy-AM"/>
        </w:rPr>
        <w:t>1</w:t>
      </w:r>
      <w:r w:rsidRPr="004404BD">
        <w:rPr>
          <w:rFonts w:ascii="GHEA Grapalat" w:hAnsi="GHEA Grapalat"/>
          <w:sz w:val="20"/>
          <w:szCs w:val="20"/>
          <w:lang w:val="es-ES"/>
        </w:rPr>
        <w:t>4.</w:t>
      </w:r>
      <w:r w:rsidRPr="004404BD">
        <w:rPr>
          <w:rFonts w:ascii="GHEA Grapalat" w:hAnsi="GHEA Grapalat"/>
          <w:sz w:val="20"/>
          <w:szCs w:val="20"/>
          <w:lang w:val="hy-AM"/>
        </w:rPr>
        <w:t xml:space="preserve"> </w:t>
      </w:r>
      <w:r w:rsidRPr="004404BD">
        <w:rPr>
          <w:rFonts w:ascii="GHEA Grapalat" w:hAnsi="GHEA Grapalat"/>
          <w:sz w:val="20"/>
          <w:szCs w:val="20"/>
        </w:rPr>
        <w:t>Услуга предоставляется заказчиком в течение 30 календарных дней со дня получения письменного задания в местах и количествах, указанных в данном задании, за исключением случаев, когда погодные условия не позволяют проводить разметочные работы /температура должна быть +5˚C и выше, площадь дороги должна быть сухой и т.д/.</w:t>
      </w:r>
    </w:p>
    <w:p w14:paraId="0D8FC02E" w14:textId="77777777" w:rsidR="00302589" w:rsidRPr="004404BD" w:rsidRDefault="00302589" w:rsidP="00302589">
      <w:pPr>
        <w:jc w:val="both"/>
        <w:rPr>
          <w:rFonts w:ascii="GHEA Grapalat" w:hAnsi="GHEA Grapalat"/>
          <w:sz w:val="20"/>
          <w:szCs w:val="20"/>
        </w:rPr>
      </w:pPr>
      <w:r w:rsidRPr="004404BD">
        <w:rPr>
          <w:rFonts w:ascii="GHEA Grapalat" w:hAnsi="GHEA Grapalat"/>
          <w:sz w:val="20"/>
          <w:szCs w:val="20"/>
        </w:rPr>
        <w:t>После завершения оказания услуги – полное удаление строительного мусора с территории и проведение уборочных работ.</w:t>
      </w:r>
    </w:p>
    <w:p w14:paraId="5ECC59D5" w14:textId="77777777" w:rsidR="00302589" w:rsidRPr="004404BD" w:rsidRDefault="00302589" w:rsidP="00302589">
      <w:pPr>
        <w:jc w:val="both"/>
        <w:rPr>
          <w:rFonts w:ascii="GHEA Grapalat" w:hAnsi="GHEA Grapalat"/>
          <w:sz w:val="20"/>
          <w:szCs w:val="20"/>
          <w:lang w:val="hy-AM"/>
        </w:rPr>
      </w:pPr>
      <w:r w:rsidRPr="004404BD">
        <w:rPr>
          <w:rFonts w:ascii="GHEA Grapalat" w:hAnsi="GHEA Grapalat"/>
          <w:sz w:val="20"/>
          <w:szCs w:val="20"/>
          <w:lang w:val="hy-AM"/>
        </w:rPr>
        <w:t>Участник должен представить ценовое предложение по единице за 1 кв.м.</w:t>
      </w:r>
    </w:p>
    <w:p w14:paraId="609F3843" w14:textId="77777777" w:rsidR="00302589" w:rsidRPr="004404BD" w:rsidRDefault="00302589" w:rsidP="00302589">
      <w:pPr>
        <w:jc w:val="both"/>
        <w:rPr>
          <w:rFonts w:ascii="GHEA Grapalat" w:hAnsi="GHEA Grapalat"/>
          <w:sz w:val="20"/>
          <w:szCs w:val="20"/>
        </w:rPr>
      </w:pPr>
      <w:r w:rsidRPr="004404BD">
        <w:rPr>
          <w:rFonts w:ascii="GHEA Grapalat" w:hAnsi="GHEA Grapalat"/>
          <w:sz w:val="20"/>
          <w:szCs w:val="20"/>
          <w:lang w:val="es-ES"/>
        </w:rPr>
        <w:t xml:space="preserve">Оплата будет производиться в соответствии с количеством фактически сделанных </w:t>
      </w:r>
      <w:r w:rsidRPr="004404BD">
        <w:rPr>
          <w:rFonts w:ascii="GHEA Grapalat" w:hAnsi="GHEA Grapalat"/>
          <w:sz w:val="20"/>
          <w:szCs w:val="20"/>
        </w:rPr>
        <w:t>кв</w:t>
      </w:r>
      <w:r w:rsidRPr="004404BD">
        <w:rPr>
          <w:rFonts w:ascii="GHEA Grapalat" w:hAnsi="GHEA Grapalat"/>
          <w:sz w:val="20"/>
          <w:szCs w:val="20"/>
          <w:lang w:val="es-ES"/>
        </w:rPr>
        <w:t>.</w:t>
      </w:r>
      <w:r w:rsidRPr="004404BD">
        <w:rPr>
          <w:rFonts w:ascii="GHEA Grapalat" w:hAnsi="GHEA Grapalat"/>
          <w:sz w:val="20"/>
          <w:szCs w:val="20"/>
        </w:rPr>
        <w:t>м</w:t>
      </w:r>
    </w:p>
    <w:p w14:paraId="573E5428" w14:textId="77777777" w:rsidR="00302589" w:rsidRPr="004404BD" w:rsidRDefault="00302589" w:rsidP="00302589">
      <w:pPr>
        <w:jc w:val="both"/>
        <w:rPr>
          <w:rFonts w:ascii="GHEA Grapalat" w:hAnsi="GHEA Grapalat"/>
          <w:sz w:val="20"/>
          <w:szCs w:val="20"/>
          <w:lang w:val="es-ES"/>
        </w:rPr>
      </w:pPr>
      <w:r w:rsidRPr="004404BD">
        <w:rPr>
          <w:rFonts w:ascii="GHEA Grapalat" w:hAnsi="GHEA Grapalat"/>
          <w:sz w:val="20"/>
          <w:szCs w:val="20"/>
          <w:lang w:val="es-ES"/>
        </w:rPr>
        <w:t>При необходимости процесс обеспечения безопасности и закрытия дорог обеспечивает подрядчик своими силами и средствами.</w:t>
      </w:r>
    </w:p>
    <w:p w14:paraId="0D2F5900" w14:textId="77777777" w:rsidR="00302589" w:rsidRPr="004404BD" w:rsidRDefault="00302589" w:rsidP="00302589">
      <w:pPr>
        <w:jc w:val="both"/>
        <w:rPr>
          <w:rFonts w:ascii="GHEA Grapalat" w:hAnsi="GHEA Grapalat"/>
          <w:sz w:val="20"/>
          <w:szCs w:val="20"/>
          <w:lang w:val="hy-AM"/>
        </w:rPr>
      </w:pPr>
      <w:r w:rsidRPr="004404BD">
        <w:rPr>
          <w:rFonts w:ascii="GHEA Grapalat" w:hAnsi="GHEA Grapalat"/>
          <w:sz w:val="20"/>
          <w:szCs w:val="20"/>
          <w:lang w:val="es-ES"/>
        </w:rPr>
        <w:t xml:space="preserve">Максимальное количество покраски за 30 календарных дней может быть до 10 000 кв. м, максимальное количество отделки за 30 календарных дней может быть до </w:t>
      </w:r>
      <w:r w:rsidRPr="004404BD">
        <w:rPr>
          <w:rFonts w:ascii="GHEA Grapalat" w:hAnsi="GHEA Grapalat"/>
          <w:sz w:val="20"/>
          <w:szCs w:val="20"/>
          <w:lang w:val="hy-AM"/>
        </w:rPr>
        <w:t>10</w:t>
      </w:r>
      <w:r w:rsidRPr="004404BD">
        <w:rPr>
          <w:rFonts w:ascii="GHEA Grapalat" w:hAnsi="GHEA Grapalat"/>
          <w:sz w:val="20"/>
          <w:szCs w:val="20"/>
          <w:lang w:val="es-ES"/>
        </w:rPr>
        <w:t xml:space="preserve"> 000 кв. м:</w:t>
      </w:r>
      <w:r w:rsidRPr="004404BD">
        <w:rPr>
          <w:rFonts w:ascii="GHEA Grapalat" w:hAnsi="GHEA Grapalat"/>
          <w:sz w:val="20"/>
          <w:szCs w:val="20"/>
          <w:lang w:val="hy-AM"/>
        </w:rPr>
        <w:t xml:space="preserve"> </w:t>
      </w:r>
    </w:p>
    <w:p w14:paraId="439522A9" w14:textId="6C762000" w:rsidR="00302589" w:rsidRDefault="00302589" w:rsidP="00302589">
      <w:pPr>
        <w:widowControl w:val="0"/>
        <w:jc w:val="center"/>
        <w:rPr>
          <w:rFonts w:ascii="GHEA Grapalat" w:hAnsi="GHEA Grapalat"/>
        </w:rPr>
      </w:pPr>
      <w:r w:rsidRPr="004404BD">
        <w:rPr>
          <w:rFonts w:ascii="GHEA Grapalat" w:hAnsi="GHEA Grapalat"/>
          <w:sz w:val="20"/>
          <w:szCs w:val="20"/>
          <w:lang w:val="hy-AM"/>
        </w:rPr>
        <w:t>При этом до 25.12.2026 года договор расторгается без каких-либо правовых обязательств:</w:t>
      </w:r>
    </w:p>
    <w:p w14:paraId="28053ACD" w14:textId="77777777" w:rsidR="00302589" w:rsidRDefault="00302589" w:rsidP="00302589">
      <w:pPr>
        <w:widowControl w:val="0"/>
        <w:jc w:val="center"/>
        <w:rPr>
          <w:rFonts w:ascii="GHEA Grapalat" w:hAnsi="GHEA Grapalat"/>
        </w:rPr>
      </w:pPr>
    </w:p>
    <w:p w14:paraId="6839AE0A" w14:textId="77777777" w:rsidR="00C874BC" w:rsidRDefault="00C874BC" w:rsidP="007F31CF">
      <w:pPr>
        <w:widowControl w:val="0"/>
        <w:jc w:val="center"/>
        <w:rPr>
          <w:rFonts w:ascii="GHEA Grapalat" w:hAnsi="GHEA Grapalat"/>
        </w:rPr>
      </w:pPr>
    </w:p>
    <w:p w14:paraId="35976BCA" w14:textId="77777777" w:rsidR="000A178A" w:rsidRPr="004404BD" w:rsidRDefault="000A178A" w:rsidP="000A178A">
      <w:pPr>
        <w:spacing w:after="160" w:line="259" w:lineRule="auto"/>
        <w:ind w:left="12744" w:firstLine="708"/>
        <w:rPr>
          <w:rFonts w:ascii="GHEA Grapalat" w:eastAsia="GHEA Grapalat" w:hAnsi="GHEA Grapalat" w:cs="GHEA Grapalat"/>
          <w:b/>
          <w:sz w:val="20"/>
          <w:szCs w:val="20"/>
        </w:rPr>
      </w:pPr>
      <w:r w:rsidRPr="004404BD">
        <w:rPr>
          <w:rFonts w:ascii="GHEA Grapalat" w:eastAsia="GHEA Grapalat" w:hAnsi="GHEA Grapalat" w:cs="GHEA Grapalat"/>
          <w:b/>
          <w:sz w:val="20"/>
          <w:szCs w:val="20"/>
        </w:rPr>
        <w:t>Приложени</w:t>
      </w:r>
      <w:r w:rsidRPr="004404BD">
        <w:rPr>
          <w:rFonts w:ascii="GHEA Grapalat" w:eastAsia="GHEA Grapalat" w:hAnsi="GHEA Grapalat" w:cs="GHEA Grapalat"/>
          <w:b/>
          <w:sz w:val="20"/>
          <w:szCs w:val="20"/>
        </w:rPr>
        <w:lastRenderedPageBreak/>
        <w:t>е 1</w:t>
      </w:r>
    </w:p>
    <w:tbl>
      <w:tblPr>
        <w:tblW w:w="112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5"/>
        <w:gridCol w:w="1650"/>
        <w:gridCol w:w="5460"/>
        <w:gridCol w:w="1080"/>
        <w:gridCol w:w="810"/>
        <w:gridCol w:w="1890"/>
        <w:gridCol w:w="10"/>
      </w:tblGrid>
      <w:tr w:rsidR="000A178A" w:rsidRPr="004404BD" w14:paraId="106742F9" w14:textId="77777777" w:rsidTr="000A178A">
        <w:trPr>
          <w:trHeight w:val="454"/>
          <w:jc w:val="center"/>
        </w:trPr>
        <w:tc>
          <w:tcPr>
            <w:tcW w:w="11255" w:type="dxa"/>
            <w:gridSpan w:val="7"/>
            <w:shd w:val="clear" w:color="000000" w:fill="BFBFBF"/>
            <w:vAlign w:val="center"/>
          </w:tcPr>
          <w:p w14:paraId="0D0EEB58" w14:textId="77777777" w:rsidR="000A178A" w:rsidRPr="004404BD" w:rsidRDefault="000A178A" w:rsidP="0096514B">
            <w:pPr>
              <w:jc w:val="center"/>
              <w:rPr>
                <w:rFonts w:ascii="GHEA Grapalat" w:hAnsi="GHEA Grapalat" w:cs="Calibri"/>
                <w:b/>
                <w:bCs/>
                <w:sz w:val="20"/>
                <w:szCs w:val="20"/>
                <w:lang w:val="hy-AM"/>
              </w:rPr>
            </w:pPr>
            <w:r w:rsidRPr="004404BD">
              <w:rPr>
                <w:rFonts w:ascii="GHEA Grapalat" w:hAnsi="GHEA Grapalat" w:cs="Arial"/>
                <w:sz w:val="20"/>
                <w:szCs w:val="20"/>
                <w:lang w:val="hy-AM"/>
              </w:rPr>
              <w:t>Услуги разметки</w:t>
            </w:r>
          </w:p>
        </w:tc>
      </w:tr>
      <w:tr w:rsidR="000A178A" w:rsidRPr="004404BD" w14:paraId="5F815077" w14:textId="77777777" w:rsidTr="000A178A">
        <w:trPr>
          <w:gridAfter w:val="1"/>
          <w:wAfter w:w="10" w:type="dxa"/>
          <w:trHeight w:val="712"/>
          <w:jc w:val="center"/>
        </w:trPr>
        <w:tc>
          <w:tcPr>
            <w:tcW w:w="355" w:type="dxa"/>
            <w:shd w:val="clear" w:color="000000" w:fill="BFBFBF"/>
            <w:noWrap/>
            <w:vAlign w:val="center"/>
            <w:hideMark/>
          </w:tcPr>
          <w:p w14:paraId="6481002E" w14:textId="77777777" w:rsidR="000A178A" w:rsidRPr="004404BD" w:rsidRDefault="000A178A" w:rsidP="0096514B">
            <w:pPr>
              <w:jc w:val="center"/>
              <w:rPr>
                <w:rFonts w:ascii="GHEA Grapalat" w:hAnsi="GHEA Grapalat" w:cs="Calibri"/>
                <w:sz w:val="20"/>
                <w:szCs w:val="20"/>
                <w:lang w:val="pt-BR"/>
              </w:rPr>
            </w:pPr>
            <w:r w:rsidRPr="004404BD">
              <w:rPr>
                <w:rFonts w:ascii="GHEA Grapalat" w:hAnsi="GHEA Grapalat" w:cs="Calibri"/>
                <w:color w:val="000000"/>
                <w:sz w:val="20"/>
                <w:szCs w:val="20"/>
              </w:rPr>
              <w:t>N</w:t>
            </w:r>
          </w:p>
        </w:tc>
        <w:tc>
          <w:tcPr>
            <w:tcW w:w="1650" w:type="dxa"/>
            <w:shd w:val="clear" w:color="000000" w:fill="BFBFBF"/>
            <w:vAlign w:val="center"/>
            <w:hideMark/>
          </w:tcPr>
          <w:p w14:paraId="43F0C79E" w14:textId="77777777" w:rsidR="000A178A" w:rsidRPr="004404BD" w:rsidRDefault="000A178A" w:rsidP="0096514B">
            <w:pPr>
              <w:jc w:val="center"/>
              <w:rPr>
                <w:rFonts w:ascii="GHEA Grapalat" w:hAnsi="GHEA Grapalat" w:cs="Calibri"/>
                <w:b/>
                <w:bCs/>
                <w:sz w:val="20"/>
                <w:szCs w:val="20"/>
                <w:lang w:val="pt-BR"/>
              </w:rPr>
            </w:pPr>
            <w:r w:rsidRPr="004404BD">
              <w:rPr>
                <w:rFonts w:ascii="GHEA Grapalat" w:hAnsi="GHEA Grapalat" w:cs="Calibri"/>
                <w:b/>
                <w:bCs/>
                <w:color w:val="000000"/>
                <w:sz w:val="20"/>
                <w:szCs w:val="20"/>
              </w:rPr>
              <w:t xml:space="preserve">Название </w:t>
            </w:r>
          </w:p>
        </w:tc>
        <w:tc>
          <w:tcPr>
            <w:tcW w:w="5460" w:type="dxa"/>
            <w:shd w:val="clear" w:color="000000" w:fill="BFBFBF"/>
            <w:vAlign w:val="center"/>
          </w:tcPr>
          <w:p w14:paraId="0726C940" w14:textId="77777777" w:rsidR="000A178A" w:rsidRPr="004404BD" w:rsidRDefault="000A178A" w:rsidP="0096514B">
            <w:pPr>
              <w:jc w:val="center"/>
              <w:rPr>
                <w:rFonts w:ascii="GHEA Grapalat" w:hAnsi="GHEA Grapalat" w:cs="Calibri"/>
                <w:b/>
                <w:bCs/>
                <w:sz w:val="20"/>
                <w:szCs w:val="20"/>
                <w:lang w:val="hy-AM"/>
              </w:rPr>
            </w:pPr>
            <w:r w:rsidRPr="004404BD">
              <w:rPr>
                <w:rFonts w:ascii="GHEA Grapalat" w:hAnsi="GHEA Grapalat" w:cs="Calibri"/>
                <w:b/>
                <w:bCs/>
                <w:color w:val="000000"/>
                <w:sz w:val="20"/>
                <w:szCs w:val="20"/>
                <w:lang w:val="hy-AM"/>
              </w:rPr>
              <w:t>Технические характеристики</w:t>
            </w:r>
          </w:p>
        </w:tc>
        <w:tc>
          <w:tcPr>
            <w:tcW w:w="1080" w:type="dxa"/>
            <w:shd w:val="clear" w:color="000000" w:fill="BFBFBF"/>
            <w:vAlign w:val="center"/>
          </w:tcPr>
          <w:p w14:paraId="76034F59" w14:textId="77777777" w:rsidR="000A178A" w:rsidRPr="004404BD" w:rsidRDefault="000A178A" w:rsidP="0096514B">
            <w:pPr>
              <w:jc w:val="center"/>
              <w:rPr>
                <w:rFonts w:ascii="GHEA Grapalat" w:hAnsi="GHEA Grapalat" w:cs="Calibri"/>
                <w:b/>
                <w:bCs/>
                <w:sz w:val="20"/>
                <w:szCs w:val="20"/>
                <w:lang w:val="hy-AM"/>
              </w:rPr>
            </w:pPr>
            <w:r w:rsidRPr="004404BD">
              <w:rPr>
                <w:rFonts w:ascii="GHEA Grapalat" w:hAnsi="GHEA Grapalat" w:cs="Calibri"/>
                <w:b/>
                <w:bCs/>
                <w:color w:val="000000"/>
                <w:sz w:val="20"/>
                <w:szCs w:val="20"/>
                <w:lang w:val="hy-AM"/>
              </w:rPr>
              <w:t>единица измерения</w:t>
            </w:r>
          </w:p>
        </w:tc>
        <w:tc>
          <w:tcPr>
            <w:tcW w:w="810" w:type="dxa"/>
            <w:shd w:val="clear" w:color="000000" w:fill="BFBFBF"/>
            <w:noWrap/>
            <w:vAlign w:val="center"/>
            <w:hideMark/>
          </w:tcPr>
          <w:p w14:paraId="780804E3" w14:textId="77777777" w:rsidR="000A178A" w:rsidRPr="004404BD" w:rsidRDefault="000A178A" w:rsidP="0096514B">
            <w:pPr>
              <w:jc w:val="center"/>
              <w:rPr>
                <w:rFonts w:ascii="GHEA Grapalat" w:hAnsi="GHEA Grapalat"/>
                <w:b/>
                <w:sz w:val="20"/>
                <w:szCs w:val="20"/>
                <w:lang w:val="hy-AM"/>
              </w:rPr>
            </w:pPr>
            <w:r w:rsidRPr="004404BD">
              <w:rPr>
                <w:rFonts w:ascii="GHEA Grapalat" w:hAnsi="GHEA Grapalat"/>
                <w:b/>
                <w:sz w:val="20"/>
                <w:szCs w:val="20"/>
              </w:rPr>
              <w:t>Количество</w:t>
            </w:r>
          </w:p>
          <w:p w14:paraId="66B06688" w14:textId="77777777" w:rsidR="000A178A" w:rsidRPr="004404BD" w:rsidRDefault="000A178A" w:rsidP="0096514B">
            <w:pPr>
              <w:jc w:val="center"/>
              <w:rPr>
                <w:rFonts w:ascii="GHEA Grapalat" w:hAnsi="GHEA Grapalat" w:cs="Calibri"/>
                <w:b/>
                <w:bCs/>
                <w:sz w:val="20"/>
                <w:szCs w:val="20"/>
                <w:lang w:val="hy-AM"/>
              </w:rPr>
            </w:pPr>
          </w:p>
        </w:tc>
        <w:tc>
          <w:tcPr>
            <w:tcW w:w="1890" w:type="dxa"/>
            <w:shd w:val="clear" w:color="000000" w:fill="BFBFBF"/>
            <w:vAlign w:val="center"/>
            <w:hideMark/>
          </w:tcPr>
          <w:p w14:paraId="185A692B" w14:textId="77777777" w:rsidR="000A178A" w:rsidRPr="004404BD" w:rsidRDefault="000A178A" w:rsidP="0096514B">
            <w:pPr>
              <w:jc w:val="center"/>
              <w:rPr>
                <w:rFonts w:ascii="GHEA Grapalat" w:hAnsi="GHEA Grapalat" w:cs="Calibri"/>
                <w:b/>
                <w:bCs/>
                <w:sz w:val="20"/>
                <w:szCs w:val="20"/>
                <w:lang w:val="pt-BR"/>
              </w:rPr>
            </w:pPr>
            <w:r w:rsidRPr="004404BD">
              <w:rPr>
                <w:rFonts w:ascii="GHEA Grapalat" w:hAnsi="GHEA Grapalat" w:cs="Calibri"/>
                <w:b/>
                <w:bCs/>
                <w:color w:val="000000"/>
                <w:sz w:val="20"/>
                <w:szCs w:val="20"/>
              </w:rPr>
              <w:t xml:space="preserve">% </w:t>
            </w:r>
          </w:p>
        </w:tc>
      </w:tr>
      <w:tr w:rsidR="000A178A" w:rsidRPr="004404BD" w14:paraId="1C61F188" w14:textId="77777777" w:rsidTr="000A178A">
        <w:trPr>
          <w:gridAfter w:val="1"/>
          <w:wAfter w:w="10" w:type="dxa"/>
          <w:trHeight w:val="310"/>
          <w:jc w:val="center"/>
        </w:trPr>
        <w:tc>
          <w:tcPr>
            <w:tcW w:w="355" w:type="dxa"/>
            <w:shd w:val="clear" w:color="000000" w:fill="FFFFFF"/>
            <w:noWrap/>
            <w:vAlign w:val="center"/>
            <w:hideMark/>
          </w:tcPr>
          <w:p w14:paraId="7EF8C7C2" w14:textId="77777777" w:rsidR="000A178A" w:rsidRPr="004404BD" w:rsidRDefault="000A178A" w:rsidP="0096514B">
            <w:pPr>
              <w:jc w:val="center"/>
              <w:rPr>
                <w:rFonts w:ascii="GHEA Grapalat" w:hAnsi="GHEA Grapalat" w:cs="Calibri"/>
                <w:sz w:val="20"/>
                <w:szCs w:val="20"/>
                <w:lang w:val="pt-BR"/>
              </w:rPr>
            </w:pPr>
            <w:r w:rsidRPr="004404BD">
              <w:rPr>
                <w:rFonts w:ascii="GHEA Grapalat" w:hAnsi="GHEA Grapalat" w:cs="Calibri"/>
                <w:sz w:val="20"/>
                <w:szCs w:val="20"/>
                <w:lang w:val="pt-BR"/>
              </w:rPr>
              <w:t>1</w:t>
            </w:r>
          </w:p>
        </w:tc>
        <w:tc>
          <w:tcPr>
            <w:tcW w:w="1650" w:type="dxa"/>
            <w:shd w:val="clear" w:color="000000" w:fill="FFFFFF"/>
            <w:noWrap/>
            <w:vAlign w:val="bottom"/>
          </w:tcPr>
          <w:p w14:paraId="29145836" w14:textId="77777777" w:rsidR="000A178A" w:rsidRPr="004404BD" w:rsidRDefault="000A178A" w:rsidP="0096514B">
            <w:pPr>
              <w:jc w:val="center"/>
              <w:rPr>
                <w:rFonts w:ascii="GHEA Grapalat" w:hAnsi="GHEA Grapalat"/>
                <w:sz w:val="20"/>
                <w:szCs w:val="20"/>
                <w:lang w:val="es-ES"/>
              </w:rPr>
            </w:pPr>
            <w:r w:rsidRPr="004404BD">
              <w:rPr>
                <w:rFonts w:ascii="GHEA Grapalat" w:hAnsi="GHEA Grapalat"/>
                <w:sz w:val="20"/>
                <w:szCs w:val="20"/>
                <w:lang w:val="es-ES"/>
              </w:rPr>
              <w:t>Горизонтальная разметка 10 см</w:t>
            </w:r>
          </w:p>
        </w:tc>
        <w:tc>
          <w:tcPr>
            <w:tcW w:w="5460" w:type="dxa"/>
            <w:shd w:val="clear" w:color="000000" w:fill="FFFFFF"/>
            <w:vAlign w:val="center"/>
          </w:tcPr>
          <w:p w14:paraId="0C88D77A" w14:textId="77777777" w:rsidR="000A178A" w:rsidRPr="004404BD" w:rsidRDefault="000A178A" w:rsidP="0096514B">
            <w:pPr>
              <w:jc w:val="both"/>
              <w:rPr>
                <w:rFonts w:ascii="GHEA Grapalat" w:hAnsi="GHEA Grapalat"/>
                <w:sz w:val="20"/>
                <w:szCs w:val="20"/>
                <w:lang w:val="es-ES"/>
              </w:rPr>
            </w:pPr>
            <w:r w:rsidRPr="004404BD">
              <w:rPr>
                <w:rFonts w:ascii="GHEA Grapalat" w:hAnsi="GHEA Grapalat"/>
                <w:sz w:val="20"/>
                <w:szCs w:val="20"/>
                <w:lang w:val="es-ES"/>
              </w:rPr>
              <w:t>Оказание услуги по проведению дорожной разметки, которая должна осуществляться с помощью механизма разметки Горизонтальная разметка 10 см</w:t>
            </w:r>
            <w:r w:rsidRPr="004404BD">
              <w:rPr>
                <w:rFonts w:ascii="GHEA Grapalat" w:hAnsi="GHEA Grapalat"/>
                <w:sz w:val="20"/>
                <w:szCs w:val="20"/>
              </w:rPr>
              <w:t xml:space="preserve"> </w:t>
            </w:r>
            <w:r w:rsidRPr="004404BD">
              <w:rPr>
                <w:rFonts w:ascii="GHEA Grapalat" w:hAnsi="GHEA Grapalat"/>
                <w:sz w:val="20"/>
                <w:szCs w:val="20"/>
                <w:lang w:val="es-ES"/>
              </w:rPr>
              <w:t xml:space="preserve">(используемые цвета: белый, желтый, черный, красный, оранжевый), Максимальное количество разметки, предусмотренное заданием, в течение 24 часов может составлять до 15 000 пм. </w:t>
            </w:r>
          </w:p>
        </w:tc>
        <w:tc>
          <w:tcPr>
            <w:tcW w:w="1080" w:type="dxa"/>
            <w:shd w:val="clear" w:color="000000" w:fill="FFFFFF"/>
            <w:vAlign w:val="center"/>
          </w:tcPr>
          <w:p w14:paraId="78BF1E36" w14:textId="77777777" w:rsidR="000A178A" w:rsidRPr="004404BD" w:rsidRDefault="000A178A" w:rsidP="0096514B">
            <w:pPr>
              <w:jc w:val="center"/>
              <w:rPr>
                <w:rFonts w:ascii="GHEA Grapalat" w:hAnsi="GHEA Grapalat" w:cs="Calibri"/>
                <w:sz w:val="20"/>
                <w:szCs w:val="20"/>
                <w:lang w:val="hy-AM"/>
              </w:rPr>
            </w:pPr>
            <w:r w:rsidRPr="004404BD">
              <w:rPr>
                <w:rFonts w:ascii="GHEA Grapalat" w:hAnsi="GHEA Grapalat" w:cs="Calibri"/>
                <w:sz w:val="20"/>
                <w:szCs w:val="20"/>
                <w:lang w:val="es-ES"/>
              </w:rPr>
              <w:t>пм</w:t>
            </w:r>
          </w:p>
        </w:tc>
        <w:tc>
          <w:tcPr>
            <w:tcW w:w="810" w:type="dxa"/>
            <w:shd w:val="clear" w:color="000000" w:fill="FFFFFF"/>
            <w:noWrap/>
            <w:vAlign w:val="center"/>
          </w:tcPr>
          <w:p w14:paraId="56F6F4FA" w14:textId="77777777" w:rsidR="000A178A" w:rsidRPr="004404BD" w:rsidRDefault="000A178A" w:rsidP="0096514B">
            <w:pPr>
              <w:jc w:val="center"/>
              <w:rPr>
                <w:rFonts w:ascii="GHEA Grapalat" w:hAnsi="GHEA Grapalat" w:cs="Calibri"/>
                <w:sz w:val="20"/>
                <w:szCs w:val="20"/>
              </w:rPr>
            </w:pPr>
            <w:r w:rsidRPr="004404BD">
              <w:rPr>
                <w:rFonts w:ascii="GHEA Grapalat" w:hAnsi="GHEA Grapalat" w:cs="Calibri"/>
                <w:sz w:val="20"/>
                <w:szCs w:val="20"/>
              </w:rPr>
              <w:t>1</w:t>
            </w:r>
          </w:p>
        </w:tc>
        <w:tc>
          <w:tcPr>
            <w:tcW w:w="1890" w:type="dxa"/>
            <w:tcBorders>
              <w:top w:val="single" w:sz="8" w:space="0" w:color="auto"/>
              <w:left w:val="nil"/>
              <w:bottom w:val="single" w:sz="8" w:space="0" w:color="auto"/>
              <w:right w:val="single" w:sz="8" w:space="0" w:color="auto"/>
            </w:tcBorders>
            <w:shd w:val="clear" w:color="000000" w:fill="FFFFFF"/>
            <w:noWrap/>
            <w:vAlign w:val="center"/>
          </w:tcPr>
          <w:p w14:paraId="5B21024C" w14:textId="77777777" w:rsidR="000A178A" w:rsidRPr="004404BD" w:rsidRDefault="000A178A" w:rsidP="0096514B">
            <w:pPr>
              <w:jc w:val="center"/>
              <w:rPr>
                <w:rFonts w:ascii="GHEA Grapalat" w:hAnsi="GHEA Grapalat" w:cs="Calibri"/>
                <w:sz w:val="20"/>
                <w:szCs w:val="20"/>
              </w:rPr>
            </w:pPr>
            <w:r w:rsidRPr="004404BD">
              <w:rPr>
                <w:rFonts w:ascii="GHEA Grapalat" w:hAnsi="GHEA Grapalat" w:cs="Calibri"/>
                <w:sz w:val="20"/>
                <w:szCs w:val="20"/>
              </w:rPr>
              <w:t>28.621</w:t>
            </w:r>
          </w:p>
        </w:tc>
      </w:tr>
      <w:tr w:rsidR="000A178A" w:rsidRPr="004404BD" w14:paraId="708D0788" w14:textId="77777777" w:rsidTr="000A178A">
        <w:trPr>
          <w:gridAfter w:val="1"/>
          <w:wAfter w:w="10" w:type="dxa"/>
          <w:trHeight w:val="310"/>
          <w:jc w:val="center"/>
        </w:trPr>
        <w:tc>
          <w:tcPr>
            <w:tcW w:w="355" w:type="dxa"/>
            <w:shd w:val="clear" w:color="000000" w:fill="FFFFFF"/>
            <w:noWrap/>
            <w:vAlign w:val="center"/>
            <w:hideMark/>
          </w:tcPr>
          <w:p w14:paraId="747BB2AA" w14:textId="77777777" w:rsidR="000A178A" w:rsidRPr="004404BD" w:rsidRDefault="000A178A" w:rsidP="0096514B">
            <w:pPr>
              <w:jc w:val="center"/>
              <w:rPr>
                <w:rFonts w:ascii="GHEA Grapalat" w:hAnsi="GHEA Grapalat" w:cs="Calibri"/>
                <w:sz w:val="20"/>
                <w:szCs w:val="20"/>
              </w:rPr>
            </w:pPr>
            <w:r w:rsidRPr="004404BD">
              <w:rPr>
                <w:rFonts w:ascii="GHEA Grapalat" w:hAnsi="GHEA Grapalat" w:cs="Calibri"/>
                <w:sz w:val="20"/>
                <w:szCs w:val="20"/>
              </w:rPr>
              <w:t>2</w:t>
            </w:r>
          </w:p>
        </w:tc>
        <w:tc>
          <w:tcPr>
            <w:tcW w:w="1650" w:type="dxa"/>
            <w:shd w:val="clear" w:color="000000" w:fill="FFFFFF"/>
            <w:noWrap/>
            <w:vAlign w:val="bottom"/>
          </w:tcPr>
          <w:p w14:paraId="48820FCE" w14:textId="77777777" w:rsidR="000A178A" w:rsidRPr="004404BD" w:rsidRDefault="000A178A" w:rsidP="0096514B">
            <w:pPr>
              <w:jc w:val="center"/>
              <w:rPr>
                <w:rFonts w:ascii="GHEA Grapalat" w:hAnsi="GHEA Grapalat"/>
                <w:sz w:val="20"/>
                <w:szCs w:val="20"/>
                <w:lang w:val="es-ES"/>
              </w:rPr>
            </w:pPr>
            <w:r w:rsidRPr="004404BD">
              <w:rPr>
                <w:rFonts w:ascii="GHEA Grapalat" w:hAnsi="GHEA Grapalat"/>
                <w:sz w:val="20"/>
                <w:szCs w:val="20"/>
                <w:lang w:val="es-ES"/>
              </w:rPr>
              <w:t>Горизонтальная разметка 15 см</w:t>
            </w:r>
          </w:p>
          <w:p w14:paraId="40A528FA" w14:textId="77777777" w:rsidR="000A178A" w:rsidRPr="004404BD" w:rsidRDefault="000A178A" w:rsidP="0096514B">
            <w:pPr>
              <w:jc w:val="center"/>
              <w:rPr>
                <w:rFonts w:ascii="GHEA Grapalat" w:hAnsi="GHEA Grapalat" w:cs="Calibri"/>
                <w:sz w:val="20"/>
                <w:szCs w:val="20"/>
              </w:rPr>
            </w:pPr>
          </w:p>
        </w:tc>
        <w:tc>
          <w:tcPr>
            <w:tcW w:w="5460" w:type="dxa"/>
            <w:shd w:val="clear" w:color="000000" w:fill="FFFFFF"/>
            <w:vAlign w:val="center"/>
          </w:tcPr>
          <w:p w14:paraId="1B21E22E" w14:textId="77777777" w:rsidR="000A178A" w:rsidRPr="004404BD" w:rsidRDefault="000A178A" w:rsidP="0096514B">
            <w:pPr>
              <w:jc w:val="both"/>
              <w:rPr>
                <w:rFonts w:ascii="GHEA Grapalat" w:hAnsi="GHEA Grapalat" w:cs="Calibri"/>
                <w:sz w:val="20"/>
                <w:szCs w:val="20"/>
                <w:lang w:val="hy-AM"/>
              </w:rPr>
            </w:pPr>
            <w:r w:rsidRPr="004404BD">
              <w:rPr>
                <w:rFonts w:ascii="GHEA Grapalat" w:hAnsi="GHEA Grapalat"/>
                <w:sz w:val="20"/>
                <w:szCs w:val="20"/>
                <w:lang w:val="es-ES"/>
              </w:rPr>
              <w:t>Оказание услуги по проведению дорожной разметки, которая должна осуществляться с помощью механизма разметки Горизонтальная разметка 15 см</w:t>
            </w:r>
            <w:r w:rsidRPr="004404BD">
              <w:rPr>
                <w:rFonts w:ascii="GHEA Grapalat" w:hAnsi="GHEA Grapalat"/>
                <w:sz w:val="20"/>
                <w:szCs w:val="20"/>
              </w:rPr>
              <w:t xml:space="preserve"> </w:t>
            </w:r>
            <w:r w:rsidRPr="004404BD">
              <w:rPr>
                <w:rFonts w:ascii="GHEA Grapalat" w:hAnsi="GHEA Grapalat"/>
                <w:sz w:val="20"/>
                <w:szCs w:val="20"/>
                <w:lang w:val="es-ES"/>
              </w:rPr>
              <w:t>(используемые цвета: белый, желтый, черный, красный, оранжевый), Максимальное количество разметки, предусмотренное заданием, в течение 24 часов может составлять до 15 000 пм.</w:t>
            </w:r>
          </w:p>
        </w:tc>
        <w:tc>
          <w:tcPr>
            <w:tcW w:w="1080" w:type="dxa"/>
            <w:shd w:val="clear" w:color="000000" w:fill="FFFFFF"/>
            <w:vAlign w:val="center"/>
          </w:tcPr>
          <w:p w14:paraId="7DEEACA3" w14:textId="77777777" w:rsidR="000A178A" w:rsidRPr="004404BD" w:rsidRDefault="000A178A" w:rsidP="0096514B">
            <w:pPr>
              <w:jc w:val="center"/>
              <w:rPr>
                <w:rFonts w:ascii="GHEA Grapalat" w:hAnsi="GHEA Grapalat" w:cs="Calibri"/>
                <w:sz w:val="20"/>
                <w:szCs w:val="20"/>
                <w:lang w:val="hy-AM"/>
              </w:rPr>
            </w:pPr>
            <w:r w:rsidRPr="004404BD">
              <w:rPr>
                <w:rFonts w:ascii="GHEA Grapalat" w:hAnsi="GHEA Grapalat"/>
                <w:sz w:val="20"/>
                <w:szCs w:val="20"/>
                <w:lang w:val="es-ES"/>
              </w:rPr>
              <w:t>пм</w:t>
            </w:r>
          </w:p>
        </w:tc>
        <w:tc>
          <w:tcPr>
            <w:tcW w:w="810" w:type="dxa"/>
            <w:shd w:val="clear" w:color="000000" w:fill="FFFFFF"/>
            <w:noWrap/>
            <w:vAlign w:val="center"/>
          </w:tcPr>
          <w:p w14:paraId="4861F6AE" w14:textId="77777777" w:rsidR="000A178A" w:rsidRPr="004404BD" w:rsidRDefault="000A178A" w:rsidP="0096514B">
            <w:pPr>
              <w:jc w:val="center"/>
              <w:rPr>
                <w:rFonts w:ascii="GHEA Grapalat" w:hAnsi="GHEA Grapalat" w:cs="Calibri"/>
                <w:sz w:val="20"/>
                <w:szCs w:val="20"/>
                <w:lang w:val="hy-AM"/>
              </w:rPr>
            </w:pPr>
            <w:r w:rsidRPr="004404BD">
              <w:rPr>
                <w:rFonts w:ascii="GHEA Grapalat" w:hAnsi="GHEA Grapalat" w:cs="Calibri"/>
                <w:sz w:val="20"/>
                <w:szCs w:val="20"/>
              </w:rPr>
              <w:t>1</w:t>
            </w:r>
          </w:p>
        </w:tc>
        <w:tc>
          <w:tcPr>
            <w:tcW w:w="1890" w:type="dxa"/>
            <w:tcBorders>
              <w:top w:val="nil"/>
              <w:left w:val="nil"/>
              <w:bottom w:val="single" w:sz="8" w:space="0" w:color="auto"/>
              <w:right w:val="single" w:sz="8" w:space="0" w:color="auto"/>
            </w:tcBorders>
            <w:shd w:val="clear" w:color="000000" w:fill="FFFFFF"/>
            <w:noWrap/>
            <w:vAlign w:val="center"/>
          </w:tcPr>
          <w:p w14:paraId="714148A6" w14:textId="77777777" w:rsidR="000A178A" w:rsidRPr="004404BD" w:rsidRDefault="000A178A" w:rsidP="0096514B">
            <w:pPr>
              <w:jc w:val="center"/>
              <w:rPr>
                <w:rFonts w:ascii="GHEA Grapalat" w:hAnsi="GHEA Grapalat" w:cs="Calibri"/>
                <w:sz w:val="20"/>
                <w:szCs w:val="20"/>
              </w:rPr>
            </w:pPr>
            <w:r w:rsidRPr="004404BD">
              <w:rPr>
                <w:rFonts w:ascii="GHEA Grapalat" w:hAnsi="GHEA Grapalat" w:cs="Calibri"/>
                <w:sz w:val="20"/>
                <w:szCs w:val="20"/>
              </w:rPr>
              <w:t>36.207</w:t>
            </w:r>
          </w:p>
        </w:tc>
      </w:tr>
      <w:tr w:rsidR="000A178A" w:rsidRPr="004404BD" w14:paraId="2386D0A8" w14:textId="77777777" w:rsidTr="000A178A">
        <w:trPr>
          <w:gridAfter w:val="1"/>
          <w:wAfter w:w="10" w:type="dxa"/>
          <w:trHeight w:val="310"/>
          <w:jc w:val="center"/>
        </w:trPr>
        <w:tc>
          <w:tcPr>
            <w:tcW w:w="355" w:type="dxa"/>
            <w:shd w:val="clear" w:color="000000" w:fill="FFFFFF"/>
            <w:noWrap/>
            <w:vAlign w:val="center"/>
            <w:hideMark/>
          </w:tcPr>
          <w:p w14:paraId="6D66D6BA" w14:textId="77777777" w:rsidR="000A178A" w:rsidRPr="004404BD" w:rsidRDefault="000A178A" w:rsidP="0096514B">
            <w:pPr>
              <w:jc w:val="center"/>
              <w:rPr>
                <w:rFonts w:ascii="GHEA Grapalat" w:hAnsi="GHEA Grapalat" w:cs="Calibri"/>
                <w:sz w:val="20"/>
                <w:szCs w:val="20"/>
              </w:rPr>
            </w:pPr>
            <w:r w:rsidRPr="004404BD">
              <w:rPr>
                <w:rFonts w:ascii="GHEA Grapalat" w:hAnsi="GHEA Grapalat" w:cs="Calibri"/>
                <w:sz w:val="20"/>
                <w:szCs w:val="20"/>
              </w:rPr>
              <w:t>3</w:t>
            </w:r>
          </w:p>
        </w:tc>
        <w:tc>
          <w:tcPr>
            <w:tcW w:w="1650" w:type="dxa"/>
            <w:shd w:val="clear" w:color="000000" w:fill="FFFFFF"/>
            <w:noWrap/>
            <w:vAlign w:val="bottom"/>
          </w:tcPr>
          <w:p w14:paraId="1D48942F" w14:textId="77777777" w:rsidR="000A178A" w:rsidRPr="004404BD" w:rsidRDefault="000A178A" w:rsidP="0096514B">
            <w:pPr>
              <w:jc w:val="center"/>
              <w:rPr>
                <w:rFonts w:ascii="GHEA Grapalat" w:hAnsi="GHEA Grapalat" w:cs="Calibri"/>
                <w:sz w:val="20"/>
                <w:szCs w:val="20"/>
              </w:rPr>
            </w:pPr>
            <w:r w:rsidRPr="004404BD">
              <w:rPr>
                <w:rFonts w:ascii="GHEA Grapalat" w:hAnsi="GHEA Grapalat"/>
                <w:sz w:val="20"/>
                <w:szCs w:val="20"/>
              </w:rPr>
              <w:t>Горизонтальная разметка вручную 10 см</w:t>
            </w:r>
          </w:p>
        </w:tc>
        <w:tc>
          <w:tcPr>
            <w:tcW w:w="5460" w:type="dxa"/>
            <w:shd w:val="clear" w:color="000000" w:fill="FFFFFF"/>
            <w:vAlign w:val="center"/>
          </w:tcPr>
          <w:p w14:paraId="0469973C" w14:textId="77777777" w:rsidR="000A178A" w:rsidRPr="004404BD" w:rsidRDefault="000A178A" w:rsidP="0096514B">
            <w:pPr>
              <w:jc w:val="both"/>
              <w:rPr>
                <w:rFonts w:ascii="GHEA Grapalat" w:hAnsi="GHEA Grapalat" w:cs="Calibri"/>
                <w:sz w:val="20"/>
                <w:szCs w:val="20"/>
                <w:lang w:val="es-ES"/>
              </w:rPr>
            </w:pPr>
            <w:r w:rsidRPr="004404BD">
              <w:rPr>
                <w:rFonts w:ascii="GHEA Grapalat" w:hAnsi="GHEA Grapalat"/>
                <w:sz w:val="20"/>
                <w:szCs w:val="20"/>
                <w:lang w:val="es-ES"/>
              </w:rPr>
              <w:t>Оказание услуги по проведению дорожной разметки, которая должна осуществляться посредством кисточки или валика</w:t>
            </w:r>
            <w:r w:rsidRPr="004404BD">
              <w:rPr>
                <w:rFonts w:ascii="GHEA Grapalat" w:hAnsi="GHEA Grapalat"/>
                <w:sz w:val="20"/>
                <w:szCs w:val="20"/>
                <w:lang w:val="hy-AM"/>
              </w:rPr>
              <w:t xml:space="preserve">, </w:t>
            </w:r>
            <w:r w:rsidRPr="004404BD">
              <w:rPr>
                <w:rFonts w:ascii="GHEA Grapalat" w:hAnsi="GHEA Grapalat"/>
                <w:sz w:val="20"/>
                <w:szCs w:val="20"/>
                <w:lang w:val="es-ES"/>
              </w:rPr>
              <w:t xml:space="preserve">Максимальное количество разметки, предусмотренное заданием, в течение 24 часов может составлять до 10 000 пм. </w:t>
            </w:r>
          </w:p>
        </w:tc>
        <w:tc>
          <w:tcPr>
            <w:tcW w:w="1080" w:type="dxa"/>
            <w:shd w:val="clear" w:color="000000" w:fill="FFFFFF"/>
            <w:vAlign w:val="center"/>
          </w:tcPr>
          <w:p w14:paraId="61DB8933" w14:textId="77777777" w:rsidR="000A178A" w:rsidRPr="004404BD" w:rsidRDefault="000A178A" w:rsidP="0096514B">
            <w:pPr>
              <w:jc w:val="center"/>
              <w:rPr>
                <w:rFonts w:ascii="GHEA Grapalat" w:hAnsi="GHEA Grapalat" w:cs="Calibri"/>
                <w:sz w:val="20"/>
                <w:szCs w:val="20"/>
                <w:lang w:val="hy-AM"/>
              </w:rPr>
            </w:pPr>
            <w:r w:rsidRPr="004404BD">
              <w:rPr>
                <w:rFonts w:ascii="GHEA Grapalat" w:hAnsi="GHEA Grapalat"/>
                <w:sz w:val="20"/>
                <w:szCs w:val="20"/>
                <w:lang w:val="es-ES"/>
              </w:rPr>
              <w:t>пм</w:t>
            </w:r>
          </w:p>
        </w:tc>
        <w:tc>
          <w:tcPr>
            <w:tcW w:w="810" w:type="dxa"/>
            <w:shd w:val="clear" w:color="000000" w:fill="FFFFFF"/>
            <w:noWrap/>
            <w:vAlign w:val="center"/>
          </w:tcPr>
          <w:p w14:paraId="3E2B5068" w14:textId="77777777" w:rsidR="000A178A" w:rsidRPr="004404BD" w:rsidRDefault="000A178A" w:rsidP="0096514B">
            <w:pPr>
              <w:jc w:val="center"/>
              <w:rPr>
                <w:rFonts w:ascii="GHEA Grapalat" w:hAnsi="GHEA Grapalat" w:cs="Calibri"/>
                <w:sz w:val="20"/>
                <w:szCs w:val="20"/>
                <w:lang w:val="hy-AM"/>
              </w:rPr>
            </w:pPr>
            <w:r w:rsidRPr="004404BD">
              <w:rPr>
                <w:rFonts w:ascii="GHEA Grapalat" w:hAnsi="GHEA Grapalat" w:cs="Calibri"/>
                <w:sz w:val="20"/>
                <w:szCs w:val="20"/>
              </w:rPr>
              <w:t>1</w:t>
            </w:r>
          </w:p>
        </w:tc>
        <w:tc>
          <w:tcPr>
            <w:tcW w:w="1890" w:type="dxa"/>
            <w:tcBorders>
              <w:top w:val="nil"/>
              <w:left w:val="nil"/>
              <w:bottom w:val="single" w:sz="8" w:space="0" w:color="auto"/>
              <w:right w:val="single" w:sz="8" w:space="0" w:color="auto"/>
            </w:tcBorders>
            <w:shd w:val="clear" w:color="000000" w:fill="FFFFFF"/>
            <w:noWrap/>
            <w:vAlign w:val="center"/>
          </w:tcPr>
          <w:p w14:paraId="1EB86852" w14:textId="77777777" w:rsidR="000A178A" w:rsidRPr="004404BD" w:rsidRDefault="000A178A" w:rsidP="0096514B">
            <w:pPr>
              <w:jc w:val="center"/>
              <w:rPr>
                <w:rFonts w:ascii="GHEA Grapalat" w:hAnsi="GHEA Grapalat" w:cs="Calibri"/>
                <w:sz w:val="20"/>
                <w:szCs w:val="20"/>
              </w:rPr>
            </w:pPr>
            <w:r w:rsidRPr="004404BD">
              <w:rPr>
                <w:rFonts w:ascii="GHEA Grapalat" w:hAnsi="GHEA Grapalat" w:cs="Calibri"/>
                <w:sz w:val="20"/>
                <w:szCs w:val="20"/>
              </w:rPr>
              <w:t>35.172</w:t>
            </w:r>
          </w:p>
        </w:tc>
      </w:tr>
      <w:tr w:rsidR="000A178A" w:rsidRPr="004404BD" w14:paraId="64E9A383" w14:textId="77777777" w:rsidTr="000A178A">
        <w:trPr>
          <w:gridAfter w:val="1"/>
          <w:wAfter w:w="10" w:type="dxa"/>
          <w:trHeight w:val="327"/>
          <w:jc w:val="center"/>
        </w:trPr>
        <w:tc>
          <w:tcPr>
            <w:tcW w:w="355" w:type="dxa"/>
            <w:shd w:val="clear" w:color="000000" w:fill="BFBFBF"/>
            <w:noWrap/>
            <w:vAlign w:val="center"/>
            <w:hideMark/>
          </w:tcPr>
          <w:p w14:paraId="05FF7FB9" w14:textId="77777777" w:rsidR="000A178A" w:rsidRPr="004404BD" w:rsidRDefault="000A178A" w:rsidP="0096514B">
            <w:pPr>
              <w:jc w:val="center"/>
              <w:rPr>
                <w:rFonts w:ascii="GHEA Grapalat" w:hAnsi="GHEA Grapalat" w:cs="Calibri"/>
                <w:sz w:val="20"/>
                <w:szCs w:val="20"/>
                <w:lang w:val="hy-AM"/>
              </w:rPr>
            </w:pPr>
            <w:r w:rsidRPr="004404BD">
              <w:rPr>
                <w:rFonts w:ascii="Calibri" w:hAnsi="Calibri" w:cs="Calibri"/>
                <w:sz w:val="20"/>
                <w:szCs w:val="20"/>
                <w:lang w:val="hy-AM"/>
              </w:rPr>
              <w:t> </w:t>
            </w:r>
          </w:p>
        </w:tc>
        <w:tc>
          <w:tcPr>
            <w:tcW w:w="7110" w:type="dxa"/>
            <w:gridSpan w:val="2"/>
            <w:shd w:val="clear" w:color="000000" w:fill="BFBFBF"/>
            <w:noWrap/>
            <w:vAlign w:val="center"/>
            <w:hideMark/>
          </w:tcPr>
          <w:p w14:paraId="35D382A5" w14:textId="77777777" w:rsidR="000A178A" w:rsidRPr="004404BD" w:rsidRDefault="000A178A" w:rsidP="0096514B">
            <w:pPr>
              <w:rPr>
                <w:rFonts w:ascii="GHEA Grapalat" w:hAnsi="GHEA Grapalat" w:cs="Calibri"/>
                <w:sz w:val="20"/>
                <w:szCs w:val="20"/>
              </w:rPr>
            </w:pPr>
            <w:r w:rsidRPr="004404BD">
              <w:rPr>
                <w:rFonts w:ascii="GHEA Grapalat" w:hAnsi="GHEA Grapalat" w:cs="Calibri"/>
                <w:b/>
                <w:bCs/>
                <w:sz w:val="20"/>
                <w:szCs w:val="20"/>
              </w:rPr>
              <w:t>Итого: сумма цен за единицу</w:t>
            </w:r>
          </w:p>
        </w:tc>
        <w:tc>
          <w:tcPr>
            <w:tcW w:w="1080" w:type="dxa"/>
            <w:vAlign w:val="center"/>
          </w:tcPr>
          <w:p w14:paraId="0E47D4C1" w14:textId="77777777" w:rsidR="000A178A" w:rsidRPr="004404BD" w:rsidRDefault="000A178A" w:rsidP="0096514B">
            <w:pPr>
              <w:rPr>
                <w:rFonts w:ascii="GHEA Grapalat" w:hAnsi="GHEA Grapalat" w:cs="Calibri"/>
                <w:sz w:val="20"/>
                <w:szCs w:val="20"/>
              </w:rPr>
            </w:pPr>
          </w:p>
        </w:tc>
        <w:tc>
          <w:tcPr>
            <w:tcW w:w="810" w:type="dxa"/>
            <w:noWrap/>
            <w:vAlign w:val="center"/>
            <w:hideMark/>
          </w:tcPr>
          <w:p w14:paraId="74B9974C" w14:textId="77777777" w:rsidR="000A178A" w:rsidRPr="004404BD" w:rsidRDefault="000A178A" w:rsidP="0096514B">
            <w:pPr>
              <w:rPr>
                <w:rFonts w:ascii="GHEA Grapalat" w:hAnsi="GHEA Grapalat" w:cs="Calibri"/>
                <w:sz w:val="20"/>
                <w:szCs w:val="20"/>
              </w:rPr>
            </w:pPr>
            <w:r w:rsidRPr="004404BD">
              <w:rPr>
                <w:rFonts w:ascii="Calibri" w:hAnsi="Calibri" w:cs="Calibri"/>
                <w:sz w:val="20"/>
                <w:szCs w:val="20"/>
              </w:rPr>
              <w:t> </w:t>
            </w:r>
          </w:p>
        </w:tc>
        <w:tc>
          <w:tcPr>
            <w:tcW w:w="1890" w:type="dxa"/>
            <w:noWrap/>
            <w:vAlign w:val="center"/>
          </w:tcPr>
          <w:p w14:paraId="0EEE3EBD" w14:textId="77777777" w:rsidR="000A178A" w:rsidRPr="004404BD" w:rsidRDefault="000A178A" w:rsidP="0096514B">
            <w:pPr>
              <w:jc w:val="center"/>
              <w:rPr>
                <w:rFonts w:ascii="GHEA Grapalat" w:hAnsi="GHEA Grapalat" w:cs="Calibri"/>
                <w:b/>
                <w:bCs/>
                <w:sz w:val="20"/>
                <w:szCs w:val="20"/>
              </w:rPr>
            </w:pPr>
            <w:r w:rsidRPr="004404BD">
              <w:rPr>
                <w:rFonts w:ascii="GHEA Grapalat" w:hAnsi="GHEA Grapalat" w:cs="Calibri"/>
                <w:b/>
                <w:bCs/>
                <w:sz w:val="20"/>
                <w:szCs w:val="20"/>
              </w:rPr>
              <w:t>100 % (</w:t>
            </w:r>
            <w:r w:rsidRPr="004404BD">
              <w:rPr>
                <w:rFonts w:ascii="GHEA Grapalat" w:hAnsi="GHEA Grapalat" w:cs="Calibri"/>
                <w:b/>
                <w:bCs/>
                <w:sz w:val="20"/>
                <w:szCs w:val="20"/>
                <w:lang w:val="hy-AM"/>
              </w:rPr>
              <w:t xml:space="preserve">408 </w:t>
            </w:r>
            <w:r w:rsidRPr="004404BD">
              <w:rPr>
                <w:rFonts w:ascii="GHEA Grapalat" w:hAnsi="GHEA Grapalat" w:cs="Calibri"/>
                <w:b/>
                <w:bCs/>
                <w:sz w:val="20"/>
                <w:szCs w:val="20"/>
              </w:rPr>
              <w:t>драм)</w:t>
            </w:r>
          </w:p>
        </w:tc>
      </w:tr>
    </w:tbl>
    <w:p w14:paraId="7232C409" w14:textId="77777777" w:rsidR="000A178A" w:rsidRPr="004404BD" w:rsidRDefault="000A178A" w:rsidP="000A178A">
      <w:pPr>
        <w:pStyle w:val="ListParagraph"/>
        <w:tabs>
          <w:tab w:val="left" w:pos="9708"/>
          <w:tab w:val="center" w:pos="11160"/>
        </w:tabs>
        <w:ind w:left="1080"/>
        <w:rPr>
          <w:rFonts w:ascii="GHEA Grapalat" w:hAnsi="GHEA Grapalat"/>
          <w:bCs/>
          <w:sz w:val="18"/>
          <w:szCs w:val="18"/>
        </w:rPr>
      </w:pPr>
      <w:r w:rsidRPr="004404BD">
        <w:rPr>
          <w:rFonts w:ascii="GHEA Grapalat" w:hAnsi="GHEA Grapalat"/>
          <w:bCs/>
          <w:sz w:val="18"/>
          <w:szCs w:val="18"/>
          <w:lang w:val="hy-AM"/>
        </w:rPr>
        <w:t>*</w:t>
      </w:r>
      <w:r w:rsidRPr="004404BD">
        <w:rPr>
          <w:rFonts w:ascii="GHEA Grapalat" w:hAnsi="GHEA Grapalat"/>
          <w:bCs/>
          <w:sz w:val="18"/>
          <w:szCs w:val="18"/>
        </w:rPr>
        <w:t xml:space="preserve">цена </w:t>
      </w:r>
      <w:r w:rsidRPr="004404BD">
        <w:rPr>
          <w:rFonts w:ascii="GHEA Grapalat" w:hAnsi="GHEA Grapalat" w:cs="Arial"/>
          <w:sz w:val="20"/>
          <w:szCs w:val="20"/>
          <w:lang w:val="hy-AM"/>
        </w:rPr>
        <w:t>Услуги разметки</w:t>
      </w:r>
      <w:r w:rsidRPr="004404BD">
        <w:rPr>
          <w:rFonts w:ascii="GHEA Grapalat" w:hAnsi="GHEA Grapalat"/>
          <w:bCs/>
          <w:sz w:val="18"/>
          <w:szCs w:val="18"/>
        </w:rPr>
        <w:t xml:space="preserve"> будет рассчитываться по соответствующему весу по отношению к сумме максимальных цен за единицу:</w:t>
      </w:r>
    </w:p>
    <w:p w14:paraId="2097793E" w14:textId="77777777" w:rsidR="000A178A" w:rsidRPr="004404BD" w:rsidRDefault="000A178A" w:rsidP="000A178A">
      <w:pPr>
        <w:tabs>
          <w:tab w:val="left" w:pos="9708"/>
          <w:tab w:val="center" w:pos="11160"/>
        </w:tabs>
        <w:jc w:val="both"/>
        <w:rPr>
          <w:rFonts w:ascii="GHEA Grapalat" w:hAnsi="GHEA Grapalat"/>
          <w:bCs/>
          <w:sz w:val="20"/>
          <w:szCs w:val="20"/>
        </w:rPr>
      </w:pPr>
    </w:p>
    <w:p w14:paraId="499B6182" w14:textId="0A0A0C8D" w:rsidR="000A178A" w:rsidRPr="004404BD" w:rsidRDefault="000A178A" w:rsidP="000A178A">
      <w:pPr>
        <w:spacing w:after="160" w:line="259" w:lineRule="auto"/>
        <w:ind w:left="13452" w:firstLine="708"/>
        <w:rPr>
          <w:rFonts w:ascii="GHEA Grapalat" w:eastAsia="GHEA Grapalat" w:hAnsi="GHEA Grapalat" w:cs="GHEA Grapalat"/>
          <w:b/>
          <w:sz w:val="20"/>
          <w:szCs w:val="20"/>
        </w:rPr>
      </w:pPr>
      <w:r w:rsidRPr="004404BD">
        <w:rPr>
          <w:rFonts w:ascii="GHEA Grapalat" w:eastAsia="GHEA Grapalat" w:hAnsi="GHEA Grapalat" w:cs="GHEA Grapalat"/>
          <w:b/>
          <w:sz w:val="20"/>
          <w:szCs w:val="20"/>
        </w:rPr>
        <w:t xml:space="preserve">  2</w:t>
      </w:r>
    </w:p>
    <w:tbl>
      <w:tblPr>
        <w:tblW w:w="11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5"/>
        <w:gridCol w:w="905"/>
        <w:gridCol w:w="5845"/>
        <w:gridCol w:w="1440"/>
        <w:gridCol w:w="1260"/>
        <w:gridCol w:w="1350"/>
        <w:gridCol w:w="10"/>
      </w:tblGrid>
      <w:tr w:rsidR="000A178A" w:rsidRPr="00844601" w14:paraId="218CF8EC" w14:textId="77777777" w:rsidTr="000A178A">
        <w:trPr>
          <w:trHeight w:val="408"/>
          <w:jc w:val="center"/>
        </w:trPr>
        <w:tc>
          <w:tcPr>
            <w:tcW w:w="11165" w:type="dxa"/>
            <w:gridSpan w:val="7"/>
            <w:shd w:val="clear" w:color="000000" w:fill="BFBFBF"/>
            <w:vAlign w:val="center"/>
          </w:tcPr>
          <w:p w14:paraId="68F8882C" w14:textId="77777777" w:rsidR="000A178A" w:rsidRPr="004404BD" w:rsidRDefault="000A178A" w:rsidP="0096514B">
            <w:pPr>
              <w:jc w:val="center"/>
              <w:rPr>
                <w:rFonts w:ascii="GHEA Grapalat" w:hAnsi="GHEA Grapalat" w:cs="Calibri"/>
                <w:b/>
                <w:bCs/>
                <w:sz w:val="20"/>
                <w:szCs w:val="20"/>
                <w:lang w:val="hy-AM"/>
              </w:rPr>
            </w:pPr>
            <w:r w:rsidRPr="004404BD">
              <w:rPr>
                <w:rFonts w:ascii="GHEA Grapalat" w:hAnsi="GHEA Grapalat"/>
                <w:sz w:val="20"/>
                <w:szCs w:val="20"/>
              </w:rPr>
              <w:t>Услуги маркировки холодным и термопластичным</w:t>
            </w:r>
          </w:p>
        </w:tc>
      </w:tr>
      <w:tr w:rsidR="000A178A" w:rsidRPr="004404BD" w14:paraId="255D5039" w14:textId="77777777" w:rsidTr="000A178A">
        <w:trPr>
          <w:gridAfter w:val="1"/>
          <w:wAfter w:w="10" w:type="dxa"/>
          <w:trHeight w:val="641"/>
          <w:jc w:val="center"/>
        </w:trPr>
        <w:tc>
          <w:tcPr>
            <w:tcW w:w="355" w:type="dxa"/>
            <w:shd w:val="clear" w:color="000000" w:fill="BFBFBF"/>
            <w:noWrap/>
            <w:vAlign w:val="center"/>
            <w:hideMark/>
          </w:tcPr>
          <w:p w14:paraId="38362FA8" w14:textId="77777777" w:rsidR="000A178A" w:rsidRPr="004404BD" w:rsidRDefault="000A178A" w:rsidP="0096514B">
            <w:pPr>
              <w:jc w:val="center"/>
              <w:rPr>
                <w:rFonts w:ascii="GHEA Grapalat" w:hAnsi="GHEA Grapalat" w:cs="Calibri"/>
                <w:sz w:val="20"/>
                <w:szCs w:val="20"/>
              </w:rPr>
            </w:pPr>
            <w:r w:rsidRPr="004404BD">
              <w:rPr>
                <w:rFonts w:ascii="GHEA Grapalat" w:hAnsi="GHEA Grapalat" w:cs="Calibri"/>
                <w:color w:val="000000"/>
                <w:sz w:val="20"/>
                <w:szCs w:val="20"/>
              </w:rPr>
              <w:t>N</w:t>
            </w:r>
          </w:p>
        </w:tc>
        <w:tc>
          <w:tcPr>
            <w:tcW w:w="905" w:type="dxa"/>
            <w:shd w:val="clear" w:color="000000" w:fill="BFBFBF"/>
            <w:vAlign w:val="center"/>
            <w:hideMark/>
          </w:tcPr>
          <w:p w14:paraId="11CF032C" w14:textId="77777777" w:rsidR="000A178A" w:rsidRPr="004404BD" w:rsidRDefault="000A178A" w:rsidP="0096514B">
            <w:pPr>
              <w:jc w:val="center"/>
              <w:rPr>
                <w:rFonts w:ascii="GHEA Grapalat" w:hAnsi="GHEA Grapalat" w:cs="Calibri"/>
                <w:b/>
                <w:bCs/>
                <w:sz w:val="18"/>
                <w:szCs w:val="20"/>
              </w:rPr>
            </w:pPr>
            <w:r w:rsidRPr="004404BD">
              <w:rPr>
                <w:rFonts w:ascii="GHEA Grapalat" w:hAnsi="GHEA Grapalat" w:cs="Calibri"/>
                <w:b/>
                <w:bCs/>
                <w:color w:val="000000"/>
                <w:sz w:val="18"/>
                <w:szCs w:val="20"/>
              </w:rPr>
              <w:t xml:space="preserve">Название </w:t>
            </w:r>
          </w:p>
        </w:tc>
        <w:tc>
          <w:tcPr>
            <w:tcW w:w="5845" w:type="dxa"/>
            <w:shd w:val="clear" w:color="000000" w:fill="BFBFBF"/>
            <w:vAlign w:val="center"/>
          </w:tcPr>
          <w:p w14:paraId="4DB958DE" w14:textId="77777777" w:rsidR="000A178A" w:rsidRPr="004404BD" w:rsidRDefault="000A178A" w:rsidP="0096514B">
            <w:pPr>
              <w:jc w:val="center"/>
              <w:rPr>
                <w:rFonts w:ascii="GHEA Grapalat" w:hAnsi="GHEA Grapalat" w:cs="Calibri"/>
                <w:b/>
                <w:bCs/>
                <w:sz w:val="18"/>
                <w:szCs w:val="20"/>
                <w:lang w:val="hy-AM"/>
              </w:rPr>
            </w:pPr>
            <w:r w:rsidRPr="004404BD">
              <w:rPr>
                <w:rFonts w:ascii="GHEA Grapalat" w:hAnsi="GHEA Grapalat" w:cs="Calibri"/>
                <w:b/>
                <w:bCs/>
                <w:color w:val="000000"/>
                <w:sz w:val="18"/>
                <w:szCs w:val="20"/>
                <w:lang w:val="hy-AM"/>
              </w:rPr>
              <w:t>Технические характеристики</w:t>
            </w:r>
          </w:p>
        </w:tc>
        <w:tc>
          <w:tcPr>
            <w:tcW w:w="1440" w:type="dxa"/>
            <w:shd w:val="clear" w:color="000000" w:fill="BFBFBF"/>
            <w:vAlign w:val="center"/>
          </w:tcPr>
          <w:p w14:paraId="5A932B17" w14:textId="77777777" w:rsidR="000A178A" w:rsidRPr="004404BD" w:rsidRDefault="000A178A" w:rsidP="0096514B">
            <w:pPr>
              <w:jc w:val="center"/>
              <w:rPr>
                <w:rFonts w:ascii="GHEA Grapalat" w:hAnsi="GHEA Grapalat" w:cs="Calibri"/>
                <w:b/>
                <w:bCs/>
                <w:sz w:val="18"/>
                <w:szCs w:val="20"/>
                <w:lang w:val="hy-AM"/>
              </w:rPr>
            </w:pPr>
            <w:r w:rsidRPr="004404BD">
              <w:rPr>
                <w:rFonts w:ascii="GHEA Grapalat" w:hAnsi="GHEA Grapalat" w:cs="Calibri"/>
                <w:b/>
                <w:bCs/>
                <w:color w:val="000000"/>
                <w:sz w:val="18"/>
                <w:szCs w:val="20"/>
                <w:lang w:val="hy-AM"/>
              </w:rPr>
              <w:t>единица измерения</w:t>
            </w:r>
          </w:p>
        </w:tc>
        <w:tc>
          <w:tcPr>
            <w:tcW w:w="1260" w:type="dxa"/>
            <w:shd w:val="clear" w:color="000000" w:fill="BFBFBF"/>
            <w:noWrap/>
            <w:vAlign w:val="center"/>
            <w:hideMark/>
          </w:tcPr>
          <w:p w14:paraId="5AE90784" w14:textId="77777777" w:rsidR="000A178A" w:rsidRPr="004404BD" w:rsidRDefault="000A178A" w:rsidP="0096514B">
            <w:pPr>
              <w:jc w:val="center"/>
              <w:rPr>
                <w:rFonts w:ascii="GHEA Grapalat" w:hAnsi="GHEA Grapalat"/>
                <w:b/>
                <w:sz w:val="18"/>
                <w:szCs w:val="20"/>
              </w:rPr>
            </w:pPr>
            <w:r w:rsidRPr="004404BD">
              <w:rPr>
                <w:rFonts w:ascii="GHEA Grapalat" w:hAnsi="GHEA Grapalat"/>
                <w:b/>
                <w:sz w:val="18"/>
                <w:szCs w:val="20"/>
              </w:rPr>
              <w:t>Количество</w:t>
            </w:r>
          </w:p>
          <w:p w14:paraId="38D23DF4" w14:textId="77777777" w:rsidR="000A178A" w:rsidRPr="004404BD" w:rsidRDefault="000A178A" w:rsidP="0096514B">
            <w:pPr>
              <w:jc w:val="center"/>
              <w:rPr>
                <w:rFonts w:ascii="GHEA Grapalat" w:hAnsi="GHEA Grapalat" w:cs="Calibri"/>
                <w:b/>
                <w:bCs/>
                <w:sz w:val="18"/>
                <w:szCs w:val="20"/>
                <w:lang w:val="hy-AM"/>
              </w:rPr>
            </w:pPr>
          </w:p>
        </w:tc>
        <w:tc>
          <w:tcPr>
            <w:tcW w:w="1350" w:type="dxa"/>
            <w:shd w:val="clear" w:color="000000" w:fill="BFBFBF"/>
            <w:vAlign w:val="center"/>
            <w:hideMark/>
          </w:tcPr>
          <w:p w14:paraId="749F7BCD" w14:textId="77777777" w:rsidR="000A178A" w:rsidRPr="004404BD" w:rsidRDefault="000A178A" w:rsidP="0096514B">
            <w:pPr>
              <w:jc w:val="center"/>
              <w:rPr>
                <w:rFonts w:ascii="GHEA Grapalat" w:hAnsi="GHEA Grapalat" w:cs="Calibri"/>
                <w:b/>
                <w:bCs/>
                <w:sz w:val="18"/>
                <w:szCs w:val="20"/>
              </w:rPr>
            </w:pPr>
            <w:r w:rsidRPr="004404BD">
              <w:rPr>
                <w:rFonts w:ascii="GHEA Grapalat" w:hAnsi="GHEA Grapalat" w:cs="Calibri"/>
                <w:b/>
                <w:bCs/>
                <w:color w:val="000000"/>
                <w:sz w:val="18"/>
                <w:szCs w:val="20"/>
              </w:rPr>
              <w:t xml:space="preserve">Цена единицы /арм драм/ </w:t>
            </w:r>
          </w:p>
        </w:tc>
      </w:tr>
      <w:tr w:rsidR="000A178A" w:rsidRPr="004404BD" w14:paraId="07F81319" w14:textId="77777777" w:rsidTr="000A178A">
        <w:trPr>
          <w:gridAfter w:val="1"/>
          <w:wAfter w:w="10" w:type="dxa"/>
          <w:trHeight w:val="279"/>
          <w:jc w:val="center"/>
        </w:trPr>
        <w:tc>
          <w:tcPr>
            <w:tcW w:w="355" w:type="dxa"/>
            <w:shd w:val="clear" w:color="000000" w:fill="FFFFFF"/>
            <w:noWrap/>
            <w:vAlign w:val="center"/>
            <w:hideMark/>
          </w:tcPr>
          <w:p w14:paraId="07DB7227" w14:textId="77777777" w:rsidR="000A178A" w:rsidRPr="004404BD" w:rsidRDefault="000A178A" w:rsidP="0096514B">
            <w:pPr>
              <w:jc w:val="center"/>
              <w:rPr>
                <w:rFonts w:ascii="GHEA Grapalat" w:hAnsi="GHEA Grapalat" w:cs="Calibri"/>
                <w:sz w:val="20"/>
                <w:szCs w:val="20"/>
              </w:rPr>
            </w:pPr>
            <w:r w:rsidRPr="004404BD">
              <w:rPr>
                <w:rFonts w:ascii="GHEA Grapalat" w:hAnsi="GHEA Grapalat" w:cs="Calibri"/>
                <w:sz w:val="20"/>
                <w:szCs w:val="20"/>
              </w:rPr>
              <w:t>1</w:t>
            </w:r>
          </w:p>
        </w:tc>
        <w:tc>
          <w:tcPr>
            <w:tcW w:w="905" w:type="dxa"/>
            <w:shd w:val="clear" w:color="000000" w:fill="FFFFFF"/>
            <w:noWrap/>
            <w:vAlign w:val="center"/>
          </w:tcPr>
          <w:p w14:paraId="08B6F4AC" w14:textId="77777777" w:rsidR="000A178A" w:rsidRPr="004404BD" w:rsidRDefault="000A178A" w:rsidP="0096514B">
            <w:pPr>
              <w:jc w:val="center"/>
              <w:rPr>
                <w:rFonts w:ascii="GHEA Grapalat" w:hAnsi="GHEA Grapalat"/>
                <w:sz w:val="20"/>
                <w:szCs w:val="20"/>
              </w:rPr>
            </w:pPr>
            <w:r w:rsidRPr="004404BD">
              <w:rPr>
                <w:rFonts w:ascii="GHEA Grapalat" w:hAnsi="GHEA Grapalat"/>
                <w:sz w:val="20"/>
                <w:szCs w:val="20"/>
              </w:rPr>
              <w:t>Разметка холодным пластиком</w:t>
            </w:r>
          </w:p>
          <w:p w14:paraId="6DD52E4B" w14:textId="77777777" w:rsidR="000A178A" w:rsidRPr="004404BD" w:rsidRDefault="000A178A" w:rsidP="0096514B">
            <w:pPr>
              <w:jc w:val="center"/>
              <w:rPr>
                <w:rFonts w:ascii="GHEA Grapalat" w:hAnsi="GHEA Grapalat" w:cs="Calibri"/>
                <w:sz w:val="20"/>
                <w:szCs w:val="20"/>
              </w:rPr>
            </w:pPr>
          </w:p>
        </w:tc>
        <w:tc>
          <w:tcPr>
            <w:tcW w:w="5845" w:type="dxa"/>
            <w:shd w:val="clear" w:color="000000" w:fill="FFFFFF"/>
            <w:vAlign w:val="center"/>
          </w:tcPr>
          <w:p w14:paraId="265DDBD9" w14:textId="77777777" w:rsidR="000A178A" w:rsidRPr="004404BD" w:rsidRDefault="000A178A" w:rsidP="0096514B">
            <w:pPr>
              <w:jc w:val="both"/>
              <w:rPr>
                <w:rFonts w:ascii="GHEA Grapalat" w:hAnsi="GHEA Grapalat"/>
                <w:sz w:val="20"/>
                <w:szCs w:val="20"/>
                <w:lang w:val="hy-AM"/>
              </w:rPr>
            </w:pPr>
            <w:r w:rsidRPr="004404BD">
              <w:rPr>
                <w:rFonts w:ascii="GHEA Grapalat" w:hAnsi="GHEA Grapalat"/>
                <w:sz w:val="20"/>
                <w:szCs w:val="20"/>
              </w:rPr>
              <w:t xml:space="preserve">Оказание услуг подорожной разметке с холодным пластиком, а также разметка шумовых зон в соответствии с заданием, предоставленным заказчиком которая должна осуществляться посредством специального механизма (используемые цвета-белый, желтый и красный), включает частичное или полноезакрытие дороги для обеспечения безопасности вовремя разметки (пирамидами, временным изнаками, светящимися предупреждающим изнаками ит.д.), </w:t>
            </w:r>
            <w:r w:rsidRPr="004404BD">
              <w:rPr>
                <w:rFonts w:ascii="GHEA Grapalat" w:hAnsi="GHEA Grapalat"/>
                <w:sz w:val="20"/>
                <w:szCs w:val="20"/>
                <w:lang w:val="es-ES"/>
              </w:rPr>
              <w:t xml:space="preserve">очистка дорог с помощью специальной техники и оборудования, в случае изменения дорожного движения очистка старой разметки с помощью соответствующего оборудования, предварительное измерение (после определения контрольных пунктов их соединение с порошковым мелом и веревкой или иным методом), </w:t>
            </w:r>
            <w:r w:rsidRPr="004404BD">
              <w:rPr>
                <w:rFonts w:ascii="GHEA Grapalat" w:hAnsi="GHEA Grapalat"/>
                <w:sz w:val="20"/>
                <w:szCs w:val="20"/>
              </w:rPr>
              <w:t>с помощью специально разработанного механического устройства на сухую поверхность дороги укладка слои холодного пластика шириной 10 см, 15 см, 20 см или 40 см и толщиной 2-3 мм</w:t>
            </w:r>
            <w:r w:rsidRPr="004404BD">
              <w:rPr>
                <w:rFonts w:ascii="GHEA Grapalat" w:hAnsi="GHEA Grapalat"/>
                <w:sz w:val="20"/>
                <w:szCs w:val="20"/>
                <w:lang w:val="es-ES"/>
              </w:rPr>
              <w:t xml:space="preserve">, </w:t>
            </w:r>
            <w:r w:rsidRPr="004404BD">
              <w:rPr>
                <w:rFonts w:ascii="GHEA Grapalat" w:hAnsi="GHEA Grapalat"/>
                <w:sz w:val="20"/>
                <w:szCs w:val="20"/>
              </w:rPr>
              <w:t xml:space="preserve">а для шумовых зон — с толщиной слоёв 0,5–1 см </w:t>
            </w:r>
            <w:r w:rsidRPr="004404BD">
              <w:rPr>
                <w:rFonts w:ascii="GHEA Grapalat" w:hAnsi="GHEA Grapalat"/>
                <w:sz w:val="20"/>
                <w:szCs w:val="20"/>
                <w:lang w:val="hy-AM"/>
              </w:rPr>
              <w:t xml:space="preserve">, </w:t>
            </w:r>
            <w:r w:rsidRPr="004404BD">
              <w:rPr>
                <w:rFonts w:ascii="GHEA Grapalat" w:hAnsi="GHEA Grapalat"/>
                <w:sz w:val="20"/>
                <w:szCs w:val="20"/>
              </w:rPr>
              <w:t>добавление фотопленочных стеклянных шариков на краситель</w:t>
            </w:r>
            <w:r w:rsidRPr="004404BD">
              <w:rPr>
                <w:rFonts w:ascii="GHEA Grapalat" w:hAnsi="GHEA Grapalat"/>
                <w:sz w:val="20"/>
                <w:szCs w:val="20"/>
                <w:lang w:val="hy-AM"/>
              </w:rPr>
              <w:t xml:space="preserve"> </w:t>
            </w:r>
            <w:r w:rsidRPr="004404BD">
              <w:rPr>
                <w:rFonts w:ascii="GHEA Grapalat" w:hAnsi="GHEA Grapalat"/>
                <w:sz w:val="20"/>
                <w:szCs w:val="20"/>
              </w:rPr>
              <w:t xml:space="preserve">с помощью специального </w:t>
            </w:r>
            <w:r w:rsidRPr="004404BD">
              <w:rPr>
                <w:rFonts w:ascii="GHEA Grapalat" w:hAnsi="GHEA Grapalat"/>
                <w:sz w:val="20"/>
                <w:szCs w:val="20"/>
              </w:rPr>
              <w:lastRenderedPageBreak/>
              <w:t>оборудования.</w:t>
            </w:r>
            <w:r w:rsidRPr="004404BD">
              <w:rPr>
                <w:rFonts w:ascii="GHEA Grapalat" w:hAnsi="GHEA Grapalat"/>
                <w:sz w:val="20"/>
                <w:szCs w:val="20"/>
                <w:lang w:val="hy-AM"/>
              </w:rPr>
              <w:t xml:space="preserve"> </w:t>
            </w:r>
            <w:r w:rsidRPr="004404BD">
              <w:rPr>
                <w:rFonts w:ascii="GHEA Grapalat" w:hAnsi="GHEA Grapalat"/>
                <w:sz w:val="20"/>
                <w:szCs w:val="20"/>
              </w:rPr>
              <w:t>Для</w:t>
            </w:r>
            <w:r w:rsidRPr="004404BD">
              <w:rPr>
                <w:rFonts w:ascii="GHEA Grapalat" w:hAnsi="GHEA Grapalat"/>
                <w:sz w:val="20"/>
                <w:szCs w:val="20"/>
                <w:lang w:val="hy-AM"/>
              </w:rPr>
              <w:t xml:space="preserve"> </w:t>
            </w:r>
            <w:r w:rsidRPr="004404BD">
              <w:rPr>
                <w:rFonts w:ascii="GHEA Grapalat" w:hAnsi="GHEA Grapalat"/>
                <w:sz w:val="20"/>
                <w:szCs w:val="20"/>
              </w:rPr>
              <w:t>того</w:t>
            </w:r>
            <w:r w:rsidRPr="004404BD">
              <w:rPr>
                <w:rFonts w:ascii="GHEA Grapalat" w:hAnsi="GHEA Grapalat"/>
                <w:sz w:val="20"/>
                <w:szCs w:val="20"/>
                <w:lang w:val="es-ES"/>
              </w:rPr>
              <w:t xml:space="preserve">, </w:t>
            </w:r>
            <w:r w:rsidRPr="004404BD">
              <w:rPr>
                <w:rFonts w:ascii="GHEA Grapalat" w:hAnsi="GHEA Grapalat"/>
                <w:sz w:val="20"/>
                <w:szCs w:val="20"/>
              </w:rPr>
              <w:t>чтобы посленанесения разметки высушить холодный пластик</w:t>
            </w:r>
            <w:r w:rsidRPr="004404BD">
              <w:rPr>
                <w:rFonts w:ascii="GHEA Grapalat" w:hAnsi="GHEA Grapalat"/>
                <w:sz w:val="20"/>
                <w:szCs w:val="20"/>
                <w:lang w:val="es-ES"/>
              </w:rPr>
              <w:t xml:space="preserve">, </w:t>
            </w:r>
            <w:r w:rsidRPr="004404BD">
              <w:rPr>
                <w:rFonts w:ascii="GHEA Grapalat" w:hAnsi="GHEA Grapalat"/>
                <w:sz w:val="20"/>
                <w:szCs w:val="20"/>
              </w:rPr>
              <w:t>отмеченная область должна быть непроницаемой</w:t>
            </w:r>
            <w:r w:rsidRPr="004404BD">
              <w:rPr>
                <w:rFonts w:ascii="GHEA Grapalat" w:hAnsi="GHEA Grapalat"/>
                <w:sz w:val="20"/>
                <w:szCs w:val="20"/>
                <w:lang w:val="es-ES"/>
              </w:rPr>
              <w:t xml:space="preserve">. </w:t>
            </w:r>
            <w:r w:rsidRPr="004404BD">
              <w:rPr>
                <w:rFonts w:ascii="GHEA Grapalat" w:hAnsi="GHEA Grapalat"/>
                <w:sz w:val="20"/>
                <w:szCs w:val="20"/>
              </w:rPr>
              <w:t>Р</w:t>
            </w:r>
            <w:r w:rsidRPr="004404BD">
              <w:rPr>
                <w:rFonts w:ascii="GHEA Grapalat" w:hAnsi="GHEA Grapalat"/>
                <w:sz w:val="20"/>
                <w:szCs w:val="20"/>
                <w:lang w:val="hy-AM"/>
              </w:rPr>
              <w:t>азметка должна осуществляться с помощью соответствующего количества персонала.</w:t>
            </w:r>
            <w:r w:rsidRPr="004404BD">
              <w:rPr>
                <w:rFonts w:ascii="GHEA Grapalat" w:hAnsi="GHEA Grapalat"/>
                <w:sz w:val="20"/>
                <w:szCs w:val="20"/>
              </w:rPr>
              <w:t>Условия, представленные для холодной пластики, следующие: цвет: белый, желтый, красный, яркость - неменее 80%, времявысыхания - неболее 20 минут, плотность - неменее 1,8-1,9 г/см3, гарантия- 1 год,</w:t>
            </w:r>
            <w:r w:rsidRPr="004404BD">
              <w:rPr>
                <w:rFonts w:ascii="GHEA Grapalat" w:hAnsi="GHEA Grapalat"/>
                <w:sz w:val="20"/>
                <w:szCs w:val="20"/>
                <w:lang w:val="es-ES"/>
              </w:rPr>
              <w:t>наличие сертификата, соответствующего вышеуказанным техническим характеристикам,</w:t>
            </w:r>
            <w:r w:rsidRPr="004404BD">
              <w:rPr>
                <w:rFonts w:ascii="GHEA Grapalat" w:hAnsi="GHEA Grapalat"/>
                <w:sz w:val="20"/>
                <w:szCs w:val="20"/>
              </w:rPr>
              <w:t>объем светоотражающих шариков не менее 250 г/м2.</w:t>
            </w:r>
          </w:p>
        </w:tc>
        <w:tc>
          <w:tcPr>
            <w:tcW w:w="1440" w:type="dxa"/>
            <w:shd w:val="clear" w:color="000000" w:fill="FFFFFF"/>
            <w:vAlign w:val="center"/>
          </w:tcPr>
          <w:p w14:paraId="79C7DD2F" w14:textId="77777777" w:rsidR="000A178A" w:rsidRPr="004404BD" w:rsidRDefault="000A178A" w:rsidP="0096514B">
            <w:pPr>
              <w:jc w:val="center"/>
              <w:rPr>
                <w:rFonts w:ascii="GHEA Grapalat" w:hAnsi="GHEA Grapalat" w:cs="Calibri"/>
                <w:sz w:val="20"/>
                <w:szCs w:val="20"/>
                <w:lang w:val="hy-AM"/>
              </w:rPr>
            </w:pPr>
            <w:r w:rsidRPr="004404BD">
              <w:rPr>
                <w:rFonts w:ascii="GHEA Grapalat" w:hAnsi="GHEA Grapalat" w:cs="Calibri"/>
                <w:sz w:val="20"/>
                <w:szCs w:val="20"/>
                <w:lang w:val="hy-AM"/>
              </w:rPr>
              <w:lastRenderedPageBreak/>
              <w:t>кв.м</w:t>
            </w:r>
          </w:p>
        </w:tc>
        <w:tc>
          <w:tcPr>
            <w:tcW w:w="1260" w:type="dxa"/>
            <w:shd w:val="clear" w:color="000000" w:fill="FFFFFF"/>
            <w:noWrap/>
            <w:vAlign w:val="center"/>
          </w:tcPr>
          <w:p w14:paraId="037D4D9D" w14:textId="77777777" w:rsidR="000A178A" w:rsidRPr="004404BD" w:rsidRDefault="000A178A" w:rsidP="0096514B">
            <w:pPr>
              <w:jc w:val="center"/>
              <w:rPr>
                <w:rFonts w:ascii="GHEA Grapalat" w:hAnsi="GHEA Grapalat" w:cs="Calibri"/>
                <w:sz w:val="20"/>
                <w:szCs w:val="20"/>
              </w:rPr>
            </w:pPr>
            <w:r w:rsidRPr="004404BD">
              <w:rPr>
                <w:rFonts w:ascii="GHEA Grapalat" w:hAnsi="GHEA Grapalat" w:cs="Calibri"/>
                <w:sz w:val="20"/>
                <w:szCs w:val="20"/>
              </w:rPr>
              <w:t>1</w:t>
            </w:r>
          </w:p>
        </w:tc>
        <w:tc>
          <w:tcPr>
            <w:tcW w:w="1350" w:type="dxa"/>
            <w:tcBorders>
              <w:top w:val="single" w:sz="8" w:space="0" w:color="auto"/>
              <w:left w:val="nil"/>
              <w:bottom w:val="single" w:sz="8" w:space="0" w:color="auto"/>
              <w:right w:val="single" w:sz="8" w:space="0" w:color="auto"/>
            </w:tcBorders>
            <w:shd w:val="clear" w:color="000000" w:fill="FFFFFF"/>
            <w:noWrap/>
            <w:vAlign w:val="center"/>
          </w:tcPr>
          <w:p w14:paraId="7917251F" w14:textId="77777777" w:rsidR="000A178A" w:rsidRPr="004404BD" w:rsidRDefault="000A178A" w:rsidP="0096514B">
            <w:pPr>
              <w:jc w:val="center"/>
              <w:rPr>
                <w:rFonts w:ascii="GHEA Grapalat" w:hAnsi="GHEA Grapalat" w:cs="Calibri"/>
                <w:sz w:val="20"/>
                <w:szCs w:val="20"/>
              </w:rPr>
            </w:pPr>
            <w:r w:rsidRPr="004404BD">
              <w:rPr>
                <w:rFonts w:ascii="GHEA Grapalat" w:hAnsi="GHEA Grapalat" w:cs="Calibri"/>
                <w:sz w:val="20"/>
                <w:szCs w:val="20"/>
              </w:rPr>
              <w:t>55,609</w:t>
            </w:r>
          </w:p>
        </w:tc>
      </w:tr>
      <w:tr w:rsidR="000A178A" w:rsidRPr="004404BD" w14:paraId="5287E5CA" w14:textId="77777777" w:rsidTr="000A178A">
        <w:trPr>
          <w:gridAfter w:val="1"/>
          <w:wAfter w:w="10" w:type="dxa"/>
          <w:trHeight w:val="279"/>
          <w:jc w:val="center"/>
        </w:trPr>
        <w:tc>
          <w:tcPr>
            <w:tcW w:w="355" w:type="dxa"/>
            <w:shd w:val="clear" w:color="000000" w:fill="FFFFFF"/>
            <w:noWrap/>
            <w:vAlign w:val="center"/>
            <w:hideMark/>
          </w:tcPr>
          <w:p w14:paraId="53014ADF" w14:textId="77777777" w:rsidR="000A178A" w:rsidRPr="004404BD" w:rsidRDefault="000A178A" w:rsidP="0096514B">
            <w:pPr>
              <w:jc w:val="center"/>
              <w:rPr>
                <w:rFonts w:ascii="GHEA Grapalat" w:hAnsi="GHEA Grapalat" w:cs="Calibri"/>
                <w:sz w:val="20"/>
                <w:szCs w:val="20"/>
              </w:rPr>
            </w:pPr>
            <w:r w:rsidRPr="004404BD">
              <w:rPr>
                <w:rFonts w:ascii="GHEA Grapalat" w:hAnsi="GHEA Grapalat" w:cs="Calibri"/>
                <w:sz w:val="20"/>
                <w:szCs w:val="20"/>
              </w:rPr>
              <w:t>2</w:t>
            </w:r>
          </w:p>
        </w:tc>
        <w:tc>
          <w:tcPr>
            <w:tcW w:w="905" w:type="dxa"/>
            <w:shd w:val="clear" w:color="000000" w:fill="FFFFFF"/>
            <w:noWrap/>
            <w:vAlign w:val="center"/>
          </w:tcPr>
          <w:p w14:paraId="73A22DF7" w14:textId="77777777" w:rsidR="000A178A" w:rsidRPr="004404BD" w:rsidRDefault="000A178A" w:rsidP="0096514B">
            <w:pPr>
              <w:jc w:val="center"/>
              <w:rPr>
                <w:rFonts w:ascii="GHEA Grapalat" w:hAnsi="GHEA Grapalat"/>
                <w:sz w:val="20"/>
                <w:szCs w:val="20"/>
              </w:rPr>
            </w:pPr>
            <w:r w:rsidRPr="004404BD">
              <w:rPr>
                <w:rFonts w:ascii="GHEA Grapalat" w:hAnsi="GHEA Grapalat"/>
                <w:sz w:val="20"/>
                <w:szCs w:val="20"/>
              </w:rPr>
              <w:t>Разметка из термопласта</w:t>
            </w:r>
          </w:p>
          <w:p w14:paraId="2FCA5E95" w14:textId="77777777" w:rsidR="000A178A" w:rsidRPr="004404BD" w:rsidRDefault="000A178A" w:rsidP="0096514B">
            <w:pPr>
              <w:jc w:val="center"/>
              <w:rPr>
                <w:rFonts w:ascii="GHEA Grapalat" w:hAnsi="GHEA Grapalat" w:cs="Calibri"/>
                <w:sz w:val="20"/>
                <w:szCs w:val="20"/>
              </w:rPr>
            </w:pPr>
          </w:p>
        </w:tc>
        <w:tc>
          <w:tcPr>
            <w:tcW w:w="5845" w:type="dxa"/>
            <w:shd w:val="clear" w:color="000000" w:fill="FFFFFF"/>
            <w:vAlign w:val="center"/>
          </w:tcPr>
          <w:p w14:paraId="019B4BBB" w14:textId="77777777" w:rsidR="000A178A" w:rsidRPr="004404BD" w:rsidRDefault="000A178A" w:rsidP="0096514B">
            <w:pPr>
              <w:jc w:val="both"/>
              <w:rPr>
                <w:rFonts w:ascii="GHEA Grapalat" w:hAnsi="GHEA Grapalat"/>
                <w:sz w:val="20"/>
                <w:szCs w:val="20"/>
              </w:rPr>
            </w:pPr>
            <w:r w:rsidRPr="004404BD">
              <w:rPr>
                <w:rFonts w:ascii="GHEA Grapalat" w:hAnsi="GHEA Grapalat"/>
                <w:sz w:val="20"/>
                <w:szCs w:val="20"/>
              </w:rPr>
              <w:t xml:space="preserve">Оказание услуг по дорожной разметке из термопласта, которая должна осуществляться, включает частичное или полноезакрытие дороги для обеспечения безопасности вовремя разметки (пирамидами, временнымизнаками, светящимися предупреждающими знакамиит.д.), </w:t>
            </w:r>
            <w:r w:rsidRPr="004404BD">
              <w:rPr>
                <w:rFonts w:ascii="GHEA Grapalat" w:hAnsi="GHEA Grapalat"/>
                <w:sz w:val="20"/>
                <w:szCs w:val="20"/>
                <w:lang w:val="es-ES"/>
              </w:rPr>
              <w:t>очистка дорог с помощью специальной техники и оборудования, в случае изменения дорожного движения очистка старой разметки с помощью соответствующего оборудования, предварительное измерение (после определения контрольных пунктов их соединение с порошковым мелом и веревкой или иным методом)</w:t>
            </w:r>
            <w:r w:rsidRPr="004404BD">
              <w:rPr>
                <w:rFonts w:ascii="GHEA Grapalat" w:hAnsi="GHEA Grapalat"/>
                <w:sz w:val="20"/>
                <w:szCs w:val="20"/>
              </w:rPr>
              <w:t>, с помощью специально разработанного механического устройства на сухую поверхность дороги укладка горячего пластика шириной 10 см, 15 см, 20 см или 40 см и толщиной 3-4 мм</w:t>
            </w:r>
            <w:r w:rsidRPr="004404BD">
              <w:rPr>
                <w:rFonts w:ascii="GHEA Grapalat" w:hAnsi="GHEA Grapalat"/>
                <w:sz w:val="20"/>
                <w:szCs w:val="20"/>
                <w:lang w:val="es-ES"/>
              </w:rPr>
              <w:t xml:space="preserve">, , </w:t>
            </w:r>
            <w:r w:rsidRPr="004404BD">
              <w:rPr>
                <w:rFonts w:ascii="GHEA Grapalat" w:hAnsi="GHEA Grapalat"/>
                <w:sz w:val="20"/>
                <w:szCs w:val="20"/>
              </w:rPr>
              <w:t>добавление фотопленочных стеклянных шариков на краситель</w:t>
            </w:r>
            <w:r w:rsidRPr="004404BD">
              <w:rPr>
                <w:rFonts w:ascii="GHEA Grapalat" w:hAnsi="GHEA Grapalat"/>
                <w:sz w:val="20"/>
                <w:szCs w:val="20"/>
                <w:lang w:val="hy-AM"/>
              </w:rPr>
              <w:t xml:space="preserve"> </w:t>
            </w:r>
            <w:r w:rsidRPr="004404BD">
              <w:rPr>
                <w:rFonts w:ascii="GHEA Grapalat" w:hAnsi="GHEA Grapalat"/>
                <w:sz w:val="20"/>
                <w:szCs w:val="20"/>
              </w:rPr>
              <w:t>с помощью специального оборудования.</w:t>
            </w:r>
            <w:r w:rsidRPr="004404BD">
              <w:rPr>
                <w:rFonts w:ascii="GHEA Grapalat" w:hAnsi="GHEA Grapalat"/>
                <w:sz w:val="20"/>
                <w:szCs w:val="20"/>
                <w:lang w:val="hy-AM"/>
              </w:rPr>
              <w:t xml:space="preserve"> </w:t>
            </w:r>
            <w:r w:rsidRPr="004404BD">
              <w:rPr>
                <w:rFonts w:ascii="GHEA Grapalat" w:hAnsi="GHEA Grapalat"/>
                <w:sz w:val="20"/>
                <w:szCs w:val="20"/>
              </w:rPr>
              <w:t>Для</w:t>
            </w:r>
            <w:r w:rsidRPr="004404BD">
              <w:rPr>
                <w:rFonts w:ascii="GHEA Grapalat" w:hAnsi="GHEA Grapalat"/>
                <w:sz w:val="20"/>
                <w:szCs w:val="20"/>
                <w:lang w:val="hy-AM"/>
              </w:rPr>
              <w:t xml:space="preserve"> </w:t>
            </w:r>
            <w:r w:rsidRPr="004404BD">
              <w:rPr>
                <w:rFonts w:ascii="GHEA Grapalat" w:hAnsi="GHEA Grapalat"/>
                <w:sz w:val="20"/>
                <w:szCs w:val="20"/>
              </w:rPr>
              <w:t>того</w:t>
            </w:r>
            <w:r w:rsidRPr="004404BD">
              <w:rPr>
                <w:rFonts w:ascii="GHEA Grapalat" w:hAnsi="GHEA Grapalat"/>
                <w:sz w:val="20"/>
                <w:szCs w:val="20"/>
                <w:lang w:val="es-ES"/>
              </w:rPr>
              <w:t xml:space="preserve">, </w:t>
            </w:r>
            <w:r w:rsidRPr="004404BD">
              <w:rPr>
                <w:rFonts w:ascii="GHEA Grapalat" w:hAnsi="GHEA Grapalat"/>
                <w:sz w:val="20"/>
                <w:szCs w:val="20"/>
              </w:rPr>
              <w:t>чтобы</w:t>
            </w:r>
            <w:r w:rsidRPr="004404BD">
              <w:rPr>
                <w:rFonts w:ascii="GHEA Grapalat" w:hAnsi="GHEA Grapalat"/>
                <w:sz w:val="20"/>
                <w:szCs w:val="20"/>
                <w:lang w:val="hy-AM"/>
              </w:rPr>
              <w:t xml:space="preserve"> </w:t>
            </w:r>
            <w:r w:rsidRPr="004404BD">
              <w:rPr>
                <w:rFonts w:ascii="GHEA Grapalat" w:hAnsi="GHEA Grapalat"/>
                <w:sz w:val="20"/>
                <w:szCs w:val="20"/>
              </w:rPr>
              <w:t>после</w:t>
            </w:r>
            <w:r w:rsidRPr="004404BD">
              <w:rPr>
                <w:rFonts w:ascii="GHEA Grapalat" w:hAnsi="GHEA Grapalat"/>
                <w:sz w:val="20"/>
                <w:szCs w:val="20"/>
                <w:lang w:val="hy-AM"/>
              </w:rPr>
              <w:t xml:space="preserve"> </w:t>
            </w:r>
            <w:r w:rsidRPr="004404BD">
              <w:rPr>
                <w:rFonts w:ascii="GHEA Grapalat" w:hAnsi="GHEA Grapalat"/>
                <w:sz w:val="20"/>
                <w:szCs w:val="20"/>
              </w:rPr>
              <w:t>нанесения</w:t>
            </w:r>
            <w:r w:rsidRPr="004404BD">
              <w:rPr>
                <w:rFonts w:ascii="GHEA Grapalat" w:hAnsi="GHEA Grapalat"/>
                <w:sz w:val="20"/>
                <w:szCs w:val="20"/>
                <w:lang w:val="hy-AM"/>
              </w:rPr>
              <w:t xml:space="preserve"> </w:t>
            </w:r>
            <w:r w:rsidRPr="004404BD">
              <w:rPr>
                <w:rFonts w:ascii="GHEA Grapalat" w:hAnsi="GHEA Grapalat"/>
                <w:sz w:val="20"/>
                <w:szCs w:val="20"/>
              </w:rPr>
              <w:t>разметки</w:t>
            </w:r>
            <w:r w:rsidRPr="004404BD">
              <w:rPr>
                <w:rFonts w:ascii="GHEA Grapalat" w:hAnsi="GHEA Grapalat"/>
                <w:sz w:val="20"/>
                <w:szCs w:val="20"/>
                <w:lang w:val="hy-AM"/>
              </w:rPr>
              <w:t xml:space="preserve"> </w:t>
            </w:r>
            <w:r w:rsidRPr="004404BD">
              <w:rPr>
                <w:rFonts w:ascii="GHEA Grapalat" w:hAnsi="GHEA Grapalat"/>
                <w:sz w:val="20"/>
                <w:szCs w:val="20"/>
              </w:rPr>
              <w:t>высушить</w:t>
            </w:r>
            <w:r w:rsidRPr="004404BD">
              <w:rPr>
                <w:rFonts w:ascii="GHEA Grapalat" w:hAnsi="GHEA Grapalat"/>
                <w:sz w:val="20"/>
                <w:szCs w:val="20"/>
                <w:lang w:val="hy-AM"/>
              </w:rPr>
              <w:t xml:space="preserve"> </w:t>
            </w:r>
            <w:r w:rsidRPr="004404BD">
              <w:rPr>
                <w:rFonts w:ascii="GHEA Grapalat" w:hAnsi="GHEA Grapalat"/>
                <w:sz w:val="20"/>
                <w:szCs w:val="20"/>
              </w:rPr>
              <w:t>термопластик</w:t>
            </w:r>
            <w:r w:rsidRPr="004404BD">
              <w:rPr>
                <w:rFonts w:ascii="GHEA Grapalat" w:hAnsi="GHEA Grapalat"/>
                <w:sz w:val="20"/>
                <w:szCs w:val="20"/>
                <w:lang w:val="es-ES"/>
              </w:rPr>
              <w:t xml:space="preserve">, </w:t>
            </w:r>
            <w:r w:rsidRPr="004404BD">
              <w:rPr>
                <w:rFonts w:ascii="GHEA Grapalat" w:hAnsi="GHEA Grapalat"/>
                <w:sz w:val="20"/>
                <w:szCs w:val="20"/>
              </w:rPr>
              <w:t>отмеченная</w:t>
            </w:r>
            <w:r w:rsidRPr="004404BD">
              <w:rPr>
                <w:rFonts w:ascii="GHEA Grapalat" w:hAnsi="GHEA Grapalat"/>
                <w:sz w:val="20"/>
                <w:szCs w:val="20"/>
                <w:lang w:val="hy-AM"/>
              </w:rPr>
              <w:t xml:space="preserve"> </w:t>
            </w:r>
            <w:r w:rsidRPr="004404BD">
              <w:rPr>
                <w:rFonts w:ascii="GHEA Grapalat" w:hAnsi="GHEA Grapalat"/>
                <w:sz w:val="20"/>
                <w:szCs w:val="20"/>
              </w:rPr>
              <w:t>область</w:t>
            </w:r>
            <w:r w:rsidRPr="004404BD">
              <w:rPr>
                <w:rFonts w:ascii="GHEA Grapalat" w:hAnsi="GHEA Grapalat"/>
                <w:sz w:val="20"/>
                <w:szCs w:val="20"/>
                <w:lang w:val="hy-AM"/>
              </w:rPr>
              <w:t xml:space="preserve"> </w:t>
            </w:r>
            <w:r w:rsidRPr="004404BD">
              <w:rPr>
                <w:rFonts w:ascii="GHEA Grapalat" w:hAnsi="GHEA Grapalat"/>
                <w:sz w:val="20"/>
                <w:szCs w:val="20"/>
              </w:rPr>
              <w:t>должна</w:t>
            </w:r>
            <w:r w:rsidRPr="004404BD">
              <w:rPr>
                <w:rFonts w:ascii="GHEA Grapalat" w:hAnsi="GHEA Grapalat"/>
                <w:sz w:val="20"/>
                <w:szCs w:val="20"/>
                <w:lang w:val="hy-AM"/>
              </w:rPr>
              <w:t xml:space="preserve"> </w:t>
            </w:r>
            <w:r w:rsidRPr="004404BD">
              <w:rPr>
                <w:rFonts w:ascii="GHEA Grapalat" w:hAnsi="GHEA Grapalat"/>
                <w:sz w:val="20"/>
                <w:szCs w:val="20"/>
              </w:rPr>
              <w:t>быть</w:t>
            </w:r>
            <w:r w:rsidRPr="004404BD">
              <w:rPr>
                <w:rFonts w:ascii="GHEA Grapalat" w:hAnsi="GHEA Grapalat"/>
                <w:sz w:val="20"/>
                <w:szCs w:val="20"/>
                <w:lang w:val="hy-AM"/>
              </w:rPr>
              <w:t xml:space="preserve"> </w:t>
            </w:r>
            <w:r w:rsidRPr="004404BD">
              <w:rPr>
                <w:rFonts w:ascii="GHEA Grapalat" w:hAnsi="GHEA Grapalat"/>
                <w:sz w:val="20"/>
                <w:szCs w:val="20"/>
              </w:rPr>
              <w:t>не</w:t>
            </w:r>
            <w:r w:rsidRPr="004404BD">
              <w:rPr>
                <w:rFonts w:ascii="GHEA Grapalat" w:hAnsi="GHEA Grapalat"/>
                <w:sz w:val="20"/>
                <w:szCs w:val="20"/>
                <w:lang w:val="hy-AM"/>
              </w:rPr>
              <w:t xml:space="preserve"> </w:t>
            </w:r>
            <w:r w:rsidRPr="004404BD">
              <w:rPr>
                <w:rFonts w:ascii="GHEA Grapalat" w:hAnsi="GHEA Grapalat"/>
                <w:sz w:val="20"/>
                <w:szCs w:val="20"/>
              </w:rPr>
              <w:t>проницаемой</w:t>
            </w:r>
            <w:r w:rsidRPr="004404BD">
              <w:rPr>
                <w:rFonts w:ascii="GHEA Grapalat" w:hAnsi="GHEA Grapalat"/>
                <w:sz w:val="20"/>
                <w:szCs w:val="20"/>
                <w:lang w:val="es-ES"/>
              </w:rPr>
              <w:t>.</w:t>
            </w:r>
            <w:r w:rsidRPr="004404BD">
              <w:rPr>
                <w:rFonts w:ascii="GHEA Grapalat" w:hAnsi="GHEA Grapalat"/>
                <w:sz w:val="20"/>
                <w:szCs w:val="20"/>
                <w:lang w:val="hy-AM"/>
              </w:rPr>
              <w:t xml:space="preserve"> </w:t>
            </w:r>
            <w:r w:rsidRPr="004404BD">
              <w:rPr>
                <w:rFonts w:ascii="GHEA Grapalat" w:hAnsi="GHEA Grapalat"/>
                <w:sz w:val="20"/>
                <w:szCs w:val="20"/>
              </w:rPr>
              <w:t>Условия</w:t>
            </w:r>
            <w:r w:rsidRPr="004404BD">
              <w:rPr>
                <w:rFonts w:ascii="GHEA Grapalat" w:hAnsi="GHEA Grapalat"/>
                <w:sz w:val="20"/>
                <w:szCs w:val="20"/>
                <w:lang w:val="hy-AM"/>
              </w:rPr>
              <w:t xml:space="preserve"> </w:t>
            </w:r>
            <w:r w:rsidRPr="004404BD">
              <w:rPr>
                <w:rFonts w:ascii="GHEA Grapalat" w:hAnsi="GHEA Grapalat"/>
                <w:sz w:val="20"/>
                <w:szCs w:val="20"/>
              </w:rPr>
              <w:t>термопласто</w:t>
            </w:r>
            <w:r w:rsidRPr="004404BD">
              <w:rPr>
                <w:rFonts w:ascii="GHEA Grapalat" w:hAnsi="GHEA Grapalat"/>
                <w:sz w:val="20"/>
                <w:szCs w:val="20"/>
                <w:lang w:val="hy-AM"/>
              </w:rPr>
              <w:t xml:space="preserve"> </w:t>
            </w:r>
            <w:r w:rsidRPr="004404BD">
              <w:rPr>
                <w:rFonts w:ascii="GHEA Grapalat" w:hAnsi="GHEA Grapalat"/>
                <w:sz w:val="20"/>
                <w:szCs w:val="20"/>
              </w:rPr>
              <w:t>вследующие</w:t>
            </w:r>
            <w:r w:rsidRPr="004404BD">
              <w:rPr>
                <w:rFonts w:ascii="GHEA Grapalat" w:hAnsi="GHEA Grapalat"/>
                <w:sz w:val="20"/>
                <w:szCs w:val="20"/>
                <w:lang w:val="es-ES"/>
              </w:rPr>
              <w:t xml:space="preserve">: </w:t>
            </w:r>
            <w:r w:rsidRPr="004404BD">
              <w:rPr>
                <w:rFonts w:ascii="GHEA Grapalat" w:hAnsi="GHEA Grapalat"/>
                <w:sz w:val="20"/>
                <w:szCs w:val="20"/>
              </w:rPr>
              <w:t>цвет</w:t>
            </w:r>
            <w:r w:rsidRPr="004404BD">
              <w:rPr>
                <w:rFonts w:ascii="GHEA Grapalat" w:hAnsi="GHEA Grapalat"/>
                <w:sz w:val="20"/>
                <w:szCs w:val="20"/>
                <w:lang w:val="es-ES"/>
              </w:rPr>
              <w:t xml:space="preserve">: </w:t>
            </w:r>
            <w:r w:rsidRPr="004404BD">
              <w:rPr>
                <w:rFonts w:ascii="GHEA Grapalat" w:hAnsi="GHEA Grapalat"/>
                <w:sz w:val="20"/>
                <w:szCs w:val="20"/>
              </w:rPr>
              <w:t>белый</w:t>
            </w:r>
            <w:r w:rsidRPr="004404BD">
              <w:rPr>
                <w:rFonts w:ascii="GHEA Grapalat" w:hAnsi="GHEA Grapalat"/>
                <w:sz w:val="20"/>
                <w:szCs w:val="20"/>
                <w:lang w:val="es-ES"/>
              </w:rPr>
              <w:t xml:space="preserve">, </w:t>
            </w:r>
            <w:r w:rsidRPr="004404BD">
              <w:rPr>
                <w:rFonts w:ascii="GHEA Grapalat" w:hAnsi="GHEA Grapalat"/>
                <w:sz w:val="20"/>
                <w:szCs w:val="20"/>
              </w:rPr>
              <w:t>желтый</w:t>
            </w:r>
            <w:r w:rsidRPr="004404BD">
              <w:rPr>
                <w:rFonts w:ascii="GHEA Grapalat" w:hAnsi="GHEA Grapalat"/>
                <w:sz w:val="20"/>
                <w:szCs w:val="20"/>
                <w:lang w:val="es-ES"/>
              </w:rPr>
              <w:t xml:space="preserve">, </w:t>
            </w:r>
            <w:r w:rsidRPr="004404BD">
              <w:rPr>
                <w:rFonts w:ascii="GHEA Grapalat" w:hAnsi="GHEA Grapalat"/>
                <w:sz w:val="20"/>
                <w:szCs w:val="20"/>
              </w:rPr>
              <w:t>красный</w:t>
            </w:r>
            <w:r w:rsidRPr="004404BD">
              <w:rPr>
                <w:rFonts w:ascii="GHEA Grapalat" w:hAnsi="GHEA Grapalat"/>
                <w:sz w:val="20"/>
                <w:szCs w:val="20"/>
                <w:lang w:val="es-ES"/>
              </w:rPr>
              <w:t xml:space="preserve">, </w:t>
            </w:r>
            <w:r w:rsidRPr="004404BD">
              <w:rPr>
                <w:rFonts w:ascii="GHEA Grapalat" w:hAnsi="GHEA Grapalat"/>
                <w:sz w:val="20"/>
                <w:szCs w:val="20"/>
              </w:rPr>
              <w:t>яркость</w:t>
            </w:r>
            <w:r w:rsidRPr="004404BD">
              <w:rPr>
                <w:rFonts w:ascii="GHEA Grapalat" w:hAnsi="GHEA Grapalat"/>
                <w:sz w:val="20"/>
                <w:szCs w:val="20"/>
                <w:lang w:val="es-ES"/>
              </w:rPr>
              <w:t xml:space="preserve"> - </w:t>
            </w:r>
            <w:r w:rsidRPr="004404BD">
              <w:rPr>
                <w:rFonts w:ascii="GHEA Grapalat" w:hAnsi="GHEA Grapalat"/>
                <w:sz w:val="20"/>
                <w:szCs w:val="20"/>
              </w:rPr>
              <w:t>неменее</w:t>
            </w:r>
            <w:r w:rsidRPr="004404BD">
              <w:rPr>
                <w:rFonts w:ascii="GHEA Grapalat" w:hAnsi="GHEA Grapalat"/>
                <w:sz w:val="20"/>
                <w:szCs w:val="20"/>
                <w:lang w:val="es-ES"/>
              </w:rPr>
              <w:t xml:space="preserve"> 80%, </w:t>
            </w:r>
            <w:r w:rsidRPr="004404BD">
              <w:rPr>
                <w:rFonts w:ascii="GHEA Grapalat" w:hAnsi="GHEA Grapalat"/>
                <w:sz w:val="20"/>
                <w:szCs w:val="20"/>
              </w:rPr>
              <w:t>время</w:t>
            </w:r>
            <w:r w:rsidRPr="004404BD">
              <w:rPr>
                <w:rFonts w:ascii="GHEA Grapalat" w:hAnsi="GHEA Grapalat"/>
                <w:sz w:val="20"/>
                <w:szCs w:val="20"/>
                <w:lang w:val="hy-AM"/>
              </w:rPr>
              <w:t xml:space="preserve"> </w:t>
            </w:r>
            <w:r w:rsidRPr="004404BD">
              <w:rPr>
                <w:rFonts w:ascii="GHEA Grapalat" w:hAnsi="GHEA Grapalat"/>
                <w:sz w:val="20"/>
                <w:szCs w:val="20"/>
              </w:rPr>
              <w:t>высыхания</w:t>
            </w:r>
            <w:r w:rsidRPr="004404BD">
              <w:rPr>
                <w:rFonts w:ascii="GHEA Grapalat" w:hAnsi="GHEA Grapalat"/>
                <w:sz w:val="20"/>
                <w:szCs w:val="20"/>
                <w:lang w:val="es-ES"/>
              </w:rPr>
              <w:t xml:space="preserve"> - </w:t>
            </w:r>
            <w:r w:rsidRPr="004404BD">
              <w:rPr>
                <w:rFonts w:ascii="GHEA Grapalat" w:hAnsi="GHEA Grapalat"/>
                <w:sz w:val="20"/>
                <w:szCs w:val="20"/>
              </w:rPr>
              <w:t>неболее</w:t>
            </w:r>
            <w:r w:rsidRPr="004404BD">
              <w:rPr>
                <w:rFonts w:ascii="GHEA Grapalat" w:hAnsi="GHEA Grapalat"/>
                <w:sz w:val="20"/>
                <w:szCs w:val="20"/>
                <w:lang w:val="es-ES"/>
              </w:rPr>
              <w:t xml:space="preserve"> 20 </w:t>
            </w:r>
            <w:r w:rsidRPr="004404BD">
              <w:rPr>
                <w:rFonts w:ascii="GHEA Grapalat" w:hAnsi="GHEA Grapalat"/>
                <w:sz w:val="20"/>
                <w:szCs w:val="20"/>
              </w:rPr>
              <w:t>минут</w:t>
            </w:r>
            <w:r w:rsidRPr="004404BD">
              <w:rPr>
                <w:rFonts w:ascii="GHEA Grapalat" w:hAnsi="GHEA Grapalat"/>
                <w:sz w:val="20"/>
                <w:szCs w:val="20"/>
                <w:lang w:val="es-ES"/>
              </w:rPr>
              <w:t xml:space="preserve">, </w:t>
            </w:r>
            <w:r w:rsidRPr="004404BD">
              <w:rPr>
                <w:rFonts w:ascii="GHEA Grapalat" w:hAnsi="GHEA Grapalat"/>
                <w:sz w:val="20"/>
                <w:szCs w:val="20"/>
              </w:rPr>
              <w:t>плотность</w:t>
            </w:r>
            <w:r w:rsidRPr="004404BD">
              <w:rPr>
                <w:rFonts w:ascii="GHEA Grapalat" w:hAnsi="GHEA Grapalat"/>
                <w:sz w:val="20"/>
                <w:szCs w:val="20"/>
                <w:lang w:val="es-ES"/>
              </w:rPr>
              <w:t xml:space="preserve"> – </w:t>
            </w:r>
            <w:r w:rsidRPr="004404BD">
              <w:rPr>
                <w:rFonts w:ascii="GHEA Grapalat" w:hAnsi="GHEA Grapalat"/>
                <w:sz w:val="20"/>
                <w:szCs w:val="20"/>
              </w:rPr>
              <w:t>не</w:t>
            </w:r>
            <w:r w:rsidRPr="004404BD">
              <w:rPr>
                <w:rFonts w:ascii="GHEA Grapalat" w:hAnsi="GHEA Grapalat"/>
                <w:sz w:val="20"/>
                <w:szCs w:val="20"/>
                <w:lang w:val="hy-AM"/>
              </w:rPr>
              <w:t xml:space="preserve"> </w:t>
            </w:r>
            <w:r w:rsidRPr="004404BD">
              <w:rPr>
                <w:rFonts w:ascii="GHEA Grapalat" w:hAnsi="GHEA Grapalat"/>
                <w:sz w:val="20"/>
                <w:szCs w:val="20"/>
              </w:rPr>
              <w:t>менее</w:t>
            </w:r>
            <w:r w:rsidRPr="004404BD">
              <w:rPr>
                <w:rFonts w:ascii="GHEA Grapalat" w:hAnsi="GHEA Grapalat"/>
                <w:sz w:val="20"/>
                <w:szCs w:val="20"/>
                <w:lang w:val="es-ES"/>
              </w:rPr>
              <w:t xml:space="preserve"> 1,8-1,9 </w:t>
            </w:r>
            <w:r w:rsidRPr="004404BD">
              <w:rPr>
                <w:rFonts w:ascii="GHEA Grapalat" w:hAnsi="GHEA Grapalat"/>
                <w:sz w:val="20"/>
                <w:szCs w:val="20"/>
              </w:rPr>
              <w:t>г</w:t>
            </w:r>
            <w:r w:rsidRPr="004404BD">
              <w:rPr>
                <w:rFonts w:ascii="GHEA Grapalat" w:hAnsi="GHEA Grapalat"/>
                <w:sz w:val="20"/>
                <w:szCs w:val="20"/>
                <w:lang w:val="es-ES"/>
              </w:rPr>
              <w:t>/</w:t>
            </w:r>
            <w:r w:rsidRPr="004404BD">
              <w:rPr>
                <w:rFonts w:ascii="GHEA Grapalat" w:hAnsi="GHEA Grapalat"/>
                <w:sz w:val="20"/>
                <w:szCs w:val="20"/>
              </w:rPr>
              <w:t>см</w:t>
            </w:r>
            <w:r w:rsidRPr="004404BD">
              <w:rPr>
                <w:rFonts w:ascii="GHEA Grapalat" w:hAnsi="GHEA Grapalat"/>
                <w:sz w:val="20"/>
                <w:szCs w:val="20"/>
                <w:lang w:val="es-ES"/>
              </w:rPr>
              <w:t xml:space="preserve">3, </w:t>
            </w:r>
            <w:r w:rsidRPr="004404BD">
              <w:rPr>
                <w:rFonts w:ascii="GHEA Grapalat" w:hAnsi="GHEA Grapalat"/>
                <w:sz w:val="20"/>
                <w:szCs w:val="20"/>
              </w:rPr>
              <w:t>гарантия</w:t>
            </w:r>
            <w:r w:rsidRPr="004404BD">
              <w:rPr>
                <w:rFonts w:ascii="GHEA Grapalat" w:hAnsi="GHEA Grapalat"/>
                <w:sz w:val="20"/>
                <w:szCs w:val="20"/>
                <w:lang w:val="es-ES"/>
              </w:rPr>
              <w:t xml:space="preserve"> - 1 </w:t>
            </w:r>
            <w:r w:rsidRPr="004404BD">
              <w:rPr>
                <w:rFonts w:ascii="GHEA Grapalat" w:hAnsi="GHEA Grapalat"/>
                <w:sz w:val="20"/>
                <w:szCs w:val="20"/>
              </w:rPr>
              <w:t>год</w:t>
            </w:r>
            <w:r w:rsidRPr="004404BD">
              <w:rPr>
                <w:rFonts w:ascii="GHEA Grapalat" w:hAnsi="GHEA Grapalat"/>
                <w:sz w:val="20"/>
                <w:szCs w:val="20"/>
                <w:lang w:val="es-ES"/>
              </w:rPr>
              <w:t>, наличие сертификата, соответствующего вышеуказанным техническим характеристикам,</w:t>
            </w:r>
            <w:r w:rsidRPr="004404BD">
              <w:rPr>
                <w:rFonts w:ascii="GHEA Grapalat" w:hAnsi="GHEA Grapalat"/>
                <w:sz w:val="20"/>
                <w:szCs w:val="20"/>
              </w:rPr>
              <w:t>объем светоотражающих шариков не менее 250 г/м2.Требования</w:t>
            </w:r>
            <w:r w:rsidRPr="004404BD">
              <w:rPr>
                <w:rFonts w:ascii="GHEA Grapalat" w:hAnsi="GHEA Grapalat"/>
                <w:sz w:val="20"/>
                <w:szCs w:val="20"/>
                <w:lang w:val="hy-AM"/>
              </w:rPr>
              <w:t xml:space="preserve"> </w:t>
            </w:r>
            <w:r w:rsidRPr="004404BD">
              <w:rPr>
                <w:rFonts w:ascii="GHEA Grapalat" w:hAnsi="GHEA Grapalat"/>
                <w:sz w:val="20"/>
                <w:szCs w:val="20"/>
              </w:rPr>
              <w:t>кустройству</w:t>
            </w:r>
            <w:r w:rsidRPr="004404BD">
              <w:rPr>
                <w:rFonts w:ascii="GHEA Grapalat" w:hAnsi="GHEA Grapalat"/>
                <w:sz w:val="20"/>
                <w:szCs w:val="20"/>
                <w:lang w:val="hy-AM"/>
              </w:rPr>
              <w:t xml:space="preserve"> </w:t>
            </w:r>
            <w:r w:rsidRPr="004404BD">
              <w:rPr>
                <w:rFonts w:ascii="GHEA Grapalat" w:hAnsi="GHEA Grapalat"/>
                <w:sz w:val="20"/>
                <w:szCs w:val="20"/>
              </w:rPr>
              <w:t>разметки</w:t>
            </w:r>
            <w:r w:rsidRPr="004404BD">
              <w:rPr>
                <w:rFonts w:ascii="GHEA Grapalat" w:hAnsi="GHEA Grapalat"/>
                <w:sz w:val="20"/>
                <w:szCs w:val="20"/>
                <w:lang w:val="es-ES"/>
              </w:rPr>
              <w:t xml:space="preserve">: </w:t>
            </w:r>
            <w:r w:rsidRPr="004404BD">
              <w:rPr>
                <w:rFonts w:ascii="GHEA Grapalat" w:hAnsi="GHEA Grapalat"/>
                <w:sz w:val="20"/>
                <w:szCs w:val="20"/>
              </w:rPr>
              <w:t>емкость</w:t>
            </w:r>
            <w:r w:rsidRPr="004404BD">
              <w:rPr>
                <w:rFonts w:ascii="GHEA Grapalat" w:hAnsi="GHEA Grapalat"/>
                <w:sz w:val="20"/>
                <w:szCs w:val="20"/>
                <w:lang w:val="hy-AM"/>
              </w:rPr>
              <w:t xml:space="preserve"> </w:t>
            </w:r>
            <w:r w:rsidRPr="004404BD">
              <w:rPr>
                <w:rFonts w:ascii="GHEA Grapalat" w:hAnsi="GHEA Grapalat"/>
                <w:sz w:val="20"/>
                <w:szCs w:val="20"/>
              </w:rPr>
              <w:t>бака</w:t>
            </w:r>
            <w:r w:rsidRPr="004404BD">
              <w:rPr>
                <w:rFonts w:ascii="GHEA Grapalat" w:hAnsi="GHEA Grapalat"/>
                <w:sz w:val="20"/>
                <w:szCs w:val="20"/>
                <w:lang w:val="hy-AM"/>
              </w:rPr>
              <w:t xml:space="preserve"> </w:t>
            </w:r>
            <w:r w:rsidRPr="004404BD">
              <w:rPr>
                <w:rFonts w:ascii="GHEA Grapalat" w:hAnsi="GHEA Grapalat"/>
                <w:sz w:val="20"/>
                <w:szCs w:val="20"/>
              </w:rPr>
              <w:t>для</w:t>
            </w:r>
            <w:r w:rsidRPr="004404BD">
              <w:rPr>
                <w:rFonts w:ascii="GHEA Grapalat" w:hAnsi="GHEA Grapalat"/>
                <w:sz w:val="20"/>
                <w:szCs w:val="20"/>
                <w:lang w:val="hy-AM"/>
              </w:rPr>
              <w:t xml:space="preserve"> </w:t>
            </w:r>
            <w:r w:rsidRPr="004404BD">
              <w:rPr>
                <w:rFonts w:ascii="GHEA Grapalat" w:hAnsi="GHEA Grapalat"/>
                <w:sz w:val="20"/>
                <w:szCs w:val="20"/>
              </w:rPr>
              <w:t>автоматического</w:t>
            </w:r>
            <w:r w:rsidRPr="004404BD">
              <w:rPr>
                <w:rFonts w:ascii="GHEA Grapalat" w:hAnsi="GHEA Grapalat"/>
                <w:sz w:val="20"/>
                <w:szCs w:val="20"/>
                <w:lang w:val="hy-AM"/>
              </w:rPr>
              <w:t xml:space="preserve"> </w:t>
            </w:r>
            <w:r w:rsidRPr="004404BD">
              <w:rPr>
                <w:rFonts w:ascii="GHEA Grapalat" w:hAnsi="GHEA Grapalat"/>
                <w:sz w:val="20"/>
                <w:szCs w:val="20"/>
              </w:rPr>
              <w:t>на</w:t>
            </w:r>
            <w:r w:rsidRPr="004404BD">
              <w:rPr>
                <w:rFonts w:ascii="GHEA Grapalat" w:hAnsi="GHEA Grapalat"/>
                <w:sz w:val="20"/>
                <w:szCs w:val="20"/>
                <w:lang w:val="hy-AM"/>
              </w:rPr>
              <w:t xml:space="preserve"> </w:t>
            </w:r>
            <w:r w:rsidRPr="004404BD">
              <w:rPr>
                <w:rFonts w:ascii="GHEA Grapalat" w:hAnsi="GHEA Grapalat"/>
                <w:sz w:val="20"/>
                <w:szCs w:val="20"/>
              </w:rPr>
              <w:t>греватермопластика</w:t>
            </w:r>
            <w:r w:rsidRPr="004404BD">
              <w:rPr>
                <w:rFonts w:ascii="GHEA Grapalat" w:hAnsi="GHEA Grapalat"/>
                <w:sz w:val="20"/>
                <w:szCs w:val="20"/>
                <w:lang w:val="es-ES"/>
              </w:rPr>
              <w:t xml:space="preserve">: </w:t>
            </w:r>
            <w:r w:rsidRPr="004404BD">
              <w:rPr>
                <w:rFonts w:ascii="GHEA Grapalat" w:hAnsi="GHEA Grapalat"/>
                <w:sz w:val="20"/>
                <w:szCs w:val="20"/>
              </w:rPr>
              <w:t>не</w:t>
            </w:r>
            <w:r w:rsidRPr="004404BD">
              <w:rPr>
                <w:rFonts w:ascii="GHEA Grapalat" w:hAnsi="GHEA Grapalat"/>
                <w:sz w:val="20"/>
                <w:szCs w:val="20"/>
                <w:lang w:val="hy-AM"/>
              </w:rPr>
              <w:t xml:space="preserve"> </w:t>
            </w:r>
            <w:r w:rsidRPr="004404BD">
              <w:rPr>
                <w:rFonts w:ascii="GHEA Grapalat" w:hAnsi="GHEA Grapalat"/>
                <w:sz w:val="20"/>
                <w:szCs w:val="20"/>
              </w:rPr>
              <w:t>менее</w:t>
            </w:r>
            <w:r w:rsidRPr="004404BD">
              <w:rPr>
                <w:rFonts w:ascii="GHEA Grapalat" w:hAnsi="GHEA Grapalat"/>
                <w:sz w:val="20"/>
                <w:szCs w:val="20"/>
                <w:lang w:val="es-ES"/>
              </w:rPr>
              <w:t xml:space="preserve"> 600 </w:t>
            </w:r>
            <w:r w:rsidRPr="004404BD">
              <w:rPr>
                <w:rFonts w:ascii="GHEA Grapalat" w:hAnsi="GHEA Grapalat"/>
                <w:sz w:val="20"/>
                <w:szCs w:val="20"/>
              </w:rPr>
              <w:t>кг</w:t>
            </w:r>
            <w:r w:rsidRPr="004404BD">
              <w:rPr>
                <w:rFonts w:ascii="GHEA Grapalat" w:hAnsi="GHEA Grapalat"/>
                <w:sz w:val="20"/>
                <w:szCs w:val="20"/>
                <w:lang w:val="es-ES"/>
              </w:rPr>
              <w:t xml:space="preserve">, </w:t>
            </w:r>
            <w:r w:rsidRPr="004404BD">
              <w:rPr>
                <w:rFonts w:ascii="GHEA Grapalat" w:hAnsi="GHEA Grapalat"/>
                <w:sz w:val="20"/>
                <w:szCs w:val="20"/>
              </w:rPr>
              <w:t>температура</w:t>
            </w:r>
            <w:r w:rsidRPr="004404BD">
              <w:rPr>
                <w:rFonts w:ascii="GHEA Grapalat" w:hAnsi="GHEA Grapalat"/>
                <w:sz w:val="20"/>
                <w:szCs w:val="20"/>
                <w:lang w:val="hy-AM"/>
              </w:rPr>
              <w:t xml:space="preserve"> </w:t>
            </w:r>
            <w:r w:rsidRPr="004404BD">
              <w:rPr>
                <w:rFonts w:ascii="GHEA Grapalat" w:hAnsi="GHEA Grapalat"/>
                <w:sz w:val="20"/>
                <w:szCs w:val="20"/>
              </w:rPr>
              <w:t>нагрева</w:t>
            </w:r>
            <w:r w:rsidRPr="004404BD">
              <w:rPr>
                <w:rFonts w:ascii="GHEA Grapalat" w:hAnsi="GHEA Grapalat"/>
                <w:sz w:val="20"/>
                <w:szCs w:val="20"/>
                <w:lang w:val="es-ES"/>
              </w:rPr>
              <w:t xml:space="preserve">: 0-300˚C, </w:t>
            </w:r>
            <w:r w:rsidRPr="004404BD">
              <w:rPr>
                <w:rFonts w:ascii="GHEA Grapalat" w:hAnsi="GHEA Grapalat"/>
                <w:sz w:val="20"/>
                <w:szCs w:val="20"/>
              </w:rPr>
              <w:t>количество</w:t>
            </w:r>
            <w:r w:rsidRPr="004404BD">
              <w:rPr>
                <w:rFonts w:ascii="GHEA Grapalat" w:hAnsi="GHEA Grapalat"/>
                <w:sz w:val="20"/>
                <w:szCs w:val="20"/>
                <w:lang w:val="hy-AM"/>
              </w:rPr>
              <w:t xml:space="preserve"> </w:t>
            </w:r>
            <w:r w:rsidRPr="004404BD">
              <w:rPr>
                <w:rFonts w:ascii="GHEA Grapalat" w:hAnsi="GHEA Grapalat"/>
                <w:sz w:val="20"/>
                <w:szCs w:val="20"/>
              </w:rPr>
              <w:t>баков</w:t>
            </w:r>
            <w:r w:rsidRPr="004404BD">
              <w:rPr>
                <w:rFonts w:ascii="GHEA Grapalat" w:hAnsi="GHEA Grapalat"/>
                <w:sz w:val="20"/>
                <w:szCs w:val="20"/>
                <w:lang w:val="es-ES"/>
              </w:rPr>
              <w:t>: 2.</w:t>
            </w:r>
            <w:r w:rsidRPr="004404BD">
              <w:rPr>
                <w:rFonts w:ascii="GHEA Grapalat" w:hAnsi="GHEA Grapalat"/>
                <w:sz w:val="20"/>
                <w:szCs w:val="20"/>
              </w:rPr>
              <w:t>Требования к термопластавтомату: вместимость контейнера - не менее 100 кг, вместимость контейнера для стеклянных шариков - не менее 10 кг, толщина разметки - 0-10 мм, создание искусственных неровностей на покрытии, ширина разметки - 10- 40 см, рабочая скорость - не менее 5 км/ч.</w:t>
            </w:r>
          </w:p>
        </w:tc>
        <w:tc>
          <w:tcPr>
            <w:tcW w:w="1440" w:type="dxa"/>
            <w:shd w:val="clear" w:color="000000" w:fill="FFFFFF"/>
            <w:vAlign w:val="center"/>
          </w:tcPr>
          <w:p w14:paraId="3DB4F0FE" w14:textId="77777777" w:rsidR="000A178A" w:rsidRPr="004404BD" w:rsidRDefault="000A178A" w:rsidP="0096514B">
            <w:pPr>
              <w:jc w:val="center"/>
              <w:rPr>
                <w:rFonts w:ascii="GHEA Grapalat" w:hAnsi="GHEA Grapalat" w:cs="Calibri"/>
                <w:sz w:val="20"/>
                <w:szCs w:val="20"/>
                <w:lang w:val="hy-AM"/>
              </w:rPr>
            </w:pPr>
            <w:r w:rsidRPr="004404BD">
              <w:rPr>
                <w:rFonts w:ascii="GHEA Grapalat" w:hAnsi="GHEA Grapalat" w:cs="Calibri"/>
                <w:sz w:val="20"/>
                <w:szCs w:val="20"/>
                <w:lang w:val="hy-AM"/>
              </w:rPr>
              <w:t>кв.м</w:t>
            </w:r>
          </w:p>
        </w:tc>
        <w:tc>
          <w:tcPr>
            <w:tcW w:w="1260" w:type="dxa"/>
            <w:shd w:val="clear" w:color="000000" w:fill="FFFFFF"/>
            <w:noWrap/>
            <w:vAlign w:val="center"/>
          </w:tcPr>
          <w:p w14:paraId="618E129E" w14:textId="77777777" w:rsidR="000A178A" w:rsidRPr="004404BD" w:rsidRDefault="000A178A" w:rsidP="0096514B">
            <w:pPr>
              <w:jc w:val="center"/>
              <w:rPr>
                <w:rFonts w:ascii="GHEA Grapalat" w:hAnsi="GHEA Grapalat" w:cs="Calibri"/>
                <w:sz w:val="20"/>
                <w:szCs w:val="20"/>
                <w:lang w:val="hy-AM"/>
              </w:rPr>
            </w:pPr>
            <w:r w:rsidRPr="004404BD">
              <w:rPr>
                <w:rFonts w:ascii="GHEA Grapalat" w:hAnsi="GHEA Grapalat" w:cs="Calibri"/>
                <w:sz w:val="20"/>
                <w:szCs w:val="20"/>
                <w:lang w:val="hy-AM"/>
              </w:rPr>
              <w:t>1</w:t>
            </w:r>
          </w:p>
        </w:tc>
        <w:tc>
          <w:tcPr>
            <w:tcW w:w="1350" w:type="dxa"/>
            <w:tcBorders>
              <w:top w:val="nil"/>
              <w:left w:val="nil"/>
              <w:bottom w:val="single" w:sz="8" w:space="0" w:color="auto"/>
              <w:right w:val="single" w:sz="8" w:space="0" w:color="auto"/>
            </w:tcBorders>
            <w:shd w:val="clear" w:color="000000" w:fill="FFFFFF"/>
            <w:noWrap/>
            <w:vAlign w:val="center"/>
          </w:tcPr>
          <w:p w14:paraId="226D349B" w14:textId="77777777" w:rsidR="000A178A" w:rsidRPr="004404BD" w:rsidRDefault="000A178A" w:rsidP="0096514B">
            <w:pPr>
              <w:jc w:val="center"/>
              <w:rPr>
                <w:rFonts w:ascii="GHEA Grapalat" w:hAnsi="GHEA Grapalat" w:cs="Calibri"/>
                <w:sz w:val="20"/>
                <w:szCs w:val="20"/>
              </w:rPr>
            </w:pPr>
            <w:r w:rsidRPr="004404BD">
              <w:rPr>
                <w:rFonts w:ascii="GHEA Grapalat" w:hAnsi="GHEA Grapalat" w:cs="Calibri"/>
                <w:sz w:val="20"/>
                <w:szCs w:val="20"/>
              </w:rPr>
              <w:t>44,391</w:t>
            </w:r>
          </w:p>
        </w:tc>
      </w:tr>
      <w:tr w:rsidR="000A178A" w:rsidRPr="004404BD" w14:paraId="1D9B3E1E" w14:textId="77777777" w:rsidTr="000A178A">
        <w:trPr>
          <w:gridAfter w:val="1"/>
          <w:wAfter w:w="10" w:type="dxa"/>
          <w:trHeight w:val="294"/>
          <w:jc w:val="center"/>
        </w:trPr>
        <w:tc>
          <w:tcPr>
            <w:tcW w:w="355" w:type="dxa"/>
            <w:shd w:val="clear" w:color="000000" w:fill="BFBFBF"/>
            <w:noWrap/>
            <w:vAlign w:val="center"/>
            <w:hideMark/>
          </w:tcPr>
          <w:p w14:paraId="42875B29" w14:textId="77777777" w:rsidR="000A178A" w:rsidRPr="004404BD" w:rsidRDefault="000A178A" w:rsidP="0096514B">
            <w:pPr>
              <w:jc w:val="center"/>
              <w:rPr>
                <w:rFonts w:ascii="GHEA Grapalat" w:hAnsi="GHEA Grapalat" w:cs="Calibri"/>
                <w:sz w:val="20"/>
                <w:szCs w:val="20"/>
                <w:lang w:val="hy-AM"/>
              </w:rPr>
            </w:pPr>
            <w:r w:rsidRPr="004404BD">
              <w:rPr>
                <w:rFonts w:ascii="Calibri" w:hAnsi="Calibri" w:cs="Calibri"/>
                <w:sz w:val="20"/>
                <w:szCs w:val="20"/>
                <w:lang w:val="hy-AM"/>
              </w:rPr>
              <w:t> </w:t>
            </w:r>
          </w:p>
        </w:tc>
        <w:tc>
          <w:tcPr>
            <w:tcW w:w="6750" w:type="dxa"/>
            <w:gridSpan w:val="2"/>
            <w:shd w:val="clear" w:color="000000" w:fill="BFBFBF"/>
            <w:noWrap/>
            <w:vAlign w:val="center"/>
            <w:hideMark/>
          </w:tcPr>
          <w:p w14:paraId="5DC1197F" w14:textId="77777777" w:rsidR="000A178A" w:rsidRPr="004404BD" w:rsidRDefault="000A178A" w:rsidP="0096514B">
            <w:pPr>
              <w:rPr>
                <w:rFonts w:ascii="GHEA Grapalat" w:hAnsi="GHEA Grapalat" w:cs="Calibri"/>
                <w:sz w:val="20"/>
                <w:szCs w:val="20"/>
                <w:lang w:val="hy-AM"/>
              </w:rPr>
            </w:pPr>
            <w:r w:rsidRPr="004404BD">
              <w:rPr>
                <w:rFonts w:ascii="GHEA Grapalat" w:hAnsi="GHEA Grapalat" w:cs="Calibri"/>
                <w:b/>
                <w:bCs/>
                <w:sz w:val="20"/>
                <w:szCs w:val="20"/>
              </w:rPr>
              <w:t>Итого: сумма цен за единицу</w:t>
            </w:r>
          </w:p>
        </w:tc>
        <w:tc>
          <w:tcPr>
            <w:tcW w:w="1440" w:type="dxa"/>
            <w:shd w:val="clear" w:color="000000" w:fill="BFBFBF"/>
            <w:vAlign w:val="center"/>
          </w:tcPr>
          <w:p w14:paraId="53FC02AA" w14:textId="77777777" w:rsidR="000A178A" w:rsidRPr="004404BD" w:rsidRDefault="000A178A" w:rsidP="0096514B">
            <w:pPr>
              <w:rPr>
                <w:rFonts w:ascii="GHEA Grapalat" w:hAnsi="GHEA Grapalat" w:cs="Calibri"/>
                <w:sz w:val="20"/>
                <w:szCs w:val="20"/>
                <w:lang w:val="hy-AM"/>
              </w:rPr>
            </w:pPr>
          </w:p>
        </w:tc>
        <w:tc>
          <w:tcPr>
            <w:tcW w:w="1260" w:type="dxa"/>
            <w:shd w:val="clear" w:color="000000" w:fill="BFBFBF"/>
            <w:noWrap/>
            <w:vAlign w:val="center"/>
            <w:hideMark/>
          </w:tcPr>
          <w:p w14:paraId="05FF1252" w14:textId="77777777" w:rsidR="000A178A" w:rsidRPr="004404BD" w:rsidRDefault="000A178A" w:rsidP="0096514B">
            <w:pPr>
              <w:rPr>
                <w:rFonts w:ascii="GHEA Grapalat" w:hAnsi="GHEA Grapalat" w:cs="Calibri"/>
                <w:sz w:val="20"/>
                <w:szCs w:val="20"/>
                <w:lang w:val="hy-AM"/>
              </w:rPr>
            </w:pPr>
            <w:r w:rsidRPr="004404BD">
              <w:rPr>
                <w:rFonts w:ascii="Calibri" w:hAnsi="Calibri" w:cs="Calibri"/>
                <w:sz w:val="20"/>
                <w:szCs w:val="20"/>
                <w:lang w:val="hy-AM"/>
              </w:rPr>
              <w:t> </w:t>
            </w:r>
          </w:p>
        </w:tc>
        <w:tc>
          <w:tcPr>
            <w:tcW w:w="1350" w:type="dxa"/>
            <w:shd w:val="clear" w:color="000000" w:fill="BFBFBF"/>
            <w:noWrap/>
            <w:vAlign w:val="center"/>
          </w:tcPr>
          <w:p w14:paraId="256E901C" w14:textId="77777777" w:rsidR="000A178A" w:rsidRPr="004404BD" w:rsidRDefault="000A178A" w:rsidP="0096514B">
            <w:pPr>
              <w:jc w:val="center"/>
              <w:rPr>
                <w:rFonts w:ascii="GHEA Grapalat" w:hAnsi="GHEA Grapalat" w:cs="Calibri"/>
                <w:b/>
                <w:bCs/>
                <w:sz w:val="20"/>
                <w:szCs w:val="20"/>
              </w:rPr>
            </w:pPr>
            <w:r w:rsidRPr="004404BD">
              <w:rPr>
                <w:rFonts w:ascii="GHEA Grapalat" w:hAnsi="GHEA Grapalat" w:cs="Calibri"/>
                <w:b/>
                <w:bCs/>
                <w:sz w:val="14"/>
                <w:szCs w:val="20"/>
              </w:rPr>
              <w:t>100 % (</w:t>
            </w:r>
            <w:r w:rsidRPr="004404BD">
              <w:rPr>
                <w:rFonts w:ascii="GHEA Grapalat" w:hAnsi="GHEA Grapalat" w:cs="Calibri"/>
                <w:b/>
                <w:bCs/>
                <w:sz w:val="14"/>
                <w:szCs w:val="20"/>
                <w:lang w:val="hy-AM"/>
              </w:rPr>
              <w:t>12900</w:t>
            </w:r>
            <w:r w:rsidRPr="004404BD">
              <w:rPr>
                <w:rFonts w:ascii="GHEA Grapalat" w:hAnsi="GHEA Grapalat" w:cs="Calibri"/>
                <w:b/>
                <w:bCs/>
                <w:sz w:val="14"/>
                <w:szCs w:val="20"/>
              </w:rPr>
              <w:t>драм)</w:t>
            </w:r>
          </w:p>
        </w:tc>
      </w:tr>
    </w:tbl>
    <w:p w14:paraId="67AAC45C" w14:textId="77777777" w:rsidR="000A178A" w:rsidRPr="004404BD" w:rsidRDefault="000A178A" w:rsidP="000A178A">
      <w:pPr>
        <w:pStyle w:val="ListParagraph"/>
        <w:tabs>
          <w:tab w:val="left" w:pos="9708"/>
          <w:tab w:val="center" w:pos="11160"/>
        </w:tabs>
        <w:ind w:left="1080"/>
        <w:rPr>
          <w:rFonts w:ascii="GHEA Grapalat" w:hAnsi="GHEA Grapalat"/>
          <w:bCs/>
          <w:sz w:val="20"/>
          <w:szCs w:val="20"/>
        </w:rPr>
      </w:pPr>
      <w:r w:rsidRPr="004404BD">
        <w:rPr>
          <w:rFonts w:ascii="GHEA Grapalat" w:hAnsi="GHEA Grapalat"/>
          <w:bCs/>
          <w:sz w:val="18"/>
          <w:szCs w:val="18"/>
          <w:lang w:val="hy-AM"/>
        </w:rPr>
        <w:t>*</w:t>
      </w:r>
      <w:r w:rsidRPr="004404BD">
        <w:rPr>
          <w:rFonts w:ascii="GHEA Grapalat" w:hAnsi="GHEA Grapalat"/>
          <w:bCs/>
          <w:sz w:val="18"/>
          <w:szCs w:val="18"/>
        </w:rPr>
        <w:t xml:space="preserve">цена </w:t>
      </w:r>
      <w:r w:rsidRPr="004404BD">
        <w:rPr>
          <w:rFonts w:ascii="GHEA Grapalat" w:hAnsi="GHEA Grapalat" w:cs="Calibri"/>
          <w:bCs/>
          <w:sz w:val="20"/>
          <w:szCs w:val="20"/>
          <w:lang w:val="hy-AM"/>
        </w:rPr>
        <w:t>Услуги маркировки холодным и термопластичным</w:t>
      </w:r>
      <w:r w:rsidRPr="004404BD">
        <w:rPr>
          <w:rFonts w:ascii="GHEA Grapalat" w:hAnsi="GHEA Grapalat"/>
          <w:bCs/>
          <w:sz w:val="18"/>
          <w:szCs w:val="18"/>
        </w:rPr>
        <w:t xml:space="preserve"> будет рассчитываться по соответствующему весу по отношению к сумме максимальных цен за единицу:</w:t>
      </w:r>
    </w:p>
    <w:p w14:paraId="1D3BF7DB" w14:textId="77777777" w:rsidR="000A178A" w:rsidRPr="004404BD" w:rsidRDefault="000A178A" w:rsidP="000A178A">
      <w:pPr>
        <w:tabs>
          <w:tab w:val="left" w:pos="9708"/>
          <w:tab w:val="center" w:pos="11160"/>
        </w:tabs>
        <w:jc w:val="both"/>
        <w:rPr>
          <w:rFonts w:ascii="GHEA Grapalat" w:hAnsi="GHEA Grapalat"/>
          <w:bCs/>
          <w:sz w:val="20"/>
          <w:szCs w:val="20"/>
          <w:lang w:val="hy-AM"/>
        </w:rPr>
      </w:pPr>
    </w:p>
    <w:p w14:paraId="20A05EC2" w14:textId="77777777" w:rsidR="000A178A" w:rsidRPr="004404BD" w:rsidRDefault="000A178A" w:rsidP="000A178A">
      <w:pPr>
        <w:spacing w:after="160" w:line="259" w:lineRule="auto"/>
        <w:ind w:left="12744" w:firstLine="708"/>
        <w:rPr>
          <w:rFonts w:ascii="GHEA Grapalat" w:eastAsia="GHEA Grapalat" w:hAnsi="GHEA Grapalat" w:cs="GHEA Grapalat"/>
          <w:b/>
          <w:sz w:val="20"/>
          <w:szCs w:val="20"/>
        </w:rPr>
      </w:pPr>
      <w:r w:rsidRPr="004404BD">
        <w:rPr>
          <w:rFonts w:ascii="GHEA Grapalat" w:eastAsia="GHEA Grapalat" w:hAnsi="GHEA Grapalat" w:cs="GHEA Grapalat"/>
          <w:b/>
          <w:sz w:val="20"/>
          <w:szCs w:val="20"/>
        </w:rPr>
        <w:t>Приложени</w:t>
      </w:r>
      <w:r w:rsidRPr="004404BD">
        <w:rPr>
          <w:rFonts w:ascii="GHEA Grapalat" w:eastAsia="GHEA Grapalat" w:hAnsi="GHEA Grapalat" w:cs="GHEA Grapalat"/>
          <w:b/>
          <w:sz w:val="20"/>
          <w:szCs w:val="20"/>
        </w:rPr>
        <w:lastRenderedPageBreak/>
        <w:t xml:space="preserve">е  </w:t>
      </w:r>
      <w:r w:rsidRPr="004404BD">
        <w:rPr>
          <w:rFonts w:ascii="GHEA Grapalat" w:eastAsia="GHEA Grapalat" w:hAnsi="GHEA Grapalat" w:cs="GHEA Grapalat"/>
          <w:b/>
          <w:sz w:val="20"/>
          <w:szCs w:val="20"/>
          <w:lang w:val="hy-AM"/>
        </w:rPr>
        <w:t>3</w:t>
      </w:r>
    </w:p>
    <w:tbl>
      <w:tblPr>
        <w:tblW w:w="11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
        <w:gridCol w:w="1620"/>
        <w:gridCol w:w="4860"/>
        <w:gridCol w:w="1258"/>
        <w:gridCol w:w="1319"/>
        <w:gridCol w:w="1952"/>
      </w:tblGrid>
      <w:tr w:rsidR="000A178A" w:rsidRPr="00844601" w14:paraId="536A101C" w14:textId="77777777" w:rsidTr="000A178A">
        <w:trPr>
          <w:trHeight w:val="398"/>
          <w:jc w:val="center"/>
        </w:trPr>
        <w:tc>
          <w:tcPr>
            <w:tcW w:w="11364" w:type="dxa"/>
            <w:gridSpan w:val="6"/>
            <w:shd w:val="clear" w:color="000000" w:fill="BFBFBF"/>
            <w:vAlign w:val="center"/>
          </w:tcPr>
          <w:p w14:paraId="435FF5EB" w14:textId="77777777" w:rsidR="000A178A" w:rsidRPr="004404BD" w:rsidRDefault="000A178A" w:rsidP="0096514B">
            <w:pPr>
              <w:jc w:val="center"/>
              <w:rPr>
                <w:rFonts w:ascii="GHEA Grapalat" w:hAnsi="GHEA Grapalat" w:cs="Calibri"/>
                <w:b/>
                <w:bCs/>
                <w:sz w:val="20"/>
                <w:szCs w:val="20"/>
                <w:lang w:val="hy-AM"/>
              </w:rPr>
            </w:pPr>
            <w:r w:rsidRPr="004404BD">
              <w:rPr>
                <w:rFonts w:ascii="GHEA Grapalat" w:hAnsi="GHEA Grapalat" w:cs="Arial"/>
                <w:sz w:val="20"/>
                <w:szCs w:val="20"/>
                <w:lang w:val="hy-AM"/>
              </w:rPr>
              <w:t>Отделка и покраска подпорных стен</w:t>
            </w:r>
          </w:p>
        </w:tc>
      </w:tr>
      <w:tr w:rsidR="000A178A" w:rsidRPr="004404BD" w14:paraId="17BAA60C" w14:textId="77777777" w:rsidTr="000A178A">
        <w:trPr>
          <w:trHeight w:val="626"/>
          <w:jc w:val="center"/>
        </w:trPr>
        <w:tc>
          <w:tcPr>
            <w:tcW w:w="355" w:type="dxa"/>
            <w:shd w:val="clear" w:color="000000" w:fill="BFBFBF"/>
            <w:noWrap/>
            <w:vAlign w:val="center"/>
            <w:hideMark/>
          </w:tcPr>
          <w:p w14:paraId="26F8F6E9" w14:textId="77777777" w:rsidR="000A178A" w:rsidRPr="004404BD" w:rsidRDefault="000A178A" w:rsidP="0096514B">
            <w:pPr>
              <w:jc w:val="center"/>
              <w:rPr>
                <w:rFonts w:ascii="GHEA Grapalat" w:hAnsi="GHEA Grapalat" w:cs="Calibri"/>
                <w:sz w:val="20"/>
                <w:szCs w:val="20"/>
              </w:rPr>
            </w:pPr>
            <w:r w:rsidRPr="004404BD">
              <w:rPr>
                <w:rFonts w:ascii="GHEA Grapalat" w:hAnsi="GHEA Grapalat" w:cs="Calibri"/>
                <w:color w:val="000000"/>
                <w:sz w:val="20"/>
                <w:szCs w:val="20"/>
              </w:rPr>
              <w:t>N</w:t>
            </w:r>
          </w:p>
        </w:tc>
        <w:tc>
          <w:tcPr>
            <w:tcW w:w="1620" w:type="dxa"/>
            <w:shd w:val="clear" w:color="000000" w:fill="BFBFBF"/>
            <w:vAlign w:val="center"/>
            <w:hideMark/>
          </w:tcPr>
          <w:p w14:paraId="38252256" w14:textId="77777777" w:rsidR="000A178A" w:rsidRPr="004404BD" w:rsidRDefault="000A178A" w:rsidP="0096514B">
            <w:pPr>
              <w:jc w:val="center"/>
              <w:rPr>
                <w:rFonts w:ascii="GHEA Grapalat" w:hAnsi="GHEA Grapalat" w:cs="Calibri"/>
                <w:b/>
                <w:bCs/>
                <w:sz w:val="20"/>
                <w:szCs w:val="20"/>
              </w:rPr>
            </w:pPr>
            <w:r w:rsidRPr="004404BD">
              <w:rPr>
                <w:rFonts w:ascii="GHEA Grapalat" w:hAnsi="GHEA Grapalat" w:cs="Calibri"/>
                <w:b/>
                <w:bCs/>
                <w:color w:val="000000"/>
                <w:sz w:val="20"/>
                <w:szCs w:val="20"/>
              </w:rPr>
              <w:t xml:space="preserve">Название </w:t>
            </w:r>
          </w:p>
        </w:tc>
        <w:tc>
          <w:tcPr>
            <w:tcW w:w="4860" w:type="dxa"/>
            <w:shd w:val="clear" w:color="000000" w:fill="BFBFBF"/>
            <w:vAlign w:val="center"/>
          </w:tcPr>
          <w:p w14:paraId="03A300FB" w14:textId="77777777" w:rsidR="000A178A" w:rsidRPr="004404BD" w:rsidRDefault="000A178A" w:rsidP="0096514B">
            <w:pPr>
              <w:jc w:val="center"/>
              <w:rPr>
                <w:rFonts w:ascii="GHEA Grapalat" w:hAnsi="GHEA Grapalat" w:cs="Calibri"/>
                <w:b/>
                <w:bCs/>
                <w:sz w:val="20"/>
                <w:szCs w:val="20"/>
                <w:lang w:val="hy-AM"/>
              </w:rPr>
            </w:pPr>
            <w:r w:rsidRPr="004404BD">
              <w:rPr>
                <w:rFonts w:ascii="GHEA Grapalat" w:hAnsi="GHEA Grapalat" w:cs="Calibri"/>
                <w:b/>
                <w:bCs/>
                <w:color w:val="000000"/>
                <w:sz w:val="20"/>
                <w:szCs w:val="20"/>
                <w:lang w:val="hy-AM"/>
              </w:rPr>
              <w:t>Технические характеристики</w:t>
            </w:r>
          </w:p>
        </w:tc>
        <w:tc>
          <w:tcPr>
            <w:tcW w:w="1258" w:type="dxa"/>
            <w:shd w:val="clear" w:color="000000" w:fill="BFBFBF"/>
            <w:vAlign w:val="center"/>
          </w:tcPr>
          <w:p w14:paraId="1F695874" w14:textId="77777777" w:rsidR="000A178A" w:rsidRPr="004404BD" w:rsidRDefault="000A178A" w:rsidP="0096514B">
            <w:pPr>
              <w:jc w:val="center"/>
              <w:rPr>
                <w:rFonts w:ascii="GHEA Grapalat" w:hAnsi="GHEA Grapalat" w:cs="Calibri"/>
                <w:b/>
                <w:bCs/>
                <w:sz w:val="20"/>
                <w:szCs w:val="20"/>
                <w:lang w:val="hy-AM"/>
              </w:rPr>
            </w:pPr>
            <w:r w:rsidRPr="004404BD">
              <w:rPr>
                <w:rFonts w:ascii="GHEA Grapalat" w:hAnsi="GHEA Grapalat" w:cs="Calibri"/>
                <w:b/>
                <w:bCs/>
                <w:color w:val="000000"/>
                <w:sz w:val="20"/>
                <w:szCs w:val="20"/>
                <w:lang w:val="hy-AM"/>
              </w:rPr>
              <w:t>единица измерения</w:t>
            </w:r>
          </w:p>
        </w:tc>
        <w:tc>
          <w:tcPr>
            <w:tcW w:w="1319" w:type="dxa"/>
            <w:shd w:val="clear" w:color="000000" w:fill="BFBFBF"/>
            <w:noWrap/>
            <w:vAlign w:val="center"/>
            <w:hideMark/>
          </w:tcPr>
          <w:p w14:paraId="2773279E" w14:textId="77777777" w:rsidR="000A178A" w:rsidRPr="004404BD" w:rsidRDefault="000A178A" w:rsidP="0096514B">
            <w:pPr>
              <w:jc w:val="center"/>
              <w:rPr>
                <w:rFonts w:ascii="GHEA Grapalat" w:hAnsi="GHEA Grapalat"/>
                <w:b/>
                <w:sz w:val="20"/>
                <w:szCs w:val="20"/>
              </w:rPr>
            </w:pPr>
            <w:r w:rsidRPr="004404BD">
              <w:rPr>
                <w:rFonts w:ascii="GHEA Grapalat" w:hAnsi="GHEA Grapalat"/>
                <w:b/>
                <w:sz w:val="20"/>
                <w:szCs w:val="20"/>
              </w:rPr>
              <w:t>Количество</w:t>
            </w:r>
          </w:p>
          <w:p w14:paraId="07C3AB33" w14:textId="77777777" w:rsidR="000A178A" w:rsidRPr="004404BD" w:rsidRDefault="000A178A" w:rsidP="0096514B">
            <w:pPr>
              <w:jc w:val="center"/>
              <w:rPr>
                <w:rFonts w:ascii="GHEA Grapalat" w:hAnsi="GHEA Grapalat" w:cs="Calibri"/>
                <w:b/>
                <w:bCs/>
                <w:sz w:val="20"/>
                <w:szCs w:val="20"/>
                <w:lang w:val="hy-AM"/>
              </w:rPr>
            </w:pPr>
          </w:p>
        </w:tc>
        <w:tc>
          <w:tcPr>
            <w:tcW w:w="1947" w:type="dxa"/>
            <w:shd w:val="clear" w:color="000000" w:fill="BFBFBF"/>
            <w:vAlign w:val="center"/>
            <w:hideMark/>
          </w:tcPr>
          <w:p w14:paraId="788B6BFC" w14:textId="77777777" w:rsidR="000A178A" w:rsidRPr="004404BD" w:rsidRDefault="000A178A" w:rsidP="0096514B">
            <w:pPr>
              <w:jc w:val="center"/>
              <w:rPr>
                <w:rFonts w:ascii="GHEA Grapalat" w:hAnsi="GHEA Grapalat" w:cs="Calibri"/>
                <w:b/>
                <w:bCs/>
                <w:sz w:val="20"/>
                <w:szCs w:val="20"/>
              </w:rPr>
            </w:pPr>
            <w:r w:rsidRPr="004404BD">
              <w:rPr>
                <w:rFonts w:ascii="GHEA Grapalat" w:hAnsi="GHEA Grapalat" w:cs="Calibri"/>
                <w:b/>
                <w:bCs/>
                <w:color w:val="000000"/>
                <w:sz w:val="20"/>
                <w:szCs w:val="20"/>
              </w:rPr>
              <w:t xml:space="preserve">% </w:t>
            </w:r>
          </w:p>
        </w:tc>
      </w:tr>
      <w:tr w:rsidR="000A178A" w:rsidRPr="004404BD" w14:paraId="1EBBA7BB" w14:textId="77777777" w:rsidTr="000A178A">
        <w:trPr>
          <w:trHeight w:val="272"/>
          <w:jc w:val="center"/>
        </w:trPr>
        <w:tc>
          <w:tcPr>
            <w:tcW w:w="355" w:type="dxa"/>
            <w:shd w:val="clear" w:color="000000" w:fill="FFFFFF"/>
            <w:noWrap/>
            <w:vAlign w:val="center"/>
            <w:hideMark/>
          </w:tcPr>
          <w:p w14:paraId="6E80EBCE" w14:textId="77777777" w:rsidR="000A178A" w:rsidRPr="004404BD" w:rsidRDefault="000A178A" w:rsidP="0096514B">
            <w:pPr>
              <w:jc w:val="center"/>
              <w:rPr>
                <w:rFonts w:ascii="GHEA Grapalat" w:hAnsi="GHEA Grapalat" w:cs="Calibri"/>
                <w:sz w:val="20"/>
                <w:szCs w:val="20"/>
              </w:rPr>
            </w:pPr>
            <w:r w:rsidRPr="004404BD">
              <w:rPr>
                <w:rFonts w:ascii="GHEA Grapalat" w:hAnsi="GHEA Grapalat" w:cs="Calibri"/>
                <w:sz w:val="20"/>
                <w:szCs w:val="20"/>
              </w:rPr>
              <w:t>1</w:t>
            </w:r>
          </w:p>
        </w:tc>
        <w:tc>
          <w:tcPr>
            <w:tcW w:w="1620" w:type="dxa"/>
            <w:shd w:val="clear" w:color="000000" w:fill="FFFFFF"/>
            <w:noWrap/>
            <w:vAlign w:val="center"/>
          </w:tcPr>
          <w:p w14:paraId="62E328AF" w14:textId="77777777" w:rsidR="000A178A" w:rsidRPr="004404BD" w:rsidRDefault="000A178A" w:rsidP="0096514B">
            <w:pPr>
              <w:jc w:val="center"/>
              <w:rPr>
                <w:rFonts w:ascii="GHEA Grapalat" w:hAnsi="GHEA Grapalat"/>
                <w:sz w:val="20"/>
                <w:szCs w:val="20"/>
                <w:lang w:val="es-ES"/>
              </w:rPr>
            </w:pPr>
            <w:r w:rsidRPr="004404BD">
              <w:rPr>
                <w:rFonts w:ascii="GHEA Grapalat" w:hAnsi="GHEA Grapalat"/>
                <w:sz w:val="20"/>
                <w:szCs w:val="20"/>
              </w:rPr>
              <w:t>Расшивка защитных стен</w:t>
            </w:r>
          </w:p>
          <w:p w14:paraId="3F9C9C50" w14:textId="77777777" w:rsidR="000A178A" w:rsidRPr="004404BD" w:rsidRDefault="000A178A" w:rsidP="0096514B">
            <w:pPr>
              <w:jc w:val="center"/>
              <w:rPr>
                <w:rFonts w:ascii="GHEA Grapalat" w:hAnsi="GHEA Grapalat" w:cs="Calibri"/>
                <w:sz w:val="20"/>
                <w:szCs w:val="20"/>
              </w:rPr>
            </w:pPr>
          </w:p>
        </w:tc>
        <w:tc>
          <w:tcPr>
            <w:tcW w:w="4860" w:type="dxa"/>
            <w:shd w:val="clear" w:color="000000" w:fill="FFFFFF"/>
            <w:vAlign w:val="center"/>
          </w:tcPr>
          <w:p w14:paraId="762581A0" w14:textId="77777777" w:rsidR="000A178A" w:rsidRPr="004404BD" w:rsidRDefault="000A178A" w:rsidP="0096514B">
            <w:pPr>
              <w:jc w:val="both"/>
              <w:rPr>
                <w:rFonts w:ascii="GHEA Grapalat" w:hAnsi="GHEA Grapalat"/>
                <w:sz w:val="20"/>
                <w:szCs w:val="20"/>
              </w:rPr>
            </w:pPr>
            <w:r w:rsidRPr="004404BD">
              <w:rPr>
                <w:rFonts w:ascii="GHEA Grapalat" w:hAnsi="GHEA Grapalat"/>
                <w:sz w:val="20"/>
                <w:szCs w:val="20"/>
              </w:rPr>
              <w:t>Оказание услуг по отделке дорожных ограждений включает частичное перекрытие дороги (конусами, временными знаками и т. д.) в целях обеспечения безопасности во время работ, очистку ограждений от старой краски, отделку смесью шпатлевки и плиточного клея в соотношении 3/1, а также обработку наждачной бумагой. После завершения отделочных работ необходимо обеспечить недоступность обработанного участка до полного высыхания материала.Отделка должна выполняться с использованием белого плиточного клея и фасадной серой шпатлевки, а также с привлечением достаточного количества рабочих.К шпатлевке предъявляются следующие требования: серая, минеральная, экологически чистая и безопасная, устойчивая к изменениям погодных условий.</w:t>
            </w:r>
          </w:p>
          <w:p w14:paraId="17EACBCB" w14:textId="77777777" w:rsidR="000A178A" w:rsidRPr="004404BD" w:rsidRDefault="000A178A" w:rsidP="0096514B">
            <w:pPr>
              <w:jc w:val="both"/>
              <w:rPr>
                <w:rFonts w:ascii="GHEA Grapalat" w:hAnsi="GHEA Grapalat"/>
                <w:sz w:val="20"/>
                <w:szCs w:val="20"/>
              </w:rPr>
            </w:pPr>
            <w:r w:rsidRPr="004404BD">
              <w:rPr>
                <w:rFonts w:ascii="GHEA Grapalat" w:hAnsi="GHEA Grapalat"/>
                <w:sz w:val="20"/>
                <w:szCs w:val="20"/>
              </w:rPr>
              <w:t>Состав: карбонат кальция, портландцемент, целлюлозные добавки, наполнители, модифицирующие добавки.К клею предъявляются следующие требования: белый, содержание воды в смеси – не более 24%, время высыхания – не более 8 часов.</w:t>
            </w:r>
          </w:p>
        </w:tc>
        <w:tc>
          <w:tcPr>
            <w:tcW w:w="1258" w:type="dxa"/>
            <w:shd w:val="clear" w:color="000000" w:fill="FFFFFF"/>
            <w:vAlign w:val="center"/>
          </w:tcPr>
          <w:p w14:paraId="2598D72E" w14:textId="77777777" w:rsidR="000A178A" w:rsidRPr="004404BD" w:rsidRDefault="000A178A" w:rsidP="0096514B">
            <w:pPr>
              <w:jc w:val="center"/>
              <w:rPr>
                <w:rFonts w:ascii="GHEA Grapalat" w:hAnsi="GHEA Grapalat" w:cs="Calibri"/>
                <w:sz w:val="20"/>
                <w:szCs w:val="20"/>
                <w:lang w:val="hy-AM"/>
              </w:rPr>
            </w:pPr>
            <w:r w:rsidRPr="004404BD">
              <w:rPr>
                <w:rFonts w:ascii="GHEA Grapalat" w:hAnsi="GHEA Grapalat" w:cs="Calibri"/>
                <w:sz w:val="20"/>
                <w:szCs w:val="20"/>
                <w:lang w:val="hy-AM"/>
              </w:rPr>
              <w:t>кв.м</w:t>
            </w:r>
          </w:p>
        </w:tc>
        <w:tc>
          <w:tcPr>
            <w:tcW w:w="1319" w:type="dxa"/>
            <w:shd w:val="clear" w:color="000000" w:fill="FFFFFF"/>
            <w:noWrap/>
            <w:vAlign w:val="center"/>
          </w:tcPr>
          <w:p w14:paraId="7383CE88" w14:textId="77777777" w:rsidR="000A178A" w:rsidRPr="004404BD" w:rsidRDefault="000A178A" w:rsidP="0096514B">
            <w:pPr>
              <w:jc w:val="center"/>
              <w:rPr>
                <w:rFonts w:ascii="GHEA Grapalat" w:hAnsi="GHEA Grapalat" w:cs="Calibri"/>
                <w:sz w:val="20"/>
                <w:szCs w:val="20"/>
              </w:rPr>
            </w:pPr>
            <w:r w:rsidRPr="004404BD">
              <w:rPr>
                <w:rFonts w:ascii="GHEA Grapalat" w:hAnsi="GHEA Grapalat" w:cs="Calibri"/>
                <w:sz w:val="20"/>
                <w:szCs w:val="20"/>
              </w:rPr>
              <w:t>1</w:t>
            </w:r>
          </w:p>
        </w:tc>
        <w:tc>
          <w:tcPr>
            <w:tcW w:w="1947" w:type="dxa"/>
            <w:tcBorders>
              <w:top w:val="single" w:sz="8" w:space="0" w:color="auto"/>
              <w:left w:val="nil"/>
              <w:bottom w:val="single" w:sz="8" w:space="0" w:color="auto"/>
              <w:right w:val="single" w:sz="8" w:space="0" w:color="auto"/>
            </w:tcBorders>
            <w:shd w:val="clear" w:color="000000" w:fill="FFFFFF"/>
            <w:noWrap/>
            <w:vAlign w:val="center"/>
          </w:tcPr>
          <w:p w14:paraId="22973AE8" w14:textId="77777777" w:rsidR="000A178A" w:rsidRPr="004404BD" w:rsidRDefault="000A178A" w:rsidP="0096514B">
            <w:pPr>
              <w:jc w:val="center"/>
              <w:rPr>
                <w:rFonts w:ascii="GHEA Grapalat" w:hAnsi="GHEA Grapalat" w:cs="Calibri"/>
                <w:sz w:val="20"/>
                <w:szCs w:val="20"/>
              </w:rPr>
            </w:pPr>
            <w:r w:rsidRPr="004404BD">
              <w:rPr>
                <w:rFonts w:ascii="GHEA Grapalat" w:hAnsi="GHEA Grapalat" w:cs="Calibri"/>
                <w:sz w:val="20"/>
                <w:szCs w:val="20"/>
              </w:rPr>
              <w:t>31</w:t>
            </w:r>
            <w:r w:rsidRPr="004404BD">
              <w:rPr>
                <w:rFonts w:ascii="GHEA Grapalat" w:hAnsi="GHEA Grapalat" w:cs="Calibri"/>
                <w:sz w:val="20"/>
                <w:szCs w:val="20"/>
                <w:lang w:val="hy-AM"/>
              </w:rPr>
              <w:t>.</w:t>
            </w:r>
            <w:r w:rsidRPr="004404BD">
              <w:rPr>
                <w:rFonts w:ascii="GHEA Grapalat" w:hAnsi="GHEA Grapalat" w:cs="Calibri"/>
                <w:sz w:val="20"/>
                <w:szCs w:val="20"/>
              </w:rPr>
              <w:t>736</w:t>
            </w:r>
          </w:p>
        </w:tc>
      </w:tr>
      <w:tr w:rsidR="000A178A" w:rsidRPr="004404BD" w14:paraId="34BFE3CF" w14:textId="77777777" w:rsidTr="000A178A">
        <w:trPr>
          <w:trHeight w:val="272"/>
          <w:jc w:val="center"/>
        </w:trPr>
        <w:tc>
          <w:tcPr>
            <w:tcW w:w="355" w:type="dxa"/>
            <w:shd w:val="clear" w:color="000000" w:fill="FFFFFF"/>
            <w:noWrap/>
            <w:vAlign w:val="center"/>
            <w:hideMark/>
          </w:tcPr>
          <w:p w14:paraId="201E756C" w14:textId="77777777" w:rsidR="000A178A" w:rsidRPr="004404BD" w:rsidRDefault="000A178A" w:rsidP="0096514B">
            <w:pPr>
              <w:jc w:val="center"/>
              <w:rPr>
                <w:rFonts w:ascii="GHEA Grapalat" w:hAnsi="GHEA Grapalat" w:cs="Calibri"/>
                <w:sz w:val="20"/>
                <w:szCs w:val="20"/>
              </w:rPr>
            </w:pPr>
            <w:r w:rsidRPr="004404BD">
              <w:rPr>
                <w:rFonts w:ascii="GHEA Grapalat" w:hAnsi="GHEA Grapalat" w:cs="Calibri"/>
                <w:sz w:val="20"/>
                <w:szCs w:val="20"/>
              </w:rPr>
              <w:t>2</w:t>
            </w:r>
          </w:p>
        </w:tc>
        <w:tc>
          <w:tcPr>
            <w:tcW w:w="1620" w:type="dxa"/>
            <w:shd w:val="clear" w:color="000000" w:fill="FFFFFF"/>
            <w:noWrap/>
            <w:vAlign w:val="center"/>
          </w:tcPr>
          <w:p w14:paraId="4B8B6476" w14:textId="77777777" w:rsidR="000A178A" w:rsidRPr="004404BD" w:rsidRDefault="000A178A" w:rsidP="0096514B">
            <w:pPr>
              <w:jc w:val="center"/>
              <w:rPr>
                <w:rFonts w:ascii="GHEA Grapalat" w:hAnsi="GHEA Grapalat"/>
                <w:sz w:val="20"/>
                <w:szCs w:val="20"/>
              </w:rPr>
            </w:pPr>
            <w:r w:rsidRPr="004404BD">
              <w:rPr>
                <w:rFonts w:ascii="GHEA Grapalat" w:hAnsi="GHEA Grapalat"/>
                <w:sz w:val="20"/>
                <w:szCs w:val="20"/>
              </w:rPr>
              <w:t>Вертикальная разметка/ покраска защитных стен</w:t>
            </w:r>
          </w:p>
          <w:p w14:paraId="3D99CD7F" w14:textId="77777777" w:rsidR="000A178A" w:rsidRPr="004404BD" w:rsidRDefault="000A178A" w:rsidP="0096514B">
            <w:pPr>
              <w:jc w:val="center"/>
              <w:rPr>
                <w:rFonts w:ascii="GHEA Grapalat" w:hAnsi="GHEA Grapalat" w:cs="Calibri"/>
                <w:sz w:val="20"/>
                <w:szCs w:val="20"/>
              </w:rPr>
            </w:pPr>
          </w:p>
        </w:tc>
        <w:tc>
          <w:tcPr>
            <w:tcW w:w="4860" w:type="dxa"/>
            <w:shd w:val="clear" w:color="000000" w:fill="FFFFFF"/>
            <w:vAlign w:val="center"/>
          </w:tcPr>
          <w:p w14:paraId="506D57AE" w14:textId="77777777" w:rsidR="000A178A" w:rsidRPr="004404BD" w:rsidRDefault="000A178A" w:rsidP="0096514B">
            <w:pPr>
              <w:jc w:val="both"/>
              <w:rPr>
                <w:rFonts w:ascii="GHEA Grapalat" w:hAnsi="GHEA Grapalat" w:cs="Calibri"/>
                <w:sz w:val="20"/>
                <w:szCs w:val="20"/>
              </w:rPr>
            </w:pPr>
            <w:r w:rsidRPr="004404BD">
              <w:rPr>
                <w:rFonts w:ascii="GHEA Grapalat" w:hAnsi="GHEA Grapalat" w:cs="Calibri"/>
                <w:sz w:val="20"/>
                <w:szCs w:val="20"/>
              </w:rPr>
              <w:t>Оказание услуг по нанесению вертикальной разметки (окраске ограждений) включает частичное перекрытие дороги (с помощью конусов, временных знаков и т. д.) для обеспечения безопасности во время разметки, а также окраску ограждений соответствующими красками черного (1/3 части) и белого (2/3 части) цветов с использованием кисти, валика или механизированного оборудования. После окраски ограждений необходимо обеспечить недоступность обработанного участка до полного высыхания материала</w:t>
            </w:r>
          </w:p>
          <w:p w14:paraId="0DC98030" w14:textId="77777777" w:rsidR="000A178A" w:rsidRPr="004404BD" w:rsidRDefault="000A178A" w:rsidP="0096514B">
            <w:pPr>
              <w:jc w:val="both"/>
              <w:rPr>
                <w:rFonts w:ascii="GHEA Grapalat" w:hAnsi="GHEA Grapalat" w:cs="Calibri"/>
                <w:sz w:val="20"/>
                <w:szCs w:val="20"/>
              </w:rPr>
            </w:pPr>
            <w:r w:rsidRPr="004404BD">
              <w:rPr>
                <w:rFonts w:ascii="GHEA Grapalat" w:hAnsi="GHEA Grapalat" w:cs="Calibri"/>
                <w:sz w:val="20"/>
                <w:szCs w:val="20"/>
              </w:rPr>
              <w:t>Вертикальная разметка должна выполняться достаточным количеством рабочих.</w:t>
            </w:r>
          </w:p>
          <w:p w14:paraId="064759FA" w14:textId="77777777" w:rsidR="000A178A" w:rsidRPr="004404BD" w:rsidRDefault="000A178A" w:rsidP="0096514B">
            <w:pPr>
              <w:jc w:val="both"/>
              <w:rPr>
                <w:rFonts w:ascii="GHEA Grapalat" w:hAnsi="GHEA Grapalat" w:cs="Calibri"/>
                <w:sz w:val="20"/>
                <w:szCs w:val="20"/>
              </w:rPr>
            </w:pPr>
            <w:r w:rsidRPr="004404BD">
              <w:rPr>
                <w:rFonts w:ascii="GHEA Grapalat" w:hAnsi="GHEA Grapalat" w:cs="Calibri"/>
                <w:sz w:val="20"/>
                <w:szCs w:val="20"/>
              </w:rPr>
              <w:t>К лакокрасочному материалу для вертикальной разметки предъявляются следующие требования: цвет – белый, черный, синий и красный, алкидная эмаль ПФ-115, глянцевая, время высыхания – не более 14 часов, массовая доля нелетучих веществ – не менее 75%, износостойкость покрытия – не более 25 кг/м², яркость – не менее 80%, наличие сертификата, соответствующего указанным техническим характеристикам.</w:t>
            </w:r>
          </w:p>
        </w:tc>
        <w:tc>
          <w:tcPr>
            <w:tcW w:w="1258" w:type="dxa"/>
            <w:shd w:val="clear" w:color="000000" w:fill="FFFFFF"/>
            <w:vAlign w:val="center"/>
          </w:tcPr>
          <w:p w14:paraId="7A53898F" w14:textId="77777777" w:rsidR="000A178A" w:rsidRPr="004404BD" w:rsidRDefault="000A178A" w:rsidP="0096514B">
            <w:pPr>
              <w:jc w:val="center"/>
              <w:rPr>
                <w:rFonts w:ascii="GHEA Grapalat" w:hAnsi="GHEA Grapalat" w:cs="Calibri"/>
                <w:sz w:val="20"/>
                <w:szCs w:val="20"/>
                <w:lang w:val="hy-AM"/>
              </w:rPr>
            </w:pPr>
            <w:r w:rsidRPr="004404BD">
              <w:rPr>
                <w:rFonts w:ascii="GHEA Grapalat" w:hAnsi="GHEA Grapalat" w:cs="Calibri"/>
                <w:sz w:val="20"/>
                <w:szCs w:val="20"/>
                <w:lang w:val="hy-AM"/>
              </w:rPr>
              <w:t>кв.м</w:t>
            </w:r>
          </w:p>
        </w:tc>
        <w:tc>
          <w:tcPr>
            <w:tcW w:w="1319" w:type="dxa"/>
            <w:shd w:val="clear" w:color="000000" w:fill="FFFFFF"/>
            <w:noWrap/>
            <w:vAlign w:val="center"/>
          </w:tcPr>
          <w:p w14:paraId="71D12690" w14:textId="77777777" w:rsidR="000A178A" w:rsidRPr="004404BD" w:rsidRDefault="000A178A" w:rsidP="0096514B">
            <w:pPr>
              <w:jc w:val="center"/>
              <w:rPr>
                <w:rFonts w:ascii="GHEA Grapalat" w:hAnsi="GHEA Grapalat" w:cs="Calibri"/>
                <w:sz w:val="20"/>
                <w:szCs w:val="20"/>
                <w:lang w:val="hy-AM"/>
              </w:rPr>
            </w:pPr>
            <w:r w:rsidRPr="004404BD">
              <w:rPr>
                <w:rFonts w:ascii="GHEA Grapalat" w:hAnsi="GHEA Grapalat" w:cs="Calibri"/>
                <w:sz w:val="20"/>
                <w:szCs w:val="20"/>
              </w:rPr>
              <w:t>1</w:t>
            </w:r>
          </w:p>
        </w:tc>
        <w:tc>
          <w:tcPr>
            <w:tcW w:w="1947" w:type="dxa"/>
            <w:tcBorders>
              <w:top w:val="nil"/>
              <w:left w:val="nil"/>
              <w:bottom w:val="single" w:sz="8" w:space="0" w:color="auto"/>
              <w:right w:val="single" w:sz="8" w:space="0" w:color="auto"/>
            </w:tcBorders>
            <w:shd w:val="clear" w:color="000000" w:fill="FFFFFF"/>
            <w:noWrap/>
            <w:vAlign w:val="center"/>
          </w:tcPr>
          <w:p w14:paraId="7FC146A3" w14:textId="77777777" w:rsidR="000A178A" w:rsidRPr="004404BD" w:rsidRDefault="000A178A" w:rsidP="0096514B">
            <w:pPr>
              <w:jc w:val="center"/>
              <w:rPr>
                <w:rFonts w:ascii="GHEA Grapalat" w:hAnsi="GHEA Grapalat" w:cs="Calibri"/>
                <w:sz w:val="20"/>
                <w:szCs w:val="20"/>
              </w:rPr>
            </w:pPr>
            <w:r w:rsidRPr="004404BD">
              <w:rPr>
                <w:rFonts w:ascii="GHEA Grapalat" w:hAnsi="GHEA Grapalat" w:cs="Calibri"/>
                <w:sz w:val="20"/>
                <w:szCs w:val="20"/>
              </w:rPr>
              <w:t>68</w:t>
            </w:r>
            <w:r w:rsidRPr="004404BD">
              <w:rPr>
                <w:rFonts w:ascii="GHEA Grapalat" w:hAnsi="GHEA Grapalat" w:cs="Calibri"/>
                <w:sz w:val="20"/>
                <w:szCs w:val="20"/>
                <w:lang w:val="hy-AM"/>
              </w:rPr>
              <w:t>.</w:t>
            </w:r>
            <w:r w:rsidRPr="004404BD">
              <w:rPr>
                <w:rFonts w:ascii="GHEA Grapalat" w:hAnsi="GHEA Grapalat" w:cs="Calibri"/>
                <w:sz w:val="20"/>
                <w:szCs w:val="20"/>
              </w:rPr>
              <w:t>264</w:t>
            </w:r>
          </w:p>
        </w:tc>
      </w:tr>
      <w:tr w:rsidR="000A178A" w:rsidRPr="004404BD" w14:paraId="073103BE" w14:textId="77777777" w:rsidTr="000A178A">
        <w:trPr>
          <w:trHeight w:val="187"/>
          <w:jc w:val="center"/>
        </w:trPr>
        <w:tc>
          <w:tcPr>
            <w:tcW w:w="355" w:type="dxa"/>
            <w:shd w:val="clear" w:color="000000" w:fill="BFBFBF"/>
            <w:noWrap/>
            <w:vAlign w:val="center"/>
            <w:hideMark/>
          </w:tcPr>
          <w:p w14:paraId="40935B22" w14:textId="77777777" w:rsidR="000A178A" w:rsidRPr="004404BD" w:rsidRDefault="000A178A" w:rsidP="0096514B">
            <w:pPr>
              <w:jc w:val="center"/>
              <w:rPr>
                <w:rFonts w:ascii="GHEA Grapalat" w:hAnsi="GHEA Grapalat" w:cs="Calibri"/>
                <w:sz w:val="20"/>
                <w:szCs w:val="20"/>
                <w:lang w:val="hy-AM"/>
              </w:rPr>
            </w:pPr>
            <w:r w:rsidRPr="004404BD">
              <w:rPr>
                <w:rFonts w:ascii="Calibri" w:hAnsi="Calibri" w:cs="Calibri"/>
                <w:sz w:val="20"/>
                <w:szCs w:val="20"/>
                <w:lang w:val="hy-AM"/>
              </w:rPr>
              <w:t> </w:t>
            </w:r>
          </w:p>
        </w:tc>
        <w:tc>
          <w:tcPr>
            <w:tcW w:w="6480" w:type="dxa"/>
            <w:gridSpan w:val="2"/>
            <w:shd w:val="clear" w:color="000000" w:fill="BFBFBF"/>
            <w:noWrap/>
            <w:vAlign w:val="center"/>
            <w:hideMark/>
          </w:tcPr>
          <w:p w14:paraId="701C0682" w14:textId="77777777" w:rsidR="000A178A" w:rsidRPr="004404BD" w:rsidRDefault="000A178A" w:rsidP="0096514B">
            <w:pPr>
              <w:rPr>
                <w:rFonts w:ascii="GHEA Grapalat" w:hAnsi="GHEA Grapalat" w:cs="Calibri"/>
                <w:sz w:val="20"/>
                <w:szCs w:val="20"/>
              </w:rPr>
            </w:pPr>
            <w:r w:rsidRPr="004404BD">
              <w:rPr>
                <w:rFonts w:ascii="GHEA Grapalat" w:hAnsi="GHEA Grapalat" w:cs="Calibri"/>
                <w:b/>
                <w:bCs/>
                <w:sz w:val="20"/>
                <w:szCs w:val="20"/>
              </w:rPr>
              <w:t>Итого: сумма цен за единицу</w:t>
            </w:r>
          </w:p>
        </w:tc>
        <w:tc>
          <w:tcPr>
            <w:tcW w:w="1258" w:type="dxa"/>
            <w:vAlign w:val="center"/>
          </w:tcPr>
          <w:p w14:paraId="7E329D49" w14:textId="77777777" w:rsidR="000A178A" w:rsidRPr="004404BD" w:rsidRDefault="000A178A" w:rsidP="0096514B">
            <w:pPr>
              <w:rPr>
                <w:rFonts w:ascii="GHEA Grapalat" w:hAnsi="GHEA Grapalat" w:cs="Calibri"/>
                <w:sz w:val="20"/>
                <w:szCs w:val="20"/>
              </w:rPr>
            </w:pPr>
          </w:p>
        </w:tc>
        <w:tc>
          <w:tcPr>
            <w:tcW w:w="1319" w:type="dxa"/>
            <w:noWrap/>
            <w:vAlign w:val="center"/>
            <w:hideMark/>
          </w:tcPr>
          <w:p w14:paraId="76C907A8" w14:textId="77777777" w:rsidR="000A178A" w:rsidRPr="004404BD" w:rsidRDefault="000A178A" w:rsidP="0096514B">
            <w:pPr>
              <w:rPr>
                <w:rFonts w:ascii="GHEA Grapalat" w:hAnsi="GHEA Grapalat" w:cs="Calibri"/>
                <w:sz w:val="20"/>
                <w:szCs w:val="20"/>
              </w:rPr>
            </w:pPr>
            <w:r w:rsidRPr="004404BD">
              <w:rPr>
                <w:rFonts w:ascii="Calibri" w:hAnsi="Calibri" w:cs="Calibri"/>
                <w:sz w:val="20"/>
                <w:szCs w:val="20"/>
              </w:rPr>
              <w:t> </w:t>
            </w:r>
          </w:p>
        </w:tc>
        <w:tc>
          <w:tcPr>
            <w:tcW w:w="1947" w:type="dxa"/>
            <w:noWrap/>
            <w:vAlign w:val="center"/>
          </w:tcPr>
          <w:p w14:paraId="1937A7E7" w14:textId="77777777" w:rsidR="000A178A" w:rsidRPr="004404BD" w:rsidRDefault="000A178A" w:rsidP="0096514B">
            <w:pPr>
              <w:jc w:val="both"/>
              <w:rPr>
                <w:rFonts w:ascii="GHEA Grapalat" w:hAnsi="GHEA Grapalat" w:cs="Calibri"/>
                <w:b/>
                <w:bCs/>
                <w:sz w:val="20"/>
                <w:szCs w:val="20"/>
              </w:rPr>
            </w:pPr>
            <w:r w:rsidRPr="004404BD">
              <w:rPr>
                <w:rFonts w:ascii="GHEA Grapalat" w:hAnsi="GHEA Grapalat" w:cs="Calibri"/>
                <w:b/>
                <w:bCs/>
                <w:sz w:val="20"/>
                <w:szCs w:val="20"/>
              </w:rPr>
              <w:t>100 %</w:t>
            </w:r>
            <w:r w:rsidRPr="004404BD">
              <w:rPr>
                <w:rFonts w:ascii="GHEA Grapalat" w:hAnsi="GHEA Grapalat" w:cs="Calibri"/>
                <w:b/>
                <w:bCs/>
                <w:sz w:val="20"/>
                <w:szCs w:val="20"/>
                <w:lang w:val="hy-AM"/>
              </w:rPr>
              <w:t xml:space="preserve"> </w:t>
            </w:r>
            <w:r w:rsidRPr="004404BD">
              <w:rPr>
                <w:rFonts w:ascii="GHEA Grapalat" w:hAnsi="GHEA Grapalat" w:cs="Calibri"/>
                <w:b/>
                <w:bCs/>
                <w:sz w:val="20"/>
                <w:szCs w:val="20"/>
              </w:rPr>
              <w:t>(</w:t>
            </w:r>
            <w:r w:rsidRPr="004404BD">
              <w:rPr>
                <w:rFonts w:ascii="GHEA Grapalat" w:hAnsi="GHEA Grapalat" w:cs="Calibri"/>
                <w:b/>
                <w:bCs/>
                <w:sz w:val="20"/>
                <w:szCs w:val="20"/>
                <w:lang w:val="hy-AM"/>
              </w:rPr>
              <w:t>18</w:t>
            </w:r>
            <w:r>
              <w:rPr>
                <w:rFonts w:ascii="GHEA Grapalat" w:hAnsi="GHEA Grapalat" w:cs="Calibri"/>
                <w:b/>
                <w:bCs/>
                <w:sz w:val="20"/>
                <w:szCs w:val="20"/>
                <w:lang w:val="hy-AM"/>
              </w:rPr>
              <w:t xml:space="preserve">03 </w:t>
            </w:r>
            <w:r w:rsidRPr="004404BD">
              <w:rPr>
                <w:rFonts w:ascii="GHEA Grapalat" w:hAnsi="GHEA Grapalat" w:cs="Calibri"/>
                <w:b/>
                <w:bCs/>
                <w:sz w:val="20"/>
                <w:szCs w:val="20"/>
              </w:rPr>
              <w:t>драм)</w:t>
            </w:r>
          </w:p>
        </w:tc>
      </w:tr>
    </w:tbl>
    <w:p w14:paraId="7E6933B0" w14:textId="77777777" w:rsidR="000A178A" w:rsidRPr="001B768C" w:rsidRDefault="000A178A" w:rsidP="000A178A">
      <w:pPr>
        <w:pStyle w:val="ListParagraph"/>
        <w:tabs>
          <w:tab w:val="left" w:pos="9708"/>
          <w:tab w:val="center" w:pos="11160"/>
        </w:tabs>
        <w:ind w:left="1080"/>
        <w:rPr>
          <w:rFonts w:ascii="GHEA Grapalat" w:hAnsi="GHEA Grapalat"/>
          <w:bCs/>
          <w:sz w:val="18"/>
          <w:szCs w:val="18"/>
        </w:rPr>
      </w:pPr>
      <w:r w:rsidRPr="004404BD">
        <w:rPr>
          <w:rFonts w:ascii="GHEA Grapalat" w:hAnsi="GHEA Grapalat"/>
          <w:bCs/>
          <w:sz w:val="18"/>
          <w:szCs w:val="18"/>
          <w:lang w:val="hy-AM"/>
        </w:rPr>
        <w:t>*</w:t>
      </w:r>
      <w:r w:rsidRPr="004404BD">
        <w:rPr>
          <w:rFonts w:ascii="GHEA Grapalat" w:hAnsi="GHEA Grapalat"/>
          <w:bCs/>
          <w:sz w:val="18"/>
          <w:szCs w:val="18"/>
        </w:rPr>
        <w:t xml:space="preserve">цена </w:t>
      </w:r>
      <w:r w:rsidRPr="004404BD">
        <w:rPr>
          <w:rFonts w:ascii="GHEA Grapalat" w:hAnsi="GHEA Grapalat" w:cs="Arial"/>
          <w:sz w:val="20"/>
          <w:szCs w:val="20"/>
          <w:lang w:val="hy-AM"/>
        </w:rPr>
        <w:t>Отделка и покраска подпорных стен</w:t>
      </w:r>
      <w:r w:rsidRPr="004404BD">
        <w:rPr>
          <w:rFonts w:ascii="GHEA Grapalat" w:hAnsi="GHEA Grapalat"/>
          <w:bCs/>
          <w:sz w:val="18"/>
          <w:szCs w:val="18"/>
        </w:rPr>
        <w:t xml:space="preserve"> будет рассчитываться по соответствующему весу по отношению к сумме максимальных цен за единицу:</w:t>
      </w:r>
    </w:p>
    <w:p w14:paraId="524CECF3" w14:textId="77777777" w:rsidR="00C874BC" w:rsidRDefault="00C874BC" w:rsidP="007F31CF">
      <w:pPr>
        <w:widowControl w:val="0"/>
        <w:jc w:val="center"/>
        <w:rPr>
          <w:rFonts w:ascii="GHEA Grapalat" w:hAnsi="GHEA Grapalat"/>
        </w:rPr>
      </w:pPr>
    </w:p>
    <w:p w14:paraId="49234B66" w14:textId="77777777" w:rsidR="00C874BC" w:rsidRDefault="00C874BC" w:rsidP="007F31CF">
      <w:pPr>
        <w:widowControl w:val="0"/>
        <w:jc w:val="center"/>
        <w:rPr>
          <w:rFonts w:ascii="GHEA Grapalat" w:hAnsi="GHEA Grapalat"/>
        </w:rPr>
      </w:pPr>
    </w:p>
    <w:p w14:paraId="0FC7F40B" w14:textId="77777777" w:rsidR="00C874BC" w:rsidRPr="00AD29CE" w:rsidRDefault="00C874BC" w:rsidP="007F31CF">
      <w:pPr>
        <w:widowControl w:val="0"/>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5E24DA" w:rsidRPr="00AD29CE" w14:paraId="4C9DBC11" w14:textId="77777777" w:rsidTr="00963FC1">
        <w:trPr>
          <w:jc w:val="center"/>
        </w:trPr>
        <w:tc>
          <w:tcPr>
            <w:tcW w:w="4536" w:type="dxa"/>
          </w:tcPr>
          <w:p w14:paraId="4BACFA35" w14:textId="77777777" w:rsidR="005E24DA" w:rsidRPr="00AD29CE" w:rsidRDefault="005E24DA" w:rsidP="007F31CF">
            <w:pPr>
              <w:widowControl w:val="0"/>
              <w:jc w:val="center"/>
              <w:rPr>
                <w:rFonts w:ascii="GHEA Grapalat" w:hAnsi="GHEA Grapalat" w:cs="Sylfaen"/>
                <w:b/>
                <w:bCs/>
              </w:rPr>
            </w:pPr>
            <w:r w:rsidRPr="00AD29CE">
              <w:rPr>
                <w:rFonts w:ascii="GHEA Grapalat" w:hAnsi="GHEA Grapalat"/>
                <w:b/>
              </w:rPr>
              <w:t>ЗАКАЗЧИК</w:t>
            </w:r>
          </w:p>
          <w:p w14:paraId="46079DC4" w14:textId="77777777" w:rsidR="005E24DA" w:rsidRPr="00E40AC8" w:rsidRDefault="005E24DA" w:rsidP="007F31CF">
            <w:pPr>
              <w:widowControl w:val="0"/>
              <w:jc w:val="center"/>
              <w:rPr>
                <w:rFonts w:ascii="GHEA Grapalat" w:hAnsi="GHEA Grapalat"/>
                <w:lang w:val="en-US"/>
              </w:rPr>
            </w:pPr>
            <w:r>
              <w:rPr>
                <w:rFonts w:ascii="GHEA Grapalat" w:hAnsi="GHEA Grapalat"/>
                <w:lang w:val="en-US"/>
              </w:rPr>
              <w:t>___________________________</w:t>
            </w:r>
          </w:p>
          <w:p w14:paraId="2D3C523A" w14:textId="77777777" w:rsidR="005E24DA" w:rsidRPr="00E40AC8" w:rsidRDefault="005E24DA" w:rsidP="007F31CF">
            <w:pPr>
              <w:widowControl w:val="0"/>
              <w:jc w:val="center"/>
              <w:rPr>
                <w:rFonts w:ascii="GHEA Grapalat" w:hAnsi="GHEA Grapalat"/>
                <w:vertAlign w:val="superscript"/>
              </w:rPr>
            </w:pPr>
            <w:r w:rsidRPr="00E40AC8">
              <w:rPr>
                <w:rFonts w:ascii="GHEA Grapalat" w:hAnsi="GHEA Grapalat"/>
                <w:vertAlign w:val="superscript"/>
              </w:rPr>
              <w:t>/подпись/</w:t>
            </w:r>
          </w:p>
          <w:p w14:paraId="7E2B55BB" w14:textId="77777777" w:rsidR="005E24DA" w:rsidRPr="00AD29CE" w:rsidRDefault="005E24DA" w:rsidP="007F31CF">
            <w:pPr>
              <w:widowControl w:val="0"/>
              <w:jc w:val="center"/>
              <w:rPr>
                <w:rFonts w:ascii="GHEA Grapalat" w:hAnsi="GHEA Grapalat"/>
              </w:rPr>
            </w:pPr>
            <w:r w:rsidRPr="00AD29CE">
              <w:rPr>
                <w:rFonts w:ascii="GHEA Grapalat" w:hAnsi="GHEA Grapalat"/>
              </w:rPr>
              <w:t>М. П.</w:t>
            </w:r>
          </w:p>
        </w:tc>
        <w:tc>
          <w:tcPr>
            <w:tcW w:w="760" w:type="dxa"/>
          </w:tcPr>
          <w:p w14:paraId="5F84DEE4" w14:textId="77777777" w:rsidR="005E24DA" w:rsidRPr="00AD29CE" w:rsidRDefault="005E24DA" w:rsidP="007F31CF">
            <w:pPr>
              <w:widowControl w:val="0"/>
              <w:jc w:val="center"/>
              <w:rPr>
                <w:rFonts w:ascii="GHEA Grapalat" w:hAnsi="GHEA Grapalat"/>
              </w:rPr>
            </w:pPr>
          </w:p>
        </w:tc>
        <w:tc>
          <w:tcPr>
            <w:tcW w:w="4343" w:type="dxa"/>
          </w:tcPr>
          <w:p w14:paraId="0767C9B1" w14:textId="77777777" w:rsidR="005E24DA" w:rsidRPr="00AD29CE" w:rsidRDefault="005E24DA" w:rsidP="007F31CF">
            <w:pPr>
              <w:widowControl w:val="0"/>
              <w:jc w:val="center"/>
              <w:rPr>
                <w:rFonts w:ascii="GHEA Grapalat" w:hAnsi="GHEA Grapalat" w:cs="Sylfaen"/>
                <w:b/>
                <w:bCs/>
              </w:rPr>
            </w:pPr>
            <w:r w:rsidRPr="00AD29CE">
              <w:rPr>
                <w:rFonts w:ascii="GHEA Grapalat" w:hAnsi="GHEA Grapalat"/>
                <w:b/>
              </w:rPr>
              <w:t>ИСПОЛНИТЕЛЬ</w:t>
            </w:r>
          </w:p>
          <w:p w14:paraId="33B13E41" w14:textId="77777777" w:rsidR="005E24DA" w:rsidRPr="00E40AC8" w:rsidRDefault="005E24DA" w:rsidP="007F31CF">
            <w:pPr>
              <w:widowControl w:val="0"/>
              <w:jc w:val="center"/>
              <w:rPr>
                <w:rFonts w:ascii="GHEA Grapalat" w:hAnsi="GHEA Grapalat"/>
                <w:lang w:val="en-US"/>
              </w:rPr>
            </w:pPr>
            <w:r>
              <w:rPr>
                <w:rFonts w:ascii="GHEA Grapalat" w:hAnsi="GHEA Grapalat"/>
                <w:lang w:val="en-US"/>
              </w:rPr>
              <w:t>__________________________</w:t>
            </w:r>
          </w:p>
          <w:p w14:paraId="31AE0ADF" w14:textId="77777777" w:rsidR="005E24DA" w:rsidRPr="00E40AC8" w:rsidRDefault="005E24DA" w:rsidP="007F31CF">
            <w:pPr>
              <w:widowControl w:val="0"/>
              <w:jc w:val="center"/>
              <w:rPr>
                <w:rFonts w:ascii="GHEA Grapalat" w:hAnsi="GHEA Grapalat"/>
                <w:vertAlign w:val="superscript"/>
              </w:rPr>
            </w:pPr>
            <w:r w:rsidRPr="00E40AC8">
              <w:rPr>
                <w:rFonts w:ascii="GHEA Grapalat" w:hAnsi="GHEA Grapalat"/>
                <w:vertAlign w:val="superscript"/>
              </w:rPr>
              <w:t>/подпись/</w:t>
            </w:r>
          </w:p>
          <w:p w14:paraId="7CE3DCE2" w14:textId="77777777" w:rsidR="005E24DA" w:rsidRPr="00AD29CE" w:rsidRDefault="005E24DA" w:rsidP="007F31CF">
            <w:pPr>
              <w:widowControl w:val="0"/>
              <w:jc w:val="center"/>
              <w:rPr>
                <w:rFonts w:ascii="GHEA Grapalat" w:hAnsi="GHEA Grapalat"/>
              </w:rPr>
            </w:pPr>
            <w:r w:rsidRPr="00AD29CE">
              <w:rPr>
                <w:rFonts w:ascii="GHEA Grapalat" w:hAnsi="GHEA Grapalat"/>
              </w:rPr>
              <w:t>М. П.</w:t>
            </w:r>
          </w:p>
        </w:tc>
      </w:tr>
    </w:tbl>
    <w:p w14:paraId="5A44BCA7" w14:textId="77777777" w:rsidR="005E24DA" w:rsidRPr="00AD29CE" w:rsidRDefault="005E24DA" w:rsidP="007F31CF">
      <w:pPr>
        <w:widowControl w:val="0"/>
        <w:jc w:val="center"/>
        <w:rPr>
          <w:rFonts w:ascii="GHEA Grapalat" w:hAnsi="GHEA Grapalat"/>
        </w:rPr>
      </w:pPr>
      <w:r w:rsidRPr="00AD29CE">
        <w:rPr>
          <w:rFonts w:ascii="GHEA Grapalat" w:hAnsi="GHEA Grapalat"/>
        </w:rPr>
        <w:br w:type="page"/>
      </w:r>
    </w:p>
    <w:p w14:paraId="1A0642C3" w14:textId="77777777" w:rsidR="005E24DA" w:rsidRDefault="005E24DA" w:rsidP="007F31CF">
      <w:pPr>
        <w:widowControl w:val="0"/>
        <w:ind w:firstLine="567"/>
        <w:jc w:val="right"/>
        <w:rPr>
          <w:rFonts w:ascii="GHEA Grapalat" w:hAnsi="GHEA Grapalat"/>
          <w:i/>
        </w:rPr>
      </w:pPr>
    </w:p>
    <w:p w14:paraId="7D3C027C" w14:textId="77777777" w:rsidR="005E24DA" w:rsidRPr="00AD29CE" w:rsidRDefault="005E24DA" w:rsidP="007F31CF">
      <w:pPr>
        <w:widowControl w:val="0"/>
        <w:jc w:val="right"/>
        <w:rPr>
          <w:rFonts w:ascii="GHEA Grapalat" w:hAnsi="GHEA Grapalat"/>
          <w:i/>
        </w:rPr>
      </w:pPr>
      <w:r w:rsidRPr="00AD29CE">
        <w:rPr>
          <w:rFonts w:ascii="GHEA Grapalat" w:hAnsi="GHEA Grapalat"/>
          <w:i/>
        </w:rPr>
        <w:t>Приложение № 2</w:t>
      </w:r>
    </w:p>
    <w:p w14:paraId="0238527A" w14:textId="77777777" w:rsidR="005E24DA" w:rsidRPr="00AD29CE" w:rsidRDefault="005E24DA" w:rsidP="007F31CF">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45C0B683" w14:textId="77777777" w:rsidR="005E24DA" w:rsidRPr="00AD29CE" w:rsidRDefault="005E24DA" w:rsidP="007F31CF">
      <w:pPr>
        <w:widowControl w:val="0"/>
        <w:tabs>
          <w:tab w:val="left" w:pos="9540"/>
        </w:tabs>
        <w:jc w:val="center"/>
        <w:rPr>
          <w:rFonts w:ascii="GHEA Grapalat" w:hAnsi="GHEA Grapalat"/>
        </w:rPr>
      </w:pPr>
    </w:p>
    <w:p w14:paraId="0D268F2B" w14:textId="77777777" w:rsidR="005E24DA" w:rsidRPr="00CA2754" w:rsidRDefault="005E24DA" w:rsidP="007F31CF">
      <w:pPr>
        <w:widowControl w:val="0"/>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30"/>
        <w:t>*</w:t>
      </w:r>
    </w:p>
    <w:p w14:paraId="1B4F2B5B" w14:textId="77777777" w:rsidR="005E24DA" w:rsidRPr="00AD29CE" w:rsidRDefault="005E24DA" w:rsidP="007F31CF">
      <w:pPr>
        <w:widowControl w:val="0"/>
        <w:jc w:val="right"/>
        <w:rPr>
          <w:rFonts w:ascii="GHEA Grapalat" w:hAnsi="GHEA Grapalat"/>
        </w:rPr>
      </w:pPr>
      <w:r w:rsidRPr="00AD29CE">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5E24DA" w:rsidRPr="00F412AC" w14:paraId="58103B67" w14:textId="77777777" w:rsidTr="00963FC1">
        <w:trPr>
          <w:trHeight w:val="363"/>
          <w:jc w:val="center"/>
        </w:trPr>
        <w:tc>
          <w:tcPr>
            <w:tcW w:w="11627" w:type="dxa"/>
            <w:gridSpan w:val="16"/>
          </w:tcPr>
          <w:p w14:paraId="473F0784" w14:textId="77777777" w:rsidR="005E24DA" w:rsidRPr="00F412AC" w:rsidRDefault="005E24DA" w:rsidP="007F31CF">
            <w:pPr>
              <w:widowControl w:val="0"/>
              <w:jc w:val="center"/>
              <w:rPr>
                <w:rFonts w:ascii="GHEA Grapalat" w:hAnsi="GHEA Grapalat"/>
                <w:sz w:val="16"/>
              </w:rPr>
            </w:pPr>
            <w:r w:rsidRPr="00F412AC">
              <w:rPr>
                <w:rFonts w:ascii="GHEA Grapalat" w:hAnsi="GHEA Grapalat"/>
                <w:sz w:val="16"/>
              </w:rPr>
              <w:t>Услуги</w:t>
            </w:r>
          </w:p>
        </w:tc>
      </w:tr>
      <w:tr w:rsidR="005E24DA" w:rsidRPr="00F412AC" w14:paraId="6B8BEFFD" w14:textId="77777777" w:rsidTr="00963FC1">
        <w:trPr>
          <w:trHeight w:val="1781"/>
          <w:jc w:val="center"/>
        </w:trPr>
        <w:tc>
          <w:tcPr>
            <w:tcW w:w="1006" w:type="dxa"/>
            <w:vAlign w:val="center"/>
          </w:tcPr>
          <w:p w14:paraId="01C3C034" w14:textId="77777777" w:rsidR="005E24DA" w:rsidRPr="00F412AC" w:rsidRDefault="005E24DA" w:rsidP="007F31CF">
            <w:pPr>
              <w:widowControl w:val="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14:paraId="4DB13FF0" w14:textId="77777777" w:rsidR="005E24DA" w:rsidRPr="00F412AC" w:rsidRDefault="005E24DA" w:rsidP="007F31CF">
            <w:pPr>
              <w:widowControl w:val="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14:paraId="23EECB1C" w14:textId="77777777" w:rsidR="005E24DA" w:rsidRPr="00F412AC" w:rsidRDefault="005E24DA" w:rsidP="007F31CF">
            <w:pPr>
              <w:widowControl w:val="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14:paraId="1AF2B163" w14:textId="77777777" w:rsidR="005E24DA" w:rsidRPr="00CA2754" w:rsidRDefault="005E24DA" w:rsidP="007F31CF">
            <w:pPr>
              <w:widowControl w:val="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Pr="00F412AC">
              <w:rPr>
                <w:rFonts w:ascii="GHEA Grapalat" w:hAnsi="GHEA Grapalat"/>
                <w:sz w:val="16"/>
              </w:rPr>
              <w:tab/>
            </w:r>
            <w:r>
              <w:rPr>
                <w:rFonts w:ascii="GHEA Grapalat" w:hAnsi="GHEA Grapalat"/>
                <w:sz w:val="16"/>
              </w:rPr>
              <w:t>г., по месяцам, в том числе</w:t>
            </w:r>
            <w:r>
              <w:rPr>
                <w:rStyle w:val="FootnoteReference"/>
                <w:rFonts w:ascii="GHEA Grapalat" w:hAnsi="GHEA Grapalat"/>
              </w:rPr>
              <w:footnoteReference w:customMarkFollows="1" w:id="31"/>
              <w:t>**</w:t>
            </w:r>
          </w:p>
        </w:tc>
      </w:tr>
      <w:tr w:rsidR="005E24DA" w:rsidRPr="00F412AC" w14:paraId="7C14C9E2" w14:textId="77777777" w:rsidTr="00963FC1">
        <w:trPr>
          <w:trHeight w:val="742"/>
          <w:jc w:val="center"/>
        </w:trPr>
        <w:tc>
          <w:tcPr>
            <w:tcW w:w="1006" w:type="dxa"/>
          </w:tcPr>
          <w:p w14:paraId="7282B29F" w14:textId="77777777" w:rsidR="005E24DA" w:rsidRPr="00F412AC" w:rsidRDefault="005E24DA" w:rsidP="007F31CF">
            <w:pPr>
              <w:widowControl w:val="0"/>
              <w:jc w:val="center"/>
              <w:rPr>
                <w:rFonts w:ascii="GHEA Grapalat" w:hAnsi="GHEA Grapalat"/>
                <w:sz w:val="16"/>
              </w:rPr>
            </w:pPr>
          </w:p>
        </w:tc>
        <w:tc>
          <w:tcPr>
            <w:tcW w:w="1212" w:type="dxa"/>
          </w:tcPr>
          <w:p w14:paraId="1B0B6564" w14:textId="77777777" w:rsidR="005E24DA" w:rsidRPr="00F412AC" w:rsidRDefault="005E24DA" w:rsidP="007F31CF">
            <w:pPr>
              <w:widowControl w:val="0"/>
              <w:jc w:val="center"/>
              <w:rPr>
                <w:rFonts w:ascii="GHEA Grapalat" w:hAnsi="GHEA Grapalat"/>
                <w:sz w:val="16"/>
              </w:rPr>
            </w:pPr>
          </w:p>
        </w:tc>
        <w:tc>
          <w:tcPr>
            <w:tcW w:w="843" w:type="dxa"/>
          </w:tcPr>
          <w:p w14:paraId="1F3D68E6" w14:textId="77777777" w:rsidR="005E24DA" w:rsidRPr="00F412AC" w:rsidRDefault="005E24DA" w:rsidP="007F31CF">
            <w:pPr>
              <w:widowControl w:val="0"/>
              <w:jc w:val="center"/>
              <w:rPr>
                <w:rFonts w:ascii="GHEA Grapalat" w:hAnsi="GHEA Grapalat"/>
                <w:sz w:val="16"/>
              </w:rPr>
            </w:pPr>
          </w:p>
        </w:tc>
        <w:tc>
          <w:tcPr>
            <w:tcW w:w="682" w:type="dxa"/>
            <w:vAlign w:val="center"/>
          </w:tcPr>
          <w:p w14:paraId="11EE028B" w14:textId="77777777" w:rsidR="005E24DA" w:rsidRPr="00F412AC" w:rsidRDefault="005E24DA" w:rsidP="007F31CF">
            <w:pPr>
              <w:widowControl w:val="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14:paraId="72E450CE" w14:textId="77777777" w:rsidR="005E24DA" w:rsidRPr="00F412AC" w:rsidRDefault="005E24DA" w:rsidP="007F31CF">
            <w:pPr>
              <w:widowControl w:val="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3BFCE586" w14:textId="77777777" w:rsidR="005E24DA" w:rsidRPr="00F412AC" w:rsidRDefault="005E24DA" w:rsidP="007F31CF">
            <w:pPr>
              <w:widowControl w:val="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14:paraId="6FFE14BA" w14:textId="77777777" w:rsidR="005E24DA" w:rsidRPr="00F412AC" w:rsidRDefault="005E24DA" w:rsidP="007F31CF">
            <w:pPr>
              <w:widowControl w:val="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14:paraId="016E159E" w14:textId="77777777" w:rsidR="005E24DA" w:rsidRPr="00F412AC" w:rsidRDefault="005E24DA" w:rsidP="007F31CF">
            <w:pPr>
              <w:widowControl w:val="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14:paraId="773FED31" w14:textId="77777777" w:rsidR="005E24DA" w:rsidRPr="00F412AC" w:rsidRDefault="005E24DA" w:rsidP="007F31CF">
            <w:pPr>
              <w:widowControl w:val="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6A7B63BD" w14:textId="77777777" w:rsidR="005E24DA" w:rsidRPr="00F412AC" w:rsidRDefault="005E24DA" w:rsidP="007F31CF">
            <w:pPr>
              <w:widowControl w:val="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14:paraId="1AAE4778" w14:textId="77777777" w:rsidR="005E24DA" w:rsidRPr="00F412AC" w:rsidRDefault="005E24DA" w:rsidP="007F31CF">
            <w:pPr>
              <w:widowControl w:val="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14:paraId="2AF87919" w14:textId="77777777" w:rsidR="005E24DA" w:rsidRPr="00F412AC" w:rsidRDefault="005E24DA" w:rsidP="007F31CF">
            <w:pPr>
              <w:widowControl w:val="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14:paraId="194A77E5" w14:textId="77777777" w:rsidR="005E24DA" w:rsidRPr="00F412AC" w:rsidRDefault="005E24DA" w:rsidP="007F31CF">
            <w:pPr>
              <w:widowControl w:val="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14:paraId="58E64E6D" w14:textId="77777777" w:rsidR="005E24DA" w:rsidRPr="00F412AC" w:rsidRDefault="005E24DA" w:rsidP="007F31CF">
            <w:pPr>
              <w:widowControl w:val="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14:paraId="165B9B52" w14:textId="77777777" w:rsidR="005E24DA" w:rsidRPr="00F412AC" w:rsidRDefault="005E24DA" w:rsidP="007F31CF">
            <w:pPr>
              <w:widowControl w:val="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14:paraId="53624598" w14:textId="77777777" w:rsidR="005E24DA" w:rsidRPr="00CA2754" w:rsidRDefault="005E24DA" w:rsidP="007F31CF">
            <w:pPr>
              <w:widowControl w:val="0"/>
              <w:ind w:right="-1"/>
              <w:jc w:val="center"/>
              <w:rPr>
                <w:rFonts w:ascii="GHEA Grapalat" w:hAnsi="GHEA Grapalat"/>
                <w:sz w:val="16"/>
                <w:lang w:val="en-US"/>
              </w:rPr>
            </w:pPr>
            <w:r w:rsidRPr="00F412AC">
              <w:rPr>
                <w:rFonts w:ascii="GHEA Grapalat" w:hAnsi="GHEA Grapalat"/>
                <w:sz w:val="16"/>
              </w:rPr>
              <w:t>Всего</w:t>
            </w:r>
          </w:p>
        </w:tc>
      </w:tr>
      <w:tr w:rsidR="005E7897" w:rsidRPr="00F412AC" w14:paraId="771645A5" w14:textId="77777777" w:rsidTr="005A1FC6">
        <w:trPr>
          <w:trHeight w:val="363"/>
          <w:jc w:val="center"/>
        </w:trPr>
        <w:tc>
          <w:tcPr>
            <w:tcW w:w="1006" w:type="dxa"/>
          </w:tcPr>
          <w:p w14:paraId="4491D1FF" w14:textId="30614A0B" w:rsidR="005E7897" w:rsidRPr="00F412AC" w:rsidRDefault="005E7897" w:rsidP="005E7897">
            <w:pPr>
              <w:widowControl w:val="0"/>
              <w:jc w:val="center"/>
              <w:rPr>
                <w:rFonts w:ascii="GHEA Grapalat" w:hAnsi="GHEA Grapalat"/>
                <w:sz w:val="16"/>
              </w:rPr>
            </w:pPr>
            <w:r>
              <w:rPr>
                <w:rFonts w:ascii="GHEA Grapalat" w:hAnsi="GHEA Grapalat"/>
                <w:sz w:val="16"/>
              </w:rPr>
              <w:t>1</w:t>
            </w:r>
          </w:p>
        </w:tc>
        <w:tc>
          <w:tcPr>
            <w:tcW w:w="1212" w:type="dxa"/>
          </w:tcPr>
          <w:p w14:paraId="2931F6E2" w14:textId="52B65A70" w:rsidR="005E7897" w:rsidRPr="00F412AC" w:rsidRDefault="005E7897" w:rsidP="005E7897">
            <w:pPr>
              <w:widowControl w:val="0"/>
              <w:jc w:val="center"/>
              <w:rPr>
                <w:rFonts w:ascii="GHEA Grapalat" w:hAnsi="GHEA Grapalat"/>
                <w:sz w:val="16"/>
              </w:rPr>
            </w:pPr>
            <w:r w:rsidRPr="004404BD">
              <w:rPr>
                <w:rFonts w:ascii="GHEA Grapalat" w:hAnsi="GHEA Grapalat" w:cs="Calibri"/>
                <w:sz w:val="20"/>
                <w:szCs w:val="20"/>
                <w:lang w:val="hy-AM"/>
              </w:rPr>
              <w:t>34921140/</w:t>
            </w:r>
            <w:r w:rsidRPr="004404BD">
              <w:rPr>
                <w:rFonts w:ascii="GHEA Grapalat" w:hAnsi="GHEA Grapalat" w:cs="Calibri"/>
                <w:sz w:val="20"/>
                <w:szCs w:val="20"/>
              </w:rPr>
              <w:t xml:space="preserve"> 507</w:t>
            </w:r>
          </w:p>
        </w:tc>
        <w:tc>
          <w:tcPr>
            <w:tcW w:w="843" w:type="dxa"/>
            <w:vAlign w:val="center"/>
          </w:tcPr>
          <w:p w14:paraId="7CD90E5F" w14:textId="17833CDA" w:rsidR="005E7897" w:rsidRPr="00F412AC" w:rsidRDefault="005E7897" w:rsidP="005E7897">
            <w:pPr>
              <w:widowControl w:val="0"/>
              <w:jc w:val="center"/>
              <w:rPr>
                <w:rFonts w:ascii="GHEA Grapalat" w:hAnsi="GHEA Grapalat"/>
                <w:sz w:val="16"/>
              </w:rPr>
            </w:pPr>
            <w:r w:rsidRPr="004404BD">
              <w:rPr>
                <w:rFonts w:ascii="GHEA Grapalat" w:hAnsi="GHEA Grapalat" w:cs="Arial"/>
                <w:sz w:val="20"/>
                <w:szCs w:val="20"/>
                <w:lang w:val="hy-AM"/>
              </w:rPr>
              <w:t>Услуги разметки</w:t>
            </w:r>
          </w:p>
        </w:tc>
        <w:tc>
          <w:tcPr>
            <w:tcW w:w="682" w:type="dxa"/>
            <w:vAlign w:val="center"/>
          </w:tcPr>
          <w:p w14:paraId="2E093D49" w14:textId="77777777" w:rsidR="005E7897" w:rsidRPr="00F412AC" w:rsidRDefault="005E7897" w:rsidP="005E7897">
            <w:pPr>
              <w:widowControl w:val="0"/>
              <w:jc w:val="center"/>
              <w:rPr>
                <w:rFonts w:ascii="GHEA Grapalat" w:hAnsi="GHEA Grapalat"/>
                <w:sz w:val="16"/>
              </w:rPr>
            </w:pPr>
            <w:r w:rsidRPr="00F412AC">
              <w:rPr>
                <w:rFonts w:ascii="GHEA Grapalat" w:hAnsi="GHEA Grapalat"/>
                <w:sz w:val="16"/>
              </w:rPr>
              <w:t>... %</w:t>
            </w:r>
          </w:p>
        </w:tc>
        <w:tc>
          <w:tcPr>
            <w:tcW w:w="813" w:type="dxa"/>
            <w:vAlign w:val="center"/>
          </w:tcPr>
          <w:p w14:paraId="3380ED37" w14:textId="77777777" w:rsidR="005E7897" w:rsidRPr="00F412AC" w:rsidRDefault="005E7897" w:rsidP="005E7897">
            <w:pPr>
              <w:widowControl w:val="0"/>
              <w:jc w:val="center"/>
              <w:rPr>
                <w:rFonts w:ascii="GHEA Grapalat" w:hAnsi="GHEA Grapalat"/>
                <w:sz w:val="16"/>
              </w:rPr>
            </w:pPr>
            <w:r w:rsidRPr="00F412AC">
              <w:rPr>
                <w:rFonts w:ascii="GHEA Grapalat" w:hAnsi="GHEA Grapalat"/>
                <w:sz w:val="16"/>
              </w:rPr>
              <w:t>... %</w:t>
            </w:r>
          </w:p>
        </w:tc>
        <w:tc>
          <w:tcPr>
            <w:tcW w:w="563" w:type="dxa"/>
            <w:vAlign w:val="center"/>
          </w:tcPr>
          <w:p w14:paraId="74192CB2" w14:textId="77777777" w:rsidR="005E7897" w:rsidRPr="00F412AC" w:rsidRDefault="005E7897" w:rsidP="005E7897">
            <w:pPr>
              <w:widowControl w:val="0"/>
              <w:jc w:val="center"/>
              <w:rPr>
                <w:rFonts w:ascii="GHEA Grapalat" w:hAnsi="GHEA Grapalat" w:cs="Arial"/>
                <w:sz w:val="16"/>
              </w:rPr>
            </w:pPr>
            <w:r w:rsidRPr="00F412AC">
              <w:rPr>
                <w:rFonts w:ascii="GHEA Grapalat" w:hAnsi="GHEA Grapalat"/>
                <w:sz w:val="16"/>
              </w:rPr>
              <w:t>... %</w:t>
            </w:r>
          </w:p>
        </w:tc>
        <w:tc>
          <w:tcPr>
            <w:tcW w:w="681" w:type="dxa"/>
            <w:vAlign w:val="center"/>
          </w:tcPr>
          <w:p w14:paraId="04D4A114" w14:textId="77777777" w:rsidR="005E7897" w:rsidRPr="00F412AC" w:rsidRDefault="005E7897" w:rsidP="005E7897">
            <w:pPr>
              <w:widowControl w:val="0"/>
              <w:jc w:val="center"/>
              <w:rPr>
                <w:rFonts w:ascii="GHEA Grapalat" w:hAnsi="GHEA Grapalat" w:cs="Arial"/>
                <w:sz w:val="16"/>
              </w:rPr>
            </w:pPr>
            <w:r w:rsidRPr="00F412AC">
              <w:rPr>
                <w:rFonts w:ascii="GHEA Grapalat" w:hAnsi="GHEA Grapalat"/>
                <w:sz w:val="16"/>
              </w:rPr>
              <w:t>... %</w:t>
            </w:r>
          </w:p>
        </w:tc>
        <w:tc>
          <w:tcPr>
            <w:tcW w:w="582" w:type="dxa"/>
            <w:vAlign w:val="center"/>
          </w:tcPr>
          <w:p w14:paraId="6C342BD8" w14:textId="77777777" w:rsidR="005E7897" w:rsidRPr="00F412AC" w:rsidRDefault="005E7897" w:rsidP="005E7897">
            <w:pPr>
              <w:widowControl w:val="0"/>
              <w:jc w:val="center"/>
              <w:rPr>
                <w:rFonts w:ascii="GHEA Grapalat" w:hAnsi="GHEA Grapalat" w:cs="Arial"/>
                <w:sz w:val="16"/>
              </w:rPr>
            </w:pPr>
            <w:r w:rsidRPr="00F412AC">
              <w:rPr>
                <w:rFonts w:ascii="GHEA Grapalat" w:hAnsi="GHEA Grapalat"/>
                <w:sz w:val="16"/>
              </w:rPr>
              <w:t>... %</w:t>
            </w:r>
          </w:p>
        </w:tc>
        <w:tc>
          <w:tcPr>
            <w:tcW w:w="566" w:type="dxa"/>
            <w:vAlign w:val="center"/>
          </w:tcPr>
          <w:p w14:paraId="2882E46C" w14:textId="77777777" w:rsidR="005E7897" w:rsidRPr="00F412AC" w:rsidRDefault="005E7897" w:rsidP="005E7897">
            <w:pPr>
              <w:widowControl w:val="0"/>
              <w:jc w:val="center"/>
              <w:rPr>
                <w:rFonts w:ascii="GHEA Grapalat" w:hAnsi="GHEA Grapalat" w:cs="Arial"/>
                <w:sz w:val="16"/>
              </w:rPr>
            </w:pPr>
            <w:r w:rsidRPr="00F412AC">
              <w:rPr>
                <w:rFonts w:ascii="GHEA Grapalat" w:hAnsi="GHEA Grapalat"/>
                <w:sz w:val="16"/>
              </w:rPr>
              <w:t>... %</w:t>
            </w:r>
          </w:p>
        </w:tc>
        <w:tc>
          <w:tcPr>
            <w:tcW w:w="601" w:type="dxa"/>
            <w:vAlign w:val="center"/>
          </w:tcPr>
          <w:p w14:paraId="4081CCE4" w14:textId="77777777" w:rsidR="005E7897" w:rsidRPr="00F412AC" w:rsidRDefault="005E7897" w:rsidP="005E7897">
            <w:pPr>
              <w:widowControl w:val="0"/>
              <w:jc w:val="center"/>
              <w:rPr>
                <w:rFonts w:ascii="GHEA Grapalat" w:hAnsi="GHEA Grapalat" w:cs="Arial"/>
                <w:sz w:val="16"/>
              </w:rPr>
            </w:pPr>
            <w:r w:rsidRPr="00F412AC">
              <w:rPr>
                <w:rFonts w:ascii="GHEA Grapalat" w:hAnsi="GHEA Grapalat"/>
                <w:sz w:val="16"/>
              </w:rPr>
              <w:t>... %</w:t>
            </w:r>
          </w:p>
        </w:tc>
        <w:tc>
          <w:tcPr>
            <w:tcW w:w="611" w:type="dxa"/>
            <w:vAlign w:val="center"/>
          </w:tcPr>
          <w:p w14:paraId="4E9E0F82" w14:textId="77777777" w:rsidR="005E7897" w:rsidRPr="00F412AC" w:rsidRDefault="005E7897" w:rsidP="005E7897">
            <w:pPr>
              <w:widowControl w:val="0"/>
              <w:jc w:val="center"/>
              <w:rPr>
                <w:rFonts w:ascii="GHEA Grapalat" w:hAnsi="GHEA Grapalat" w:cs="Arial"/>
                <w:sz w:val="16"/>
              </w:rPr>
            </w:pPr>
            <w:r w:rsidRPr="00F412AC">
              <w:rPr>
                <w:rFonts w:ascii="GHEA Grapalat" w:hAnsi="GHEA Grapalat"/>
                <w:sz w:val="16"/>
              </w:rPr>
              <w:t>... %</w:t>
            </w:r>
          </w:p>
        </w:tc>
        <w:tc>
          <w:tcPr>
            <w:tcW w:w="871" w:type="dxa"/>
            <w:vAlign w:val="center"/>
          </w:tcPr>
          <w:p w14:paraId="20C5CF69" w14:textId="77777777" w:rsidR="005E7897" w:rsidRPr="00F412AC" w:rsidRDefault="005E7897" w:rsidP="005E7897">
            <w:pPr>
              <w:widowControl w:val="0"/>
              <w:jc w:val="center"/>
              <w:rPr>
                <w:rFonts w:ascii="GHEA Grapalat" w:hAnsi="GHEA Grapalat" w:cs="Arial"/>
                <w:sz w:val="16"/>
              </w:rPr>
            </w:pPr>
            <w:r w:rsidRPr="00F412AC">
              <w:rPr>
                <w:rFonts w:ascii="GHEA Grapalat" w:hAnsi="GHEA Grapalat"/>
                <w:sz w:val="16"/>
              </w:rPr>
              <w:t>... %</w:t>
            </w:r>
          </w:p>
        </w:tc>
        <w:tc>
          <w:tcPr>
            <w:tcW w:w="676" w:type="dxa"/>
            <w:vAlign w:val="center"/>
          </w:tcPr>
          <w:p w14:paraId="5FB2B92C" w14:textId="77777777" w:rsidR="005E7897" w:rsidRPr="00F412AC" w:rsidRDefault="005E7897" w:rsidP="005E7897">
            <w:pPr>
              <w:widowControl w:val="0"/>
              <w:jc w:val="center"/>
              <w:rPr>
                <w:rFonts w:ascii="GHEA Grapalat" w:hAnsi="GHEA Grapalat" w:cs="Arial"/>
                <w:sz w:val="16"/>
              </w:rPr>
            </w:pPr>
            <w:r w:rsidRPr="00F412AC">
              <w:rPr>
                <w:rFonts w:ascii="GHEA Grapalat" w:hAnsi="GHEA Grapalat"/>
                <w:sz w:val="16"/>
              </w:rPr>
              <w:t>... %</w:t>
            </w:r>
          </w:p>
        </w:tc>
        <w:tc>
          <w:tcPr>
            <w:tcW w:w="643" w:type="dxa"/>
            <w:vAlign w:val="center"/>
          </w:tcPr>
          <w:p w14:paraId="6676B881" w14:textId="77777777" w:rsidR="005E7897" w:rsidRPr="00F412AC" w:rsidRDefault="005E7897" w:rsidP="005E7897">
            <w:pPr>
              <w:widowControl w:val="0"/>
              <w:jc w:val="center"/>
              <w:rPr>
                <w:rFonts w:ascii="GHEA Grapalat" w:hAnsi="GHEA Grapalat" w:cs="Arial"/>
                <w:sz w:val="16"/>
              </w:rPr>
            </w:pPr>
            <w:r w:rsidRPr="00F412AC">
              <w:rPr>
                <w:rFonts w:ascii="GHEA Grapalat" w:hAnsi="GHEA Grapalat"/>
                <w:sz w:val="16"/>
              </w:rPr>
              <w:t>... %</w:t>
            </w:r>
          </w:p>
        </w:tc>
        <w:tc>
          <w:tcPr>
            <w:tcW w:w="611" w:type="dxa"/>
            <w:vAlign w:val="center"/>
          </w:tcPr>
          <w:p w14:paraId="73911FCD" w14:textId="77777777" w:rsidR="005E7897" w:rsidRPr="00F412AC" w:rsidRDefault="005E7897" w:rsidP="005E7897">
            <w:pPr>
              <w:widowControl w:val="0"/>
              <w:jc w:val="center"/>
              <w:rPr>
                <w:rFonts w:ascii="GHEA Grapalat" w:hAnsi="GHEA Grapalat" w:cs="Arial"/>
                <w:sz w:val="16"/>
              </w:rPr>
            </w:pPr>
            <w:r w:rsidRPr="00F412AC">
              <w:rPr>
                <w:rFonts w:ascii="GHEA Grapalat" w:hAnsi="GHEA Grapalat"/>
                <w:sz w:val="16"/>
              </w:rPr>
              <w:t>... %</w:t>
            </w:r>
          </w:p>
        </w:tc>
        <w:tc>
          <w:tcPr>
            <w:tcW w:w="666" w:type="dxa"/>
            <w:vAlign w:val="center"/>
          </w:tcPr>
          <w:p w14:paraId="217DEDBE" w14:textId="77777777" w:rsidR="005E7897" w:rsidRPr="00F412AC" w:rsidRDefault="005E7897" w:rsidP="005E7897">
            <w:pPr>
              <w:widowControl w:val="0"/>
              <w:jc w:val="center"/>
              <w:rPr>
                <w:rFonts w:ascii="GHEA Grapalat" w:hAnsi="GHEA Grapalat"/>
                <w:b/>
                <w:sz w:val="16"/>
              </w:rPr>
            </w:pPr>
            <w:r w:rsidRPr="00F412AC">
              <w:rPr>
                <w:rFonts w:ascii="GHEA Grapalat" w:hAnsi="GHEA Grapalat"/>
                <w:sz w:val="16"/>
              </w:rPr>
              <w:t>... %</w:t>
            </w:r>
          </w:p>
        </w:tc>
      </w:tr>
      <w:tr w:rsidR="005E7897" w:rsidRPr="00F412AC" w14:paraId="1A927B97" w14:textId="77777777" w:rsidTr="005A1FC6">
        <w:trPr>
          <w:trHeight w:val="363"/>
          <w:jc w:val="center"/>
        </w:trPr>
        <w:tc>
          <w:tcPr>
            <w:tcW w:w="1006" w:type="dxa"/>
          </w:tcPr>
          <w:p w14:paraId="178C823E" w14:textId="1F625E04" w:rsidR="005E7897" w:rsidRPr="00F412AC" w:rsidRDefault="005E7897" w:rsidP="005E7897">
            <w:pPr>
              <w:widowControl w:val="0"/>
              <w:jc w:val="center"/>
              <w:rPr>
                <w:rFonts w:ascii="GHEA Grapalat" w:hAnsi="GHEA Grapalat"/>
                <w:sz w:val="16"/>
              </w:rPr>
            </w:pPr>
            <w:r>
              <w:rPr>
                <w:rFonts w:ascii="GHEA Grapalat" w:hAnsi="GHEA Grapalat"/>
                <w:sz w:val="16"/>
              </w:rPr>
              <w:t>2</w:t>
            </w:r>
          </w:p>
        </w:tc>
        <w:tc>
          <w:tcPr>
            <w:tcW w:w="1212" w:type="dxa"/>
          </w:tcPr>
          <w:p w14:paraId="046D4172" w14:textId="0613CAE3" w:rsidR="005E7897" w:rsidRPr="00F412AC" w:rsidRDefault="005E7897" w:rsidP="005E7897">
            <w:pPr>
              <w:widowControl w:val="0"/>
              <w:jc w:val="center"/>
              <w:rPr>
                <w:rFonts w:ascii="GHEA Grapalat" w:hAnsi="GHEA Grapalat"/>
                <w:sz w:val="16"/>
              </w:rPr>
            </w:pPr>
            <w:r w:rsidRPr="004404BD">
              <w:rPr>
                <w:rFonts w:ascii="GHEA Grapalat" w:hAnsi="GHEA Grapalat" w:cs="Calibri"/>
                <w:sz w:val="20"/>
                <w:szCs w:val="20"/>
                <w:lang w:val="hy-AM"/>
              </w:rPr>
              <w:t>34921140/</w:t>
            </w:r>
            <w:r w:rsidRPr="004404BD">
              <w:rPr>
                <w:rFonts w:ascii="GHEA Grapalat" w:hAnsi="GHEA Grapalat" w:cs="Calibri"/>
                <w:sz w:val="20"/>
                <w:szCs w:val="20"/>
              </w:rPr>
              <w:t xml:space="preserve"> 50</w:t>
            </w:r>
            <w:r>
              <w:rPr>
                <w:rFonts w:ascii="GHEA Grapalat" w:hAnsi="GHEA Grapalat" w:cs="Calibri"/>
                <w:sz w:val="20"/>
                <w:szCs w:val="20"/>
              </w:rPr>
              <w:t>8</w:t>
            </w:r>
          </w:p>
        </w:tc>
        <w:tc>
          <w:tcPr>
            <w:tcW w:w="843" w:type="dxa"/>
            <w:vAlign w:val="center"/>
          </w:tcPr>
          <w:p w14:paraId="6E745960" w14:textId="20C23ADC" w:rsidR="005E7897" w:rsidRPr="00F412AC" w:rsidRDefault="005E7897" w:rsidP="005E7897">
            <w:pPr>
              <w:widowControl w:val="0"/>
              <w:jc w:val="center"/>
              <w:rPr>
                <w:rFonts w:ascii="GHEA Grapalat" w:hAnsi="GHEA Grapalat"/>
                <w:sz w:val="16"/>
              </w:rPr>
            </w:pPr>
            <w:r w:rsidRPr="004404BD">
              <w:rPr>
                <w:rFonts w:ascii="GHEA Grapalat" w:hAnsi="GHEA Grapalat"/>
                <w:sz w:val="20"/>
                <w:szCs w:val="20"/>
              </w:rPr>
              <w:t>Услуги маркировки холодным и термопластичным</w:t>
            </w:r>
          </w:p>
        </w:tc>
        <w:tc>
          <w:tcPr>
            <w:tcW w:w="682" w:type="dxa"/>
            <w:vAlign w:val="center"/>
          </w:tcPr>
          <w:p w14:paraId="0095A31A" w14:textId="77777777" w:rsidR="005E7897" w:rsidRPr="00F412AC" w:rsidRDefault="005E7897" w:rsidP="005E7897">
            <w:pPr>
              <w:widowControl w:val="0"/>
              <w:jc w:val="center"/>
              <w:rPr>
                <w:rFonts w:ascii="GHEA Grapalat" w:hAnsi="GHEA Grapalat"/>
                <w:sz w:val="16"/>
              </w:rPr>
            </w:pPr>
          </w:p>
        </w:tc>
        <w:tc>
          <w:tcPr>
            <w:tcW w:w="813" w:type="dxa"/>
            <w:vAlign w:val="center"/>
          </w:tcPr>
          <w:p w14:paraId="079ECD3A" w14:textId="77777777" w:rsidR="005E7897" w:rsidRPr="00F412AC" w:rsidRDefault="005E7897" w:rsidP="005E7897">
            <w:pPr>
              <w:widowControl w:val="0"/>
              <w:jc w:val="center"/>
              <w:rPr>
                <w:rFonts w:ascii="GHEA Grapalat" w:hAnsi="GHEA Grapalat"/>
                <w:sz w:val="16"/>
              </w:rPr>
            </w:pPr>
          </w:p>
        </w:tc>
        <w:tc>
          <w:tcPr>
            <w:tcW w:w="563" w:type="dxa"/>
            <w:vAlign w:val="center"/>
          </w:tcPr>
          <w:p w14:paraId="7233E70F" w14:textId="77777777" w:rsidR="005E7897" w:rsidRPr="00F412AC" w:rsidRDefault="005E7897" w:rsidP="005E7897">
            <w:pPr>
              <w:widowControl w:val="0"/>
              <w:jc w:val="center"/>
              <w:rPr>
                <w:rFonts w:ascii="GHEA Grapalat" w:hAnsi="GHEA Grapalat"/>
                <w:sz w:val="16"/>
              </w:rPr>
            </w:pPr>
          </w:p>
        </w:tc>
        <w:tc>
          <w:tcPr>
            <w:tcW w:w="681" w:type="dxa"/>
            <w:vAlign w:val="center"/>
          </w:tcPr>
          <w:p w14:paraId="4C34309C" w14:textId="77777777" w:rsidR="005E7897" w:rsidRPr="00F412AC" w:rsidRDefault="005E7897" w:rsidP="005E7897">
            <w:pPr>
              <w:widowControl w:val="0"/>
              <w:jc w:val="center"/>
              <w:rPr>
                <w:rFonts w:ascii="GHEA Grapalat" w:hAnsi="GHEA Grapalat"/>
                <w:sz w:val="16"/>
              </w:rPr>
            </w:pPr>
          </w:p>
        </w:tc>
        <w:tc>
          <w:tcPr>
            <w:tcW w:w="582" w:type="dxa"/>
            <w:vAlign w:val="center"/>
          </w:tcPr>
          <w:p w14:paraId="0939A02D" w14:textId="77777777" w:rsidR="005E7897" w:rsidRPr="00F412AC" w:rsidRDefault="005E7897" w:rsidP="005E7897">
            <w:pPr>
              <w:widowControl w:val="0"/>
              <w:jc w:val="center"/>
              <w:rPr>
                <w:rFonts w:ascii="GHEA Grapalat" w:hAnsi="GHEA Grapalat"/>
                <w:sz w:val="16"/>
              </w:rPr>
            </w:pPr>
          </w:p>
        </w:tc>
        <w:tc>
          <w:tcPr>
            <w:tcW w:w="566" w:type="dxa"/>
            <w:vAlign w:val="center"/>
          </w:tcPr>
          <w:p w14:paraId="02C2871D" w14:textId="77777777" w:rsidR="005E7897" w:rsidRPr="00F412AC" w:rsidRDefault="005E7897" w:rsidP="005E7897">
            <w:pPr>
              <w:widowControl w:val="0"/>
              <w:jc w:val="center"/>
              <w:rPr>
                <w:rFonts w:ascii="GHEA Grapalat" w:hAnsi="GHEA Grapalat"/>
                <w:sz w:val="16"/>
              </w:rPr>
            </w:pPr>
          </w:p>
        </w:tc>
        <w:tc>
          <w:tcPr>
            <w:tcW w:w="601" w:type="dxa"/>
            <w:vAlign w:val="center"/>
          </w:tcPr>
          <w:p w14:paraId="7BC60FD1" w14:textId="77777777" w:rsidR="005E7897" w:rsidRPr="00F412AC" w:rsidRDefault="005E7897" w:rsidP="005E7897">
            <w:pPr>
              <w:widowControl w:val="0"/>
              <w:jc w:val="center"/>
              <w:rPr>
                <w:rFonts w:ascii="GHEA Grapalat" w:hAnsi="GHEA Grapalat"/>
                <w:sz w:val="16"/>
              </w:rPr>
            </w:pPr>
          </w:p>
        </w:tc>
        <w:tc>
          <w:tcPr>
            <w:tcW w:w="611" w:type="dxa"/>
            <w:vAlign w:val="center"/>
          </w:tcPr>
          <w:p w14:paraId="7859AC2D" w14:textId="77777777" w:rsidR="005E7897" w:rsidRPr="00F412AC" w:rsidRDefault="005E7897" w:rsidP="005E7897">
            <w:pPr>
              <w:widowControl w:val="0"/>
              <w:jc w:val="center"/>
              <w:rPr>
                <w:rFonts w:ascii="GHEA Grapalat" w:hAnsi="GHEA Grapalat"/>
                <w:sz w:val="16"/>
              </w:rPr>
            </w:pPr>
          </w:p>
        </w:tc>
        <w:tc>
          <w:tcPr>
            <w:tcW w:w="871" w:type="dxa"/>
            <w:vAlign w:val="center"/>
          </w:tcPr>
          <w:p w14:paraId="232F36CE" w14:textId="77777777" w:rsidR="005E7897" w:rsidRPr="00F412AC" w:rsidRDefault="005E7897" w:rsidP="005E7897">
            <w:pPr>
              <w:widowControl w:val="0"/>
              <w:jc w:val="center"/>
              <w:rPr>
                <w:rFonts w:ascii="GHEA Grapalat" w:hAnsi="GHEA Grapalat"/>
                <w:sz w:val="16"/>
              </w:rPr>
            </w:pPr>
          </w:p>
        </w:tc>
        <w:tc>
          <w:tcPr>
            <w:tcW w:w="676" w:type="dxa"/>
            <w:vAlign w:val="center"/>
          </w:tcPr>
          <w:p w14:paraId="65564B6F" w14:textId="77777777" w:rsidR="005E7897" w:rsidRPr="00F412AC" w:rsidRDefault="005E7897" w:rsidP="005E7897">
            <w:pPr>
              <w:widowControl w:val="0"/>
              <w:jc w:val="center"/>
              <w:rPr>
                <w:rFonts w:ascii="GHEA Grapalat" w:hAnsi="GHEA Grapalat"/>
                <w:sz w:val="16"/>
              </w:rPr>
            </w:pPr>
          </w:p>
        </w:tc>
        <w:tc>
          <w:tcPr>
            <w:tcW w:w="643" w:type="dxa"/>
            <w:vAlign w:val="center"/>
          </w:tcPr>
          <w:p w14:paraId="3A98CFEB" w14:textId="77777777" w:rsidR="005E7897" w:rsidRPr="00F412AC" w:rsidRDefault="005E7897" w:rsidP="005E7897">
            <w:pPr>
              <w:widowControl w:val="0"/>
              <w:jc w:val="center"/>
              <w:rPr>
                <w:rFonts w:ascii="GHEA Grapalat" w:hAnsi="GHEA Grapalat"/>
                <w:sz w:val="16"/>
              </w:rPr>
            </w:pPr>
          </w:p>
        </w:tc>
        <w:tc>
          <w:tcPr>
            <w:tcW w:w="611" w:type="dxa"/>
            <w:vAlign w:val="center"/>
          </w:tcPr>
          <w:p w14:paraId="136D481C" w14:textId="77777777" w:rsidR="005E7897" w:rsidRPr="00F412AC" w:rsidRDefault="005E7897" w:rsidP="005E7897">
            <w:pPr>
              <w:widowControl w:val="0"/>
              <w:jc w:val="center"/>
              <w:rPr>
                <w:rFonts w:ascii="GHEA Grapalat" w:hAnsi="GHEA Grapalat"/>
                <w:sz w:val="16"/>
              </w:rPr>
            </w:pPr>
          </w:p>
        </w:tc>
        <w:tc>
          <w:tcPr>
            <w:tcW w:w="666" w:type="dxa"/>
            <w:vAlign w:val="center"/>
          </w:tcPr>
          <w:p w14:paraId="62741690" w14:textId="77777777" w:rsidR="005E7897" w:rsidRPr="00F412AC" w:rsidRDefault="005E7897" w:rsidP="005E7897">
            <w:pPr>
              <w:widowControl w:val="0"/>
              <w:jc w:val="center"/>
              <w:rPr>
                <w:rFonts w:ascii="GHEA Grapalat" w:hAnsi="GHEA Grapalat"/>
                <w:sz w:val="16"/>
              </w:rPr>
            </w:pPr>
          </w:p>
        </w:tc>
      </w:tr>
      <w:tr w:rsidR="005E7897" w:rsidRPr="00F412AC" w14:paraId="3FE0DBE9" w14:textId="77777777" w:rsidTr="005A1FC6">
        <w:trPr>
          <w:trHeight w:val="363"/>
          <w:jc w:val="center"/>
        </w:trPr>
        <w:tc>
          <w:tcPr>
            <w:tcW w:w="1006" w:type="dxa"/>
          </w:tcPr>
          <w:p w14:paraId="5FEFDDC0" w14:textId="1BBD8703" w:rsidR="005E7897" w:rsidRPr="00F412AC" w:rsidRDefault="005E7897" w:rsidP="005E7897">
            <w:pPr>
              <w:widowControl w:val="0"/>
              <w:jc w:val="center"/>
              <w:rPr>
                <w:rFonts w:ascii="GHEA Grapalat" w:hAnsi="GHEA Grapalat"/>
                <w:sz w:val="16"/>
              </w:rPr>
            </w:pPr>
            <w:r>
              <w:rPr>
                <w:rFonts w:ascii="GHEA Grapalat" w:hAnsi="GHEA Grapalat"/>
                <w:sz w:val="16"/>
              </w:rPr>
              <w:t>3</w:t>
            </w:r>
          </w:p>
        </w:tc>
        <w:tc>
          <w:tcPr>
            <w:tcW w:w="1212" w:type="dxa"/>
          </w:tcPr>
          <w:p w14:paraId="101AEEBD" w14:textId="012784EB" w:rsidR="005E7897" w:rsidRPr="00F412AC" w:rsidRDefault="005E7897" w:rsidP="005E7897">
            <w:pPr>
              <w:widowControl w:val="0"/>
              <w:jc w:val="center"/>
              <w:rPr>
                <w:rFonts w:ascii="GHEA Grapalat" w:hAnsi="GHEA Grapalat"/>
                <w:sz w:val="16"/>
              </w:rPr>
            </w:pPr>
            <w:r w:rsidRPr="004404BD">
              <w:rPr>
                <w:rFonts w:ascii="GHEA Grapalat" w:hAnsi="GHEA Grapalat" w:cs="Calibri"/>
                <w:sz w:val="20"/>
                <w:szCs w:val="20"/>
                <w:lang w:val="hy-AM"/>
              </w:rPr>
              <w:t>34921140/</w:t>
            </w:r>
            <w:r w:rsidRPr="004404BD">
              <w:rPr>
                <w:rFonts w:ascii="GHEA Grapalat" w:hAnsi="GHEA Grapalat" w:cs="Calibri"/>
                <w:sz w:val="20"/>
                <w:szCs w:val="20"/>
              </w:rPr>
              <w:t xml:space="preserve"> 50</w:t>
            </w:r>
            <w:r>
              <w:rPr>
                <w:rFonts w:ascii="GHEA Grapalat" w:hAnsi="GHEA Grapalat" w:cs="Calibri"/>
                <w:sz w:val="20"/>
                <w:szCs w:val="20"/>
              </w:rPr>
              <w:t>9</w:t>
            </w:r>
          </w:p>
        </w:tc>
        <w:tc>
          <w:tcPr>
            <w:tcW w:w="843" w:type="dxa"/>
            <w:vAlign w:val="center"/>
          </w:tcPr>
          <w:p w14:paraId="74456FEB" w14:textId="5658BE39" w:rsidR="005E7897" w:rsidRPr="00F412AC" w:rsidRDefault="005E7897" w:rsidP="005E7897">
            <w:pPr>
              <w:widowControl w:val="0"/>
              <w:jc w:val="center"/>
              <w:rPr>
                <w:rFonts w:ascii="GHEA Grapalat" w:hAnsi="GHEA Grapalat"/>
                <w:sz w:val="16"/>
              </w:rPr>
            </w:pPr>
            <w:r w:rsidRPr="004404BD">
              <w:rPr>
                <w:rFonts w:ascii="GHEA Grapalat" w:hAnsi="GHEA Grapalat" w:cs="Arial"/>
                <w:sz w:val="20"/>
                <w:szCs w:val="20"/>
                <w:lang w:val="hy-AM"/>
              </w:rPr>
              <w:t>Услуги по отделке и покраске подпорных стен</w:t>
            </w:r>
          </w:p>
        </w:tc>
        <w:tc>
          <w:tcPr>
            <w:tcW w:w="682" w:type="dxa"/>
            <w:vAlign w:val="center"/>
          </w:tcPr>
          <w:p w14:paraId="26E39178" w14:textId="77777777" w:rsidR="005E7897" w:rsidRPr="00F412AC" w:rsidRDefault="005E7897" w:rsidP="005E7897">
            <w:pPr>
              <w:widowControl w:val="0"/>
              <w:jc w:val="center"/>
              <w:rPr>
                <w:rFonts w:ascii="GHEA Grapalat" w:hAnsi="GHEA Grapalat"/>
                <w:sz w:val="16"/>
              </w:rPr>
            </w:pPr>
          </w:p>
        </w:tc>
        <w:tc>
          <w:tcPr>
            <w:tcW w:w="813" w:type="dxa"/>
            <w:vAlign w:val="center"/>
          </w:tcPr>
          <w:p w14:paraId="03506F41" w14:textId="77777777" w:rsidR="005E7897" w:rsidRPr="00F412AC" w:rsidRDefault="005E7897" w:rsidP="005E7897">
            <w:pPr>
              <w:widowControl w:val="0"/>
              <w:jc w:val="center"/>
              <w:rPr>
                <w:rFonts w:ascii="GHEA Grapalat" w:hAnsi="GHEA Grapalat"/>
                <w:sz w:val="16"/>
              </w:rPr>
            </w:pPr>
          </w:p>
        </w:tc>
        <w:tc>
          <w:tcPr>
            <w:tcW w:w="563" w:type="dxa"/>
            <w:vAlign w:val="center"/>
          </w:tcPr>
          <w:p w14:paraId="3FC8CF1B" w14:textId="77777777" w:rsidR="005E7897" w:rsidRPr="00F412AC" w:rsidRDefault="005E7897" w:rsidP="005E7897">
            <w:pPr>
              <w:widowControl w:val="0"/>
              <w:jc w:val="center"/>
              <w:rPr>
                <w:rFonts w:ascii="GHEA Grapalat" w:hAnsi="GHEA Grapalat"/>
                <w:sz w:val="16"/>
              </w:rPr>
            </w:pPr>
          </w:p>
        </w:tc>
        <w:tc>
          <w:tcPr>
            <w:tcW w:w="681" w:type="dxa"/>
            <w:vAlign w:val="center"/>
          </w:tcPr>
          <w:p w14:paraId="15BE0506" w14:textId="77777777" w:rsidR="005E7897" w:rsidRPr="00F412AC" w:rsidRDefault="005E7897" w:rsidP="005E7897">
            <w:pPr>
              <w:widowControl w:val="0"/>
              <w:jc w:val="center"/>
              <w:rPr>
                <w:rFonts w:ascii="GHEA Grapalat" w:hAnsi="GHEA Grapalat"/>
                <w:sz w:val="16"/>
              </w:rPr>
            </w:pPr>
          </w:p>
        </w:tc>
        <w:tc>
          <w:tcPr>
            <w:tcW w:w="582" w:type="dxa"/>
            <w:vAlign w:val="center"/>
          </w:tcPr>
          <w:p w14:paraId="35D362DD" w14:textId="77777777" w:rsidR="005E7897" w:rsidRPr="00F412AC" w:rsidRDefault="005E7897" w:rsidP="005E7897">
            <w:pPr>
              <w:widowControl w:val="0"/>
              <w:jc w:val="center"/>
              <w:rPr>
                <w:rFonts w:ascii="GHEA Grapalat" w:hAnsi="GHEA Grapalat"/>
                <w:sz w:val="16"/>
              </w:rPr>
            </w:pPr>
          </w:p>
        </w:tc>
        <w:tc>
          <w:tcPr>
            <w:tcW w:w="566" w:type="dxa"/>
            <w:vAlign w:val="center"/>
          </w:tcPr>
          <w:p w14:paraId="09848E28" w14:textId="77777777" w:rsidR="005E7897" w:rsidRPr="00F412AC" w:rsidRDefault="005E7897" w:rsidP="005E7897">
            <w:pPr>
              <w:widowControl w:val="0"/>
              <w:jc w:val="center"/>
              <w:rPr>
                <w:rFonts w:ascii="GHEA Grapalat" w:hAnsi="GHEA Grapalat"/>
                <w:sz w:val="16"/>
              </w:rPr>
            </w:pPr>
          </w:p>
        </w:tc>
        <w:tc>
          <w:tcPr>
            <w:tcW w:w="601" w:type="dxa"/>
            <w:vAlign w:val="center"/>
          </w:tcPr>
          <w:p w14:paraId="3D4E4E27" w14:textId="77777777" w:rsidR="005E7897" w:rsidRPr="00F412AC" w:rsidRDefault="005E7897" w:rsidP="005E7897">
            <w:pPr>
              <w:widowControl w:val="0"/>
              <w:jc w:val="center"/>
              <w:rPr>
                <w:rFonts w:ascii="GHEA Grapalat" w:hAnsi="GHEA Grapalat"/>
                <w:sz w:val="16"/>
              </w:rPr>
            </w:pPr>
          </w:p>
        </w:tc>
        <w:tc>
          <w:tcPr>
            <w:tcW w:w="611" w:type="dxa"/>
            <w:vAlign w:val="center"/>
          </w:tcPr>
          <w:p w14:paraId="0018FBCC" w14:textId="77777777" w:rsidR="005E7897" w:rsidRPr="00F412AC" w:rsidRDefault="005E7897" w:rsidP="005E7897">
            <w:pPr>
              <w:widowControl w:val="0"/>
              <w:jc w:val="center"/>
              <w:rPr>
                <w:rFonts w:ascii="GHEA Grapalat" w:hAnsi="GHEA Grapalat"/>
                <w:sz w:val="16"/>
              </w:rPr>
            </w:pPr>
          </w:p>
        </w:tc>
        <w:tc>
          <w:tcPr>
            <w:tcW w:w="871" w:type="dxa"/>
            <w:vAlign w:val="center"/>
          </w:tcPr>
          <w:p w14:paraId="59807B7A" w14:textId="77777777" w:rsidR="005E7897" w:rsidRPr="00F412AC" w:rsidRDefault="005E7897" w:rsidP="005E7897">
            <w:pPr>
              <w:widowControl w:val="0"/>
              <w:jc w:val="center"/>
              <w:rPr>
                <w:rFonts w:ascii="GHEA Grapalat" w:hAnsi="GHEA Grapalat"/>
                <w:sz w:val="16"/>
              </w:rPr>
            </w:pPr>
          </w:p>
        </w:tc>
        <w:tc>
          <w:tcPr>
            <w:tcW w:w="676" w:type="dxa"/>
            <w:vAlign w:val="center"/>
          </w:tcPr>
          <w:p w14:paraId="310DE445" w14:textId="77777777" w:rsidR="005E7897" w:rsidRPr="00F412AC" w:rsidRDefault="005E7897" w:rsidP="005E7897">
            <w:pPr>
              <w:widowControl w:val="0"/>
              <w:jc w:val="center"/>
              <w:rPr>
                <w:rFonts w:ascii="GHEA Grapalat" w:hAnsi="GHEA Grapalat"/>
                <w:sz w:val="16"/>
              </w:rPr>
            </w:pPr>
          </w:p>
        </w:tc>
        <w:tc>
          <w:tcPr>
            <w:tcW w:w="643" w:type="dxa"/>
            <w:vAlign w:val="center"/>
          </w:tcPr>
          <w:p w14:paraId="7CFAF039" w14:textId="77777777" w:rsidR="005E7897" w:rsidRPr="00F412AC" w:rsidRDefault="005E7897" w:rsidP="005E7897">
            <w:pPr>
              <w:widowControl w:val="0"/>
              <w:jc w:val="center"/>
              <w:rPr>
                <w:rFonts w:ascii="GHEA Grapalat" w:hAnsi="GHEA Grapalat"/>
                <w:sz w:val="16"/>
              </w:rPr>
            </w:pPr>
          </w:p>
        </w:tc>
        <w:tc>
          <w:tcPr>
            <w:tcW w:w="611" w:type="dxa"/>
            <w:vAlign w:val="center"/>
          </w:tcPr>
          <w:p w14:paraId="41DEADA6" w14:textId="77777777" w:rsidR="005E7897" w:rsidRPr="00F412AC" w:rsidRDefault="005E7897" w:rsidP="005E7897">
            <w:pPr>
              <w:widowControl w:val="0"/>
              <w:jc w:val="center"/>
              <w:rPr>
                <w:rFonts w:ascii="GHEA Grapalat" w:hAnsi="GHEA Grapalat"/>
                <w:sz w:val="16"/>
              </w:rPr>
            </w:pPr>
          </w:p>
        </w:tc>
        <w:tc>
          <w:tcPr>
            <w:tcW w:w="666" w:type="dxa"/>
            <w:vAlign w:val="center"/>
          </w:tcPr>
          <w:p w14:paraId="16B8855C" w14:textId="77777777" w:rsidR="005E7897" w:rsidRPr="00F412AC" w:rsidRDefault="005E7897" w:rsidP="005E7897">
            <w:pPr>
              <w:widowControl w:val="0"/>
              <w:jc w:val="center"/>
              <w:rPr>
                <w:rFonts w:ascii="GHEA Grapalat" w:hAnsi="GHEA Grapalat"/>
                <w:sz w:val="16"/>
              </w:rPr>
            </w:pPr>
          </w:p>
        </w:tc>
      </w:tr>
    </w:tbl>
    <w:p w14:paraId="2C7AD0EA" w14:textId="77777777" w:rsidR="005E24DA" w:rsidRPr="00AD29CE" w:rsidRDefault="005E24DA" w:rsidP="007F31CF">
      <w:pPr>
        <w:widowControl w:val="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5E24DA" w:rsidRPr="00AD29CE" w14:paraId="1B5DDB56" w14:textId="77777777" w:rsidTr="00963FC1">
        <w:trPr>
          <w:jc w:val="center"/>
        </w:trPr>
        <w:tc>
          <w:tcPr>
            <w:tcW w:w="4536" w:type="dxa"/>
          </w:tcPr>
          <w:p w14:paraId="7EAD7227" w14:textId="77777777" w:rsidR="005E24DA" w:rsidRPr="00AD29CE" w:rsidRDefault="005E24DA" w:rsidP="007F31CF">
            <w:pPr>
              <w:widowControl w:val="0"/>
              <w:jc w:val="center"/>
              <w:rPr>
                <w:rFonts w:ascii="GHEA Grapalat" w:hAnsi="GHEA Grapalat" w:cs="Sylfaen"/>
                <w:b/>
                <w:bCs/>
              </w:rPr>
            </w:pPr>
            <w:r w:rsidRPr="00AD29CE">
              <w:rPr>
                <w:rFonts w:ascii="GHEA Grapalat" w:hAnsi="GHEA Grapalat"/>
                <w:b/>
              </w:rPr>
              <w:t>ЗАКАЗЧИК</w:t>
            </w:r>
          </w:p>
          <w:p w14:paraId="5F013781" w14:textId="77777777" w:rsidR="005E24DA" w:rsidRPr="00CA2754" w:rsidRDefault="005E24DA" w:rsidP="007F31CF">
            <w:pPr>
              <w:widowControl w:val="0"/>
              <w:jc w:val="center"/>
              <w:rPr>
                <w:rFonts w:ascii="GHEA Grapalat" w:hAnsi="GHEA Grapalat"/>
                <w:lang w:val="en-US"/>
              </w:rPr>
            </w:pPr>
            <w:r>
              <w:rPr>
                <w:rFonts w:ascii="GHEA Grapalat" w:hAnsi="GHEA Grapalat"/>
                <w:lang w:val="en-US"/>
              </w:rPr>
              <w:t>_________________________</w:t>
            </w:r>
          </w:p>
          <w:p w14:paraId="4CBB3B16" w14:textId="77777777" w:rsidR="005E24DA" w:rsidRPr="00CA2754" w:rsidRDefault="005E24DA" w:rsidP="007F31CF">
            <w:pPr>
              <w:widowControl w:val="0"/>
              <w:jc w:val="center"/>
              <w:rPr>
                <w:rFonts w:ascii="GHEA Grapalat" w:hAnsi="GHEA Grapalat"/>
                <w:vertAlign w:val="superscript"/>
              </w:rPr>
            </w:pPr>
            <w:r w:rsidRPr="00CA2754">
              <w:rPr>
                <w:rFonts w:ascii="GHEA Grapalat" w:hAnsi="GHEA Grapalat"/>
                <w:vertAlign w:val="superscript"/>
              </w:rPr>
              <w:t>/подпись/</w:t>
            </w:r>
          </w:p>
          <w:p w14:paraId="45D6920F" w14:textId="77777777" w:rsidR="005E24DA" w:rsidRPr="00AD29CE" w:rsidRDefault="005E24DA" w:rsidP="007F31CF">
            <w:pPr>
              <w:widowControl w:val="0"/>
              <w:jc w:val="center"/>
              <w:rPr>
                <w:rFonts w:ascii="GHEA Grapalat" w:hAnsi="GHEA Grapalat"/>
              </w:rPr>
            </w:pPr>
            <w:r w:rsidRPr="00AD29CE">
              <w:rPr>
                <w:rFonts w:ascii="GHEA Grapalat" w:hAnsi="GHEA Grapalat"/>
              </w:rPr>
              <w:t>М. П.</w:t>
            </w:r>
          </w:p>
        </w:tc>
        <w:tc>
          <w:tcPr>
            <w:tcW w:w="760" w:type="dxa"/>
          </w:tcPr>
          <w:p w14:paraId="53AE25D6" w14:textId="77777777" w:rsidR="005E24DA" w:rsidRPr="00AD29CE" w:rsidRDefault="005E24DA" w:rsidP="007F31CF">
            <w:pPr>
              <w:widowControl w:val="0"/>
              <w:jc w:val="center"/>
              <w:rPr>
                <w:rFonts w:ascii="GHEA Grapalat" w:hAnsi="GHEA Grapalat"/>
              </w:rPr>
            </w:pPr>
          </w:p>
        </w:tc>
        <w:tc>
          <w:tcPr>
            <w:tcW w:w="4343" w:type="dxa"/>
          </w:tcPr>
          <w:p w14:paraId="5AEE5B28" w14:textId="77777777" w:rsidR="005E24DA" w:rsidRPr="00AD29CE" w:rsidRDefault="005E24DA" w:rsidP="007F31CF">
            <w:pPr>
              <w:widowControl w:val="0"/>
              <w:jc w:val="center"/>
              <w:rPr>
                <w:rFonts w:ascii="GHEA Grapalat" w:hAnsi="GHEA Grapalat" w:cs="Sylfaen"/>
                <w:b/>
                <w:bCs/>
              </w:rPr>
            </w:pPr>
            <w:r w:rsidRPr="00AD29CE">
              <w:rPr>
                <w:rFonts w:ascii="GHEA Grapalat" w:hAnsi="GHEA Grapalat"/>
                <w:b/>
              </w:rPr>
              <w:t>ИСПОЛНИТЕЛЬ</w:t>
            </w:r>
          </w:p>
          <w:p w14:paraId="052BF443" w14:textId="77777777" w:rsidR="005E24DA" w:rsidRPr="00CA2754" w:rsidRDefault="005E24DA" w:rsidP="007F31CF">
            <w:pPr>
              <w:widowControl w:val="0"/>
              <w:jc w:val="center"/>
              <w:rPr>
                <w:rFonts w:ascii="GHEA Grapalat" w:hAnsi="GHEA Grapalat"/>
                <w:lang w:val="en-US"/>
              </w:rPr>
            </w:pPr>
            <w:r>
              <w:rPr>
                <w:rFonts w:ascii="GHEA Grapalat" w:hAnsi="GHEA Grapalat"/>
                <w:lang w:val="en-US"/>
              </w:rPr>
              <w:t>_________________________</w:t>
            </w:r>
          </w:p>
          <w:p w14:paraId="024662F2" w14:textId="77777777" w:rsidR="005E24DA" w:rsidRPr="00CA2754" w:rsidRDefault="005E24DA" w:rsidP="007F31CF">
            <w:pPr>
              <w:widowControl w:val="0"/>
              <w:jc w:val="center"/>
              <w:rPr>
                <w:rFonts w:ascii="GHEA Grapalat" w:hAnsi="GHEA Grapalat"/>
                <w:vertAlign w:val="superscript"/>
              </w:rPr>
            </w:pPr>
            <w:r w:rsidRPr="00CA2754">
              <w:rPr>
                <w:rFonts w:ascii="GHEA Grapalat" w:hAnsi="GHEA Grapalat"/>
                <w:vertAlign w:val="superscript"/>
              </w:rPr>
              <w:t>/подпись/</w:t>
            </w:r>
          </w:p>
          <w:p w14:paraId="614E7EA8" w14:textId="77777777" w:rsidR="005E24DA" w:rsidRPr="00AD29CE" w:rsidRDefault="005E24DA" w:rsidP="007F31CF">
            <w:pPr>
              <w:widowControl w:val="0"/>
              <w:jc w:val="center"/>
              <w:rPr>
                <w:rFonts w:ascii="GHEA Grapalat" w:hAnsi="GHEA Grapalat"/>
              </w:rPr>
            </w:pPr>
            <w:r w:rsidRPr="00AD29CE">
              <w:rPr>
                <w:rFonts w:ascii="GHEA Grapalat" w:hAnsi="GHEA Grapalat"/>
              </w:rPr>
              <w:t>М. П.</w:t>
            </w:r>
          </w:p>
        </w:tc>
      </w:tr>
    </w:tbl>
    <w:p w14:paraId="7AB436B9" w14:textId="77777777" w:rsidR="005E24DA" w:rsidRPr="00AD29CE" w:rsidRDefault="005E24DA" w:rsidP="007F31CF">
      <w:pPr>
        <w:widowControl w:val="0"/>
        <w:rPr>
          <w:rFonts w:ascii="GHEA Grapalat" w:hAnsi="GHEA Grapalat"/>
        </w:rPr>
        <w:sectPr w:rsidR="005E24DA" w:rsidRPr="00AD29CE" w:rsidSect="005E24DA">
          <w:footerReference w:type="default" r:id="rId20"/>
          <w:footnotePr>
            <w:pos w:val="beneathText"/>
          </w:footnotePr>
          <w:pgSz w:w="11907" w:h="16840" w:code="9"/>
          <w:pgMar w:top="426" w:right="1418" w:bottom="851" w:left="1418" w:header="561" w:footer="561" w:gutter="0"/>
          <w:cols w:space="720"/>
          <w:titlePg/>
          <w:docGrid w:linePitch="326"/>
        </w:sectPr>
      </w:pPr>
    </w:p>
    <w:p w14:paraId="6EA45828" w14:textId="77777777" w:rsidR="005E24DA" w:rsidRPr="00AD29CE" w:rsidRDefault="005E24DA" w:rsidP="007F31CF">
      <w:pPr>
        <w:widowControl w:val="0"/>
        <w:autoSpaceDE w:val="0"/>
        <w:autoSpaceDN w:val="0"/>
        <w:adjustRightInd w:val="0"/>
        <w:jc w:val="right"/>
        <w:rPr>
          <w:rFonts w:ascii="GHEA Grapalat" w:hAnsi="GHEA Grapalat" w:cs="TimesArmenianPSMT"/>
          <w:i/>
        </w:rPr>
      </w:pPr>
      <w:r w:rsidRPr="00AD29CE">
        <w:rPr>
          <w:rFonts w:ascii="GHEA Grapalat" w:hAnsi="GHEA Grapalat"/>
          <w:i/>
        </w:rPr>
        <w:lastRenderedPageBreak/>
        <w:t>Приложение № 3</w:t>
      </w:r>
    </w:p>
    <w:p w14:paraId="31D6E799" w14:textId="77777777" w:rsidR="005E24DA" w:rsidRPr="00AD29CE" w:rsidRDefault="005E24DA" w:rsidP="007F31CF">
      <w:pPr>
        <w:widowControl w:val="0"/>
        <w:autoSpaceDE w:val="0"/>
        <w:autoSpaceDN w:val="0"/>
        <w:adjustRightInd w:val="0"/>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1C7FB62C" w14:textId="77777777" w:rsidR="005E24DA" w:rsidRPr="00AD29CE" w:rsidRDefault="005E24DA" w:rsidP="007F31CF">
      <w:pPr>
        <w:widowControl w:val="0"/>
        <w:autoSpaceDE w:val="0"/>
        <w:autoSpaceDN w:val="0"/>
        <w:adjustRightInd w:val="0"/>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5E24DA" w:rsidRPr="00AD29CE" w:rsidDel="004B29A5" w14:paraId="6BFBC1D8" w14:textId="77777777" w:rsidTr="00963FC1">
        <w:trPr>
          <w:tblCellSpacing w:w="7" w:type="dxa"/>
          <w:jc w:val="center"/>
        </w:trPr>
        <w:tc>
          <w:tcPr>
            <w:tcW w:w="0" w:type="auto"/>
            <w:gridSpan w:val="2"/>
            <w:vAlign w:val="center"/>
          </w:tcPr>
          <w:p w14:paraId="6A7C6470" w14:textId="77777777" w:rsidR="005E24DA" w:rsidRPr="00AD29CE" w:rsidDel="004B29A5" w:rsidRDefault="005E24DA" w:rsidP="007F31CF">
            <w:pPr>
              <w:widowControl w:val="0"/>
              <w:rPr>
                <w:rFonts w:ascii="GHEA Grapalat" w:hAnsi="GHEA Grapalat"/>
                <w:iCs/>
                <w:color w:val="000000"/>
              </w:rPr>
            </w:pPr>
          </w:p>
        </w:tc>
        <w:tc>
          <w:tcPr>
            <w:tcW w:w="0" w:type="auto"/>
            <w:vAlign w:val="center"/>
          </w:tcPr>
          <w:p w14:paraId="41260E34" w14:textId="77777777" w:rsidR="005E24DA" w:rsidRPr="00AD29CE" w:rsidDel="004B29A5" w:rsidRDefault="005E24DA" w:rsidP="007F31CF">
            <w:pPr>
              <w:widowControl w:val="0"/>
              <w:rPr>
                <w:rFonts w:ascii="GHEA Grapalat" w:hAnsi="GHEA Grapalat" w:cs="Arial"/>
                <w:iCs/>
                <w:color w:val="000000"/>
              </w:rPr>
            </w:pPr>
          </w:p>
        </w:tc>
      </w:tr>
      <w:tr w:rsidR="005E24DA" w:rsidRPr="00AD29CE" w14:paraId="0A4FEB60" w14:textId="77777777" w:rsidTr="00963FC1">
        <w:trPr>
          <w:tblCellSpacing w:w="7" w:type="dxa"/>
          <w:jc w:val="center"/>
        </w:trPr>
        <w:tc>
          <w:tcPr>
            <w:tcW w:w="0" w:type="auto"/>
            <w:vAlign w:val="center"/>
          </w:tcPr>
          <w:p w14:paraId="34487D52" w14:textId="77777777" w:rsidR="005E24DA" w:rsidRPr="00AD29CE" w:rsidRDefault="005E24DA" w:rsidP="007F31CF">
            <w:pPr>
              <w:widowControl w:val="0"/>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5BFC8462" w14:textId="77777777" w:rsidR="005E24DA" w:rsidRPr="00CA2754" w:rsidRDefault="005E24DA" w:rsidP="007F31CF">
            <w:pPr>
              <w:widowControl w:val="0"/>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016F9C64" w14:textId="77777777" w:rsidR="005E24DA" w:rsidRPr="00AD29CE" w:rsidRDefault="005E24DA" w:rsidP="007F31CF">
            <w:pPr>
              <w:widowControl w:val="0"/>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31CF5450" w14:textId="77777777" w:rsidR="005E24DA" w:rsidRPr="00AD29CE" w:rsidRDefault="005E24DA" w:rsidP="007F31CF">
            <w:pPr>
              <w:widowControl w:val="0"/>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79E24C70" w14:textId="77777777" w:rsidR="005E24DA" w:rsidRPr="00CA2754" w:rsidRDefault="005E24DA" w:rsidP="007F31CF">
            <w:pPr>
              <w:widowControl w:val="0"/>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799B660C" w14:textId="77777777" w:rsidR="005E24DA" w:rsidRPr="00CA2754" w:rsidRDefault="005E24DA" w:rsidP="007F31CF">
            <w:pPr>
              <w:widowControl w:val="0"/>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59A6DE9B" w14:textId="77777777" w:rsidR="005E24DA" w:rsidRPr="00CA2754" w:rsidRDefault="005E24DA" w:rsidP="007F31CF">
            <w:pPr>
              <w:widowControl w:val="0"/>
              <w:jc w:val="center"/>
              <w:rPr>
                <w:rFonts w:ascii="GHEA Grapalat" w:hAnsi="GHEA Grapalat"/>
                <w:iCs/>
                <w:color w:val="000000"/>
              </w:rPr>
            </w:pPr>
            <w:r>
              <w:rPr>
                <w:rFonts w:ascii="GHEA Grapalat" w:hAnsi="GHEA Grapalat"/>
                <w:color w:val="000000"/>
              </w:rPr>
              <w:t>Заказчик</w:t>
            </w:r>
          </w:p>
          <w:p w14:paraId="71B6D113" w14:textId="77777777" w:rsidR="005E24DA" w:rsidRPr="00CA2754" w:rsidRDefault="005E24DA" w:rsidP="007F31CF">
            <w:pPr>
              <w:widowControl w:val="0"/>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0D7FADE8" w14:textId="77777777" w:rsidR="005E24DA" w:rsidRPr="00CA2754" w:rsidRDefault="005E24DA" w:rsidP="007F31CF">
            <w:pPr>
              <w:widowControl w:val="0"/>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763F5540" w14:textId="77777777" w:rsidR="005E24DA" w:rsidRPr="00CA2754" w:rsidRDefault="005E24DA" w:rsidP="007F31CF">
            <w:pPr>
              <w:widowControl w:val="0"/>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76B66C63" w14:textId="77777777" w:rsidR="005E24DA" w:rsidRPr="00AD29CE" w:rsidRDefault="005E24DA" w:rsidP="007F31CF">
            <w:pPr>
              <w:widowControl w:val="0"/>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4F6900C8" w14:textId="77777777" w:rsidR="005E24DA" w:rsidRPr="00AD29CE" w:rsidRDefault="005E24DA" w:rsidP="007F31CF">
            <w:pPr>
              <w:widowControl w:val="0"/>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370578E0" w14:textId="77777777" w:rsidR="005E24DA" w:rsidRPr="00AD29CE" w:rsidRDefault="005E24DA" w:rsidP="007F31CF">
      <w:pPr>
        <w:widowControl w:val="0"/>
        <w:ind w:firstLine="375"/>
        <w:rPr>
          <w:rFonts w:ascii="GHEA Grapalat" w:hAnsi="GHEA Grapalat"/>
          <w:iCs/>
          <w:color w:val="000000"/>
        </w:rPr>
      </w:pPr>
    </w:p>
    <w:p w14:paraId="67FAE949" w14:textId="77777777" w:rsidR="005E24DA" w:rsidRPr="00AD29CE" w:rsidRDefault="005E24DA" w:rsidP="007F31CF">
      <w:pPr>
        <w:widowControl w:val="0"/>
        <w:ind w:left="567" w:right="566"/>
        <w:jc w:val="center"/>
        <w:rPr>
          <w:rFonts w:ascii="GHEA Grapalat" w:hAnsi="GHEA Grapalat"/>
          <w:iCs/>
          <w:color w:val="000000"/>
        </w:rPr>
      </w:pPr>
      <w:r w:rsidRPr="00AD29CE">
        <w:rPr>
          <w:rFonts w:ascii="GHEA Grapalat" w:hAnsi="GHEA Grapalat"/>
          <w:b/>
          <w:color w:val="000000"/>
        </w:rPr>
        <w:t>АКТ №</w:t>
      </w:r>
    </w:p>
    <w:p w14:paraId="1FD49367" w14:textId="77777777" w:rsidR="005E24DA" w:rsidRPr="00CA2754" w:rsidRDefault="005E24DA" w:rsidP="007F31CF">
      <w:pPr>
        <w:widowControl w:val="0"/>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39278FE4" w14:textId="77777777" w:rsidR="005E24DA" w:rsidRPr="00AD29CE" w:rsidRDefault="005E24DA" w:rsidP="007F31CF">
      <w:pPr>
        <w:pStyle w:val="BodyTextIndent"/>
        <w:widowControl w:val="0"/>
        <w:spacing w:line="240" w:lineRule="auto"/>
        <w:ind w:firstLine="0"/>
        <w:jc w:val="center"/>
        <w:rPr>
          <w:rFonts w:ascii="GHEA Grapalat" w:hAnsi="GHEA Grapalat"/>
          <w:b/>
          <w:bCs/>
          <w:iCs/>
          <w:sz w:val="24"/>
          <w:szCs w:val="24"/>
        </w:rPr>
      </w:pPr>
    </w:p>
    <w:p w14:paraId="3DC7DD85" w14:textId="77777777" w:rsidR="005E24DA" w:rsidRPr="00AD29CE" w:rsidRDefault="005E24DA" w:rsidP="007F31CF">
      <w:pPr>
        <w:pStyle w:val="BodyTextIndent"/>
        <w:widowControl w:val="0"/>
        <w:tabs>
          <w:tab w:val="left" w:pos="1134"/>
          <w:tab w:val="left" w:pos="1985"/>
        </w:tabs>
        <w:spacing w:line="240" w:lineRule="auto"/>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3789F9EE" w14:textId="77777777" w:rsidR="005E24DA" w:rsidRPr="00AD29CE" w:rsidRDefault="005E24DA" w:rsidP="007F31CF">
      <w:pPr>
        <w:pStyle w:val="NormalWeb"/>
        <w:widowControl w:val="0"/>
        <w:spacing w:before="0" w:beforeAutospacing="0" w:after="0" w:afterAutospacing="0"/>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4345E54B" w14:textId="77777777" w:rsidR="005E24DA" w:rsidRPr="00AD29CE" w:rsidRDefault="005E24DA" w:rsidP="007F31CF">
      <w:pPr>
        <w:pStyle w:val="NormalWeb"/>
        <w:widowControl w:val="0"/>
        <w:tabs>
          <w:tab w:val="left" w:pos="8789"/>
        </w:tabs>
        <w:spacing w:before="0" w:beforeAutospacing="0" w:after="0" w:afterAutospacing="0"/>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6B7A532C" w14:textId="77777777" w:rsidR="005E24DA" w:rsidRPr="00AD29CE" w:rsidRDefault="005E24DA" w:rsidP="007F31CF">
      <w:pPr>
        <w:pStyle w:val="NormalWeb"/>
        <w:widowControl w:val="0"/>
        <w:spacing w:before="0" w:beforeAutospacing="0" w:after="0" w:afterAutospacing="0"/>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4ED5B286" w14:textId="77777777" w:rsidR="005E24DA" w:rsidRPr="00AD29CE" w:rsidRDefault="005E24DA" w:rsidP="007F31CF">
      <w:pPr>
        <w:widowControl w:val="0"/>
        <w:tabs>
          <w:tab w:val="left" w:pos="5387"/>
          <w:tab w:val="left" w:pos="6237"/>
        </w:tabs>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772E9C1D" w14:textId="77777777" w:rsidR="005E24DA" w:rsidRPr="00AD29CE" w:rsidRDefault="005E24DA" w:rsidP="007F31CF">
      <w:pPr>
        <w:widowControl w:val="0"/>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5E24DA" w:rsidRPr="00CA2754" w14:paraId="2131E7AD" w14:textId="77777777" w:rsidTr="00963FC1">
        <w:trPr>
          <w:jc w:val="center"/>
        </w:trPr>
        <w:tc>
          <w:tcPr>
            <w:tcW w:w="357" w:type="dxa"/>
            <w:vMerge w:val="restart"/>
            <w:vAlign w:val="center"/>
          </w:tcPr>
          <w:p w14:paraId="5227F1C8" w14:textId="77777777" w:rsidR="005E24DA" w:rsidRPr="00CA2754" w:rsidRDefault="005E24DA" w:rsidP="007F31CF">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w:t>
            </w:r>
          </w:p>
        </w:tc>
        <w:tc>
          <w:tcPr>
            <w:tcW w:w="10348" w:type="dxa"/>
            <w:gridSpan w:val="8"/>
            <w:vAlign w:val="center"/>
          </w:tcPr>
          <w:p w14:paraId="61735933" w14:textId="77777777" w:rsidR="005E24DA" w:rsidRPr="00CA2754" w:rsidRDefault="005E24DA" w:rsidP="007F31CF">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Предоставленные услуги</w:t>
            </w:r>
          </w:p>
        </w:tc>
      </w:tr>
      <w:tr w:rsidR="005E24DA" w:rsidRPr="00CA2754" w14:paraId="075E1D20" w14:textId="77777777" w:rsidTr="00963FC1">
        <w:trPr>
          <w:jc w:val="center"/>
        </w:trPr>
        <w:tc>
          <w:tcPr>
            <w:tcW w:w="357" w:type="dxa"/>
            <w:vMerge/>
          </w:tcPr>
          <w:p w14:paraId="12918BC7" w14:textId="77777777" w:rsidR="005E24DA" w:rsidRPr="00CA2754" w:rsidRDefault="005E24DA" w:rsidP="007F31CF">
            <w:pPr>
              <w:pStyle w:val="NormalWeb"/>
              <w:widowControl w:val="0"/>
              <w:spacing w:before="0" w:beforeAutospacing="0" w:after="0" w:afterAutospacing="0"/>
              <w:jc w:val="center"/>
              <w:rPr>
                <w:rFonts w:ascii="GHEA Grapalat" w:hAnsi="GHEA Grapalat"/>
                <w:sz w:val="20"/>
              </w:rPr>
            </w:pPr>
          </w:p>
        </w:tc>
        <w:tc>
          <w:tcPr>
            <w:tcW w:w="1173" w:type="dxa"/>
            <w:vMerge w:val="restart"/>
            <w:vAlign w:val="center"/>
          </w:tcPr>
          <w:p w14:paraId="74AC000C" w14:textId="77777777" w:rsidR="005E24DA" w:rsidRPr="00CA2754" w:rsidRDefault="005E24DA" w:rsidP="007F31CF">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vAlign w:val="center"/>
          </w:tcPr>
          <w:p w14:paraId="058AB364" w14:textId="77777777" w:rsidR="005E24DA" w:rsidRPr="00CA2754" w:rsidRDefault="005E24DA" w:rsidP="007F31CF">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vAlign w:val="center"/>
          </w:tcPr>
          <w:p w14:paraId="3510AD84" w14:textId="77777777" w:rsidR="005E24DA" w:rsidRPr="00CA2754" w:rsidRDefault="005E24DA" w:rsidP="007F31CF">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vAlign w:val="center"/>
          </w:tcPr>
          <w:p w14:paraId="5BDD5E8B" w14:textId="77777777" w:rsidR="005E24DA" w:rsidRPr="00CA2754" w:rsidRDefault="005E24DA" w:rsidP="007F31CF">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vAlign w:val="center"/>
          </w:tcPr>
          <w:p w14:paraId="5680E02C" w14:textId="77777777" w:rsidR="005E24DA" w:rsidRPr="00CA2754" w:rsidRDefault="005E24DA" w:rsidP="007F31CF">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vAlign w:val="center"/>
          </w:tcPr>
          <w:p w14:paraId="2924E47B" w14:textId="77777777" w:rsidR="005E24DA" w:rsidRPr="00CA2754" w:rsidRDefault="005E24DA" w:rsidP="007F31CF">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5E24DA" w:rsidRPr="00CA2754" w14:paraId="2DC7480D" w14:textId="77777777" w:rsidTr="00963FC1">
        <w:trPr>
          <w:trHeight w:val="1105"/>
          <w:jc w:val="center"/>
        </w:trPr>
        <w:tc>
          <w:tcPr>
            <w:tcW w:w="357" w:type="dxa"/>
            <w:vMerge/>
            <w:tcBorders>
              <w:bottom w:val="single" w:sz="4" w:space="0" w:color="auto"/>
            </w:tcBorders>
          </w:tcPr>
          <w:p w14:paraId="40901151" w14:textId="77777777" w:rsidR="005E24DA" w:rsidRPr="00CA2754" w:rsidRDefault="005E24DA" w:rsidP="007F31CF">
            <w:pPr>
              <w:pStyle w:val="NormalWeb"/>
              <w:widowControl w:val="0"/>
              <w:spacing w:before="0" w:beforeAutospacing="0" w:after="0" w:afterAutospacing="0"/>
              <w:jc w:val="center"/>
              <w:rPr>
                <w:rFonts w:ascii="GHEA Grapalat" w:hAnsi="GHEA Grapalat"/>
                <w:sz w:val="20"/>
              </w:rPr>
            </w:pPr>
          </w:p>
        </w:tc>
        <w:tc>
          <w:tcPr>
            <w:tcW w:w="1173" w:type="dxa"/>
            <w:vMerge/>
            <w:tcBorders>
              <w:bottom w:val="single" w:sz="4" w:space="0" w:color="auto"/>
            </w:tcBorders>
            <w:vAlign w:val="center"/>
          </w:tcPr>
          <w:p w14:paraId="71F52F35" w14:textId="77777777" w:rsidR="005E24DA" w:rsidRPr="00CA2754" w:rsidRDefault="005E24DA" w:rsidP="007F31CF">
            <w:pPr>
              <w:pStyle w:val="NormalWeb"/>
              <w:widowControl w:val="0"/>
              <w:spacing w:before="0" w:beforeAutospacing="0" w:after="0" w:afterAutospacing="0"/>
              <w:jc w:val="center"/>
              <w:rPr>
                <w:rFonts w:ascii="GHEA Grapalat" w:hAnsi="GHEA Grapalat"/>
                <w:sz w:val="20"/>
              </w:rPr>
            </w:pPr>
          </w:p>
        </w:tc>
        <w:tc>
          <w:tcPr>
            <w:tcW w:w="1440" w:type="dxa"/>
            <w:vMerge/>
            <w:tcBorders>
              <w:bottom w:val="single" w:sz="4" w:space="0" w:color="auto"/>
            </w:tcBorders>
            <w:vAlign w:val="center"/>
          </w:tcPr>
          <w:p w14:paraId="6620FBD6" w14:textId="77777777" w:rsidR="005E24DA" w:rsidRPr="00CA2754" w:rsidRDefault="005E24DA" w:rsidP="007F31CF">
            <w:pPr>
              <w:pStyle w:val="NormalWeb"/>
              <w:widowControl w:val="0"/>
              <w:spacing w:before="0" w:beforeAutospacing="0" w:after="0" w:afterAutospacing="0"/>
              <w:jc w:val="center"/>
              <w:rPr>
                <w:rFonts w:ascii="GHEA Grapalat" w:hAnsi="GHEA Grapalat"/>
                <w:sz w:val="20"/>
              </w:rPr>
            </w:pPr>
          </w:p>
        </w:tc>
        <w:tc>
          <w:tcPr>
            <w:tcW w:w="1800" w:type="dxa"/>
            <w:tcBorders>
              <w:bottom w:val="single" w:sz="4" w:space="0" w:color="auto"/>
            </w:tcBorders>
            <w:vAlign w:val="center"/>
          </w:tcPr>
          <w:p w14:paraId="1A6A3D0D" w14:textId="77777777" w:rsidR="005E24DA" w:rsidRPr="00CA2754" w:rsidRDefault="005E24DA" w:rsidP="007F31CF">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14:paraId="78B4DC4F" w14:textId="77777777" w:rsidR="005E24DA" w:rsidRPr="00CA2754" w:rsidRDefault="005E24DA" w:rsidP="007F31CF">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vAlign w:val="center"/>
          </w:tcPr>
          <w:p w14:paraId="4D74B291" w14:textId="77777777" w:rsidR="005E24DA" w:rsidRPr="00CA2754" w:rsidRDefault="005E24DA" w:rsidP="007F31CF">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14:paraId="10F345DC" w14:textId="77777777" w:rsidR="005E24DA" w:rsidRPr="00CA2754" w:rsidRDefault="005E24DA" w:rsidP="007F31CF">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vAlign w:val="center"/>
          </w:tcPr>
          <w:p w14:paraId="5FCBD2F3" w14:textId="77777777" w:rsidR="005E24DA" w:rsidRPr="00CA2754" w:rsidRDefault="005E24DA" w:rsidP="007F31CF">
            <w:pPr>
              <w:pStyle w:val="NormalWeb"/>
              <w:widowControl w:val="0"/>
              <w:spacing w:before="0" w:beforeAutospacing="0" w:after="0" w:afterAutospacing="0"/>
              <w:jc w:val="center"/>
              <w:rPr>
                <w:rFonts w:ascii="GHEA Grapalat" w:hAnsi="GHEA Grapalat"/>
                <w:sz w:val="20"/>
              </w:rPr>
            </w:pPr>
          </w:p>
        </w:tc>
        <w:tc>
          <w:tcPr>
            <w:tcW w:w="675" w:type="dxa"/>
            <w:vMerge/>
            <w:tcBorders>
              <w:bottom w:val="single" w:sz="4" w:space="0" w:color="auto"/>
            </w:tcBorders>
            <w:vAlign w:val="center"/>
          </w:tcPr>
          <w:p w14:paraId="29689FCD" w14:textId="77777777" w:rsidR="005E24DA" w:rsidRPr="00CA2754" w:rsidRDefault="005E24DA" w:rsidP="007F31CF">
            <w:pPr>
              <w:pStyle w:val="NormalWeb"/>
              <w:widowControl w:val="0"/>
              <w:spacing w:before="0" w:beforeAutospacing="0" w:after="0" w:afterAutospacing="0"/>
              <w:jc w:val="center"/>
              <w:rPr>
                <w:rFonts w:ascii="GHEA Grapalat" w:hAnsi="GHEA Grapalat"/>
                <w:sz w:val="20"/>
              </w:rPr>
            </w:pPr>
          </w:p>
        </w:tc>
      </w:tr>
      <w:tr w:rsidR="005E24DA" w:rsidRPr="00CA2754" w14:paraId="1D0085EF" w14:textId="77777777" w:rsidTr="00963FC1">
        <w:trPr>
          <w:jc w:val="center"/>
        </w:trPr>
        <w:tc>
          <w:tcPr>
            <w:tcW w:w="357" w:type="dxa"/>
            <w:vAlign w:val="center"/>
          </w:tcPr>
          <w:p w14:paraId="5123E6A0" w14:textId="77777777" w:rsidR="005E24DA" w:rsidRPr="00CA2754" w:rsidRDefault="005E24DA" w:rsidP="007F31CF">
            <w:pPr>
              <w:pStyle w:val="NormalWeb"/>
              <w:widowControl w:val="0"/>
              <w:spacing w:before="0" w:beforeAutospacing="0" w:after="0" w:afterAutospacing="0"/>
              <w:jc w:val="center"/>
              <w:rPr>
                <w:rFonts w:ascii="GHEA Grapalat" w:hAnsi="GHEA Grapalat"/>
                <w:sz w:val="20"/>
              </w:rPr>
            </w:pPr>
          </w:p>
        </w:tc>
        <w:tc>
          <w:tcPr>
            <w:tcW w:w="1173" w:type="dxa"/>
            <w:vAlign w:val="center"/>
          </w:tcPr>
          <w:p w14:paraId="69536209" w14:textId="77777777" w:rsidR="005E24DA" w:rsidRPr="00CA2754" w:rsidRDefault="005E24DA" w:rsidP="007F31CF">
            <w:pPr>
              <w:pStyle w:val="NormalWeb"/>
              <w:widowControl w:val="0"/>
              <w:spacing w:before="0" w:beforeAutospacing="0" w:after="0" w:afterAutospacing="0"/>
              <w:jc w:val="center"/>
              <w:rPr>
                <w:rFonts w:ascii="GHEA Grapalat" w:hAnsi="GHEA Grapalat"/>
                <w:sz w:val="20"/>
              </w:rPr>
            </w:pPr>
          </w:p>
        </w:tc>
        <w:tc>
          <w:tcPr>
            <w:tcW w:w="1440" w:type="dxa"/>
            <w:vAlign w:val="center"/>
          </w:tcPr>
          <w:p w14:paraId="3EE4F246" w14:textId="77777777" w:rsidR="005E24DA" w:rsidRPr="00CA2754" w:rsidRDefault="005E24DA" w:rsidP="007F31CF">
            <w:pPr>
              <w:pStyle w:val="NormalWeb"/>
              <w:widowControl w:val="0"/>
              <w:spacing w:before="0" w:beforeAutospacing="0" w:after="0" w:afterAutospacing="0"/>
              <w:jc w:val="center"/>
              <w:rPr>
                <w:rFonts w:ascii="GHEA Grapalat" w:hAnsi="GHEA Grapalat"/>
                <w:sz w:val="20"/>
              </w:rPr>
            </w:pPr>
          </w:p>
        </w:tc>
        <w:tc>
          <w:tcPr>
            <w:tcW w:w="1800" w:type="dxa"/>
            <w:vAlign w:val="center"/>
          </w:tcPr>
          <w:p w14:paraId="702F3CB2" w14:textId="77777777" w:rsidR="005E24DA" w:rsidRPr="00CA2754" w:rsidRDefault="005E24DA" w:rsidP="007F31CF">
            <w:pPr>
              <w:pStyle w:val="NormalWeb"/>
              <w:widowControl w:val="0"/>
              <w:spacing w:before="0" w:beforeAutospacing="0" w:after="0" w:afterAutospacing="0"/>
              <w:jc w:val="center"/>
              <w:rPr>
                <w:rFonts w:ascii="GHEA Grapalat" w:hAnsi="GHEA Grapalat"/>
                <w:sz w:val="20"/>
              </w:rPr>
            </w:pPr>
          </w:p>
        </w:tc>
        <w:tc>
          <w:tcPr>
            <w:tcW w:w="1116" w:type="dxa"/>
            <w:vAlign w:val="center"/>
          </w:tcPr>
          <w:p w14:paraId="5F386DA0" w14:textId="77777777" w:rsidR="005E24DA" w:rsidRPr="00CA2754" w:rsidRDefault="005E24DA" w:rsidP="007F31CF">
            <w:pPr>
              <w:pStyle w:val="NormalWeb"/>
              <w:widowControl w:val="0"/>
              <w:spacing w:before="0" w:beforeAutospacing="0" w:after="0" w:afterAutospacing="0"/>
              <w:jc w:val="center"/>
              <w:rPr>
                <w:rFonts w:ascii="GHEA Grapalat" w:hAnsi="GHEA Grapalat"/>
                <w:sz w:val="20"/>
              </w:rPr>
            </w:pPr>
          </w:p>
        </w:tc>
        <w:tc>
          <w:tcPr>
            <w:tcW w:w="1842" w:type="dxa"/>
            <w:vAlign w:val="center"/>
          </w:tcPr>
          <w:p w14:paraId="12D281CC" w14:textId="77777777" w:rsidR="005E24DA" w:rsidRPr="00CA2754" w:rsidRDefault="005E24DA" w:rsidP="007F31CF">
            <w:pPr>
              <w:pStyle w:val="NormalWeb"/>
              <w:widowControl w:val="0"/>
              <w:spacing w:before="0" w:beforeAutospacing="0" w:after="0" w:afterAutospacing="0"/>
              <w:jc w:val="center"/>
              <w:rPr>
                <w:rFonts w:ascii="GHEA Grapalat" w:hAnsi="GHEA Grapalat"/>
                <w:sz w:val="20"/>
              </w:rPr>
            </w:pPr>
          </w:p>
        </w:tc>
        <w:tc>
          <w:tcPr>
            <w:tcW w:w="1134" w:type="dxa"/>
            <w:vAlign w:val="center"/>
          </w:tcPr>
          <w:p w14:paraId="30CA2D73" w14:textId="77777777" w:rsidR="005E24DA" w:rsidRPr="00CA2754" w:rsidRDefault="005E24DA" w:rsidP="007F31CF">
            <w:pPr>
              <w:pStyle w:val="NormalWeb"/>
              <w:widowControl w:val="0"/>
              <w:spacing w:before="0" w:beforeAutospacing="0" w:after="0" w:afterAutospacing="0"/>
              <w:jc w:val="center"/>
              <w:rPr>
                <w:rFonts w:ascii="GHEA Grapalat" w:hAnsi="GHEA Grapalat"/>
                <w:sz w:val="20"/>
              </w:rPr>
            </w:pPr>
          </w:p>
        </w:tc>
        <w:tc>
          <w:tcPr>
            <w:tcW w:w="1168" w:type="dxa"/>
            <w:vAlign w:val="center"/>
          </w:tcPr>
          <w:p w14:paraId="573E7369" w14:textId="77777777" w:rsidR="005E24DA" w:rsidRPr="00CA2754" w:rsidRDefault="005E24DA" w:rsidP="007F31CF">
            <w:pPr>
              <w:pStyle w:val="NormalWeb"/>
              <w:widowControl w:val="0"/>
              <w:spacing w:before="0" w:beforeAutospacing="0" w:after="0" w:afterAutospacing="0"/>
              <w:jc w:val="center"/>
              <w:rPr>
                <w:rFonts w:ascii="GHEA Grapalat" w:hAnsi="GHEA Grapalat"/>
                <w:sz w:val="20"/>
              </w:rPr>
            </w:pPr>
          </w:p>
        </w:tc>
        <w:tc>
          <w:tcPr>
            <w:tcW w:w="675" w:type="dxa"/>
            <w:vAlign w:val="center"/>
          </w:tcPr>
          <w:p w14:paraId="11DE6CCC" w14:textId="77777777" w:rsidR="005E24DA" w:rsidRPr="00CA2754" w:rsidRDefault="005E24DA" w:rsidP="007F31CF">
            <w:pPr>
              <w:pStyle w:val="NormalWeb"/>
              <w:widowControl w:val="0"/>
              <w:spacing w:before="0" w:beforeAutospacing="0" w:after="0" w:afterAutospacing="0"/>
              <w:jc w:val="center"/>
              <w:rPr>
                <w:rFonts w:ascii="GHEA Grapalat" w:hAnsi="GHEA Grapalat"/>
                <w:sz w:val="20"/>
              </w:rPr>
            </w:pPr>
          </w:p>
        </w:tc>
      </w:tr>
      <w:tr w:rsidR="005E24DA" w:rsidRPr="00CA2754" w14:paraId="498BFDB7" w14:textId="77777777" w:rsidTr="00963FC1">
        <w:trPr>
          <w:jc w:val="center"/>
        </w:trPr>
        <w:tc>
          <w:tcPr>
            <w:tcW w:w="357" w:type="dxa"/>
          </w:tcPr>
          <w:p w14:paraId="381EE1AA" w14:textId="77777777" w:rsidR="005E24DA" w:rsidRPr="00CA2754" w:rsidRDefault="005E24DA" w:rsidP="007F31CF">
            <w:pPr>
              <w:pStyle w:val="NormalWeb"/>
              <w:widowControl w:val="0"/>
              <w:spacing w:before="0" w:beforeAutospacing="0" w:after="0" w:afterAutospacing="0"/>
              <w:jc w:val="center"/>
              <w:rPr>
                <w:rFonts w:ascii="GHEA Grapalat" w:hAnsi="GHEA Grapalat"/>
                <w:sz w:val="20"/>
              </w:rPr>
            </w:pPr>
          </w:p>
        </w:tc>
        <w:tc>
          <w:tcPr>
            <w:tcW w:w="1173" w:type="dxa"/>
          </w:tcPr>
          <w:p w14:paraId="13C4074F" w14:textId="77777777" w:rsidR="005E24DA" w:rsidRPr="00CA2754" w:rsidRDefault="005E24DA" w:rsidP="007F31CF">
            <w:pPr>
              <w:pStyle w:val="NormalWeb"/>
              <w:widowControl w:val="0"/>
              <w:spacing w:before="0" w:beforeAutospacing="0" w:after="0" w:afterAutospacing="0"/>
              <w:jc w:val="center"/>
              <w:rPr>
                <w:rFonts w:ascii="GHEA Grapalat" w:hAnsi="GHEA Grapalat"/>
                <w:sz w:val="20"/>
              </w:rPr>
            </w:pPr>
          </w:p>
        </w:tc>
        <w:tc>
          <w:tcPr>
            <w:tcW w:w="1440" w:type="dxa"/>
          </w:tcPr>
          <w:p w14:paraId="62591F4A" w14:textId="77777777" w:rsidR="005E24DA" w:rsidRPr="00CA2754" w:rsidRDefault="005E24DA" w:rsidP="007F31CF">
            <w:pPr>
              <w:pStyle w:val="NormalWeb"/>
              <w:widowControl w:val="0"/>
              <w:spacing w:before="0" w:beforeAutospacing="0" w:after="0" w:afterAutospacing="0"/>
              <w:jc w:val="center"/>
              <w:rPr>
                <w:rFonts w:ascii="GHEA Grapalat" w:hAnsi="GHEA Grapalat"/>
                <w:sz w:val="20"/>
              </w:rPr>
            </w:pPr>
          </w:p>
        </w:tc>
        <w:tc>
          <w:tcPr>
            <w:tcW w:w="1800" w:type="dxa"/>
          </w:tcPr>
          <w:p w14:paraId="10123F90" w14:textId="77777777" w:rsidR="005E24DA" w:rsidRPr="00CA2754" w:rsidRDefault="005E24DA" w:rsidP="007F31CF">
            <w:pPr>
              <w:pStyle w:val="NormalWeb"/>
              <w:widowControl w:val="0"/>
              <w:spacing w:before="0" w:beforeAutospacing="0" w:after="0" w:afterAutospacing="0"/>
              <w:jc w:val="center"/>
              <w:rPr>
                <w:rFonts w:ascii="GHEA Grapalat" w:hAnsi="GHEA Grapalat"/>
                <w:sz w:val="20"/>
              </w:rPr>
            </w:pPr>
          </w:p>
        </w:tc>
        <w:tc>
          <w:tcPr>
            <w:tcW w:w="1116" w:type="dxa"/>
          </w:tcPr>
          <w:p w14:paraId="271D3D72" w14:textId="77777777" w:rsidR="005E24DA" w:rsidRPr="00CA2754" w:rsidRDefault="005E24DA" w:rsidP="007F31CF">
            <w:pPr>
              <w:pStyle w:val="NormalWeb"/>
              <w:widowControl w:val="0"/>
              <w:spacing w:before="0" w:beforeAutospacing="0" w:after="0" w:afterAutospacing="0"/>
              <w:jc w:val="center"/>
              <w:rPr>
                <w:rFonts w:ascii="GHEA Grapalat" w:hAnsi="GHEA Grapalat"/>
                <w:sz w:val="20"/>
              </w:rPr>
            </w:pPr>
          </w:p>
        </w:tc>
        <w:tc>
          <w:tcPr>
            <w:tcW w:w="1842" w:type="dxa"/>
          </w:tcPr>
          <w:p w14:paraId="27CB18DB" w14:textId="77777777" w:rsidR="005E24DA" w:rsidRPr="00CA2754" w:rsidRDefault="005E24DA" w:rsidP="007F31CF">
            <w:pPr>
              <w:pStyle w:val="NormalWeb"/>
              <w:widowControl w:val="0"/>
              <w:spacing w:before="0" w:beforeAutospacing="0" w:after="0" w:afterAutospacing="0"/>
              <w:jc w:val="center"/>
              <w:rPr>
                <w:rFonts w:ascii="GHEA Grapalat" w:hAnsi="GHEA Grapalat"/>
                <w:sz w:val="20"/>
              </w:rPr>
            </w:pPr>
          </w:p>
        </w:tc>
        <w:tc>
          <w:tcPr>
            <w:tcW w:w="1134" w:type="dxa"/>
          </w:tcPr>
          <w:p w14:paraId="35854640" w14:textId="77777777" w:rsidR="005E24DA" w:rsidRPr="00CA2754" w:rsidRDefault="005E24DA" w:rsidP="007F31CF">
            <w:pPr>
              <w:pStyle w:val="NormalWeb"/>
              <w:widowControl w:val="0"/>
              <w:spacing w:before="0" w:beforeAutospacing="0" w:after="0" w:afterAutospacing="0"/>
              <w:jc w:val="center"/>
              <w:rPr>
                <w:rFonts w:ascii="GHEA Grapalat" w:hAnsi="GHEA Grapalat"/>
                <w:sz w:val="20"/>
              </w:rPr>
            </w:pPr>
          </w:p>
        </w:tc>
        <w:tc>
          <w:tcPr>
            <w:tcW w:w="1168" w:type="dxa"/>
          </w:tcPr>
          <w:p w14:paraId="54E4E409" w14:textId="77777777" w:rsidR="005E24DA" w:rsidRPr="00CA2754" w:rsidRDefault="005E24DA" w:rsidP="007F31CF">
            <w:pPr>
              <w:pStyle w:val="NormalWeb"/>
              <w:widowControl w:val="0"/>
              <w:spacing w:before="0" w:beforeAutospacing="0" w:after="0" w:afterAutospacing="0"/>
              <w:jc w:val="center"/>
              <w:rPr>
                <w:rFonts w:ascii="GHEA Grapalat" w:hAnsi="GHEA Grapalat"/>
                <w:sz w:val="20"/>
              </w:rPr>
            </w:pPr>
          </w:p>
        </w:tc>
        <w:tc>
          <w:tcPr>
            <w:tcW w:w="675" w:type="dxa"/>
          </w:tcPr>
          <w:p w14:paraId="6C0CFE7D" w14:textId="77777777" w:rsidR="005E24DA" w:rsidRPr="00CA2754" w:rsidRDefault="005E24DA" w:rsidP="007F31CF">
            <w:pPr>
              <w:pStyle w:val="NormalWeb"/>
              <w:widowControl w:val="0"/>
              <w:spacing w:before="0" w:beforeAutospacing="0" w:after="0" w:afterAutospacing="0"/>
              <w:jc w:val="center"/>
              <w:rPr>
                <w:rFonts w:ascii="GHEA Grapalat" w:hAnsi="GHEA Grapalat"/>
                <w:sz w:val="20"/>
              </w:rPr>
            </w:pPr>
          </w:p>
        </w:tc>
      </w:tr>
    </w:tbl>
    <w:p w14:paraId="1A913C82" w14:textId="77777777" w:rsidR="005E24DA" w:rsidRPr="00CA2754" w:rsidRDefault="005E24DA" w:rsidP="007F31CF">
      <w:pPr>
        <w:widowControl w:val="0"/>
        <w:ind w:firstLine="375"/>
        <w:jc w:val="both"/>
        <w:rPr>
          <w:rFonts w:ascii="GHEA Grapalat" w:hAnsi="GHEA Grapalat" w:cs="Arial"/>
          <w:iCs/>
          <w:color w:val="000000"/>
          <w:lang w:val="en-US"/>
        </w:rPr>
      </w:pPr>
    </w:p>
    <w:p w14:paraId="50CB17B3" w14:textId="77777777" w:rsidR="005E24DA" w:rsidRPr="00AD29CE" w:rsidRDefault="005E24DA" w:rsidP="007F31CF">
      <w:pPr>
        <w:widowControl w:val="0"/>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5E24DA" w:rsidRPr="00AD29CE" w14:paraId="0CB9FF97" w14:textId="77777777" w:rsidTr="00963FC1">
        <w:trPr>
          <w:trHeight w:val="266"/>
          <w:tblCellSpacing w:w="7" w:type="dxa"/>
          <w:jc w:val="center"/>
        </w:trPr>
        <w:tc>
          <w:tcPr>
            <w:tcW w:w="0" w:type="auto"/>
            <w:vAlign w:val="center"/>
          </w:tcPr>
          <w:p w14:paraId="1A590B04" w14:textId="77777777" w:rsidR="005E24DA" w:rsidRPr="00AD29CE" w:rsidRDefault="005E24DA" w:rsidP="007F31CF">
            <w:pPr>
              <w:widowControl w:val="0"/>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65085BE3" w14:textId="77777777" w:rsidR="005E24DA" w:rsidRPr="00AD29CE" w:rsidRDefault="005E24DA" w:rsidP="007F31CF">
            <w:pPr>
              <w:widowControl w:val="0"/>
              <w:jc w:val="center"/>
              <w:rPr>
                <w:rFonts w:ascii="GHEA Grapalat" w:hAnsi="GHEA Grapalat"/>
                <w:iCs/>
                <w:color w:val="000000"/>
              </w:rPr>
            </w:pPr>
            <w:r w:rsidRPr="00AD29CE">
              <w:rPr>
                <w:rFonts w:ascii="GHEA Grapalat" w:hAnsi="GHEA Grapalat"/>
                <w:color w:val="000000"/>
              </w:rPr>
              <w:t>Услугу принял</w:t>
            </w:r>
          </w:p>
        </w:tc>
      </w:tr>
      <w:tr w:rsidR="005E24DA" w:rsidRPr="00AD29CE" w14:paraId="4A3DB363" w14:textId="77777777" w:rsidTr="00963FC1">
        <w:trPr>
          <w:trHeight w:val="473"/>
          <w:tblCellSpacing w:w="7" w:type="dxa"/>
          <w:jc w:val="center"/>
        </w:trPr>
        <w:tc>
          <w:tcPr>
            <w:tcW w:w="0" w:type="auto"/>
            <w:vAlign w:val="center"/>
          </w:tcPr>
          <w:p w14:paraId="568EFB74" w14:textId="77777777" w:rsidR="005E24DA" w:rsidRPr="00AD29CE" w:rsidRDefault="005E24DA" w:rsidP="007F31CF">
            <w:pPr>
              <w:widowControl w:val="0"/>
              <w:jc w:val="center"/>
              <w:rPr>
                <w:rFonts w:ascii="GHEA Grapalat" w:hAnsi="GHEA Grapalat"/>
                <w:iCs/>
              </w:rPr>
            </w:pPr>
            <w:r w:rsidRPr="00AD29CE">
              <w:rPr>
                <w:rFonts w:ascii="GHEA Grapalat" w:hAnsi="GHEA Grapalat"/>
              </w:rPr>
              <w:t xml:space="preserve">___________________________ </w:t>
            </w:r>
          </w:p>
          <w:p w14:paraId="46516270" w14:textId="77777777" w:rsidR="005E24DA" w:rsidRPr="00CA2754" w:rsidRDefault="005E24DA" w:rsidP="007F31CF">
            <w:pPr>
              <w:widowControl w:val="0"/>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3B3A3F99" w14:textId="77777777" w:rsidR="005E24DA" w:rsidRPr="00AD29CE" w:rsidRDefault="005E24DA" w:rsidP="007F31CF">
            <w:pPr>
              <w:widowControl w:val="0"/>
              <w:jc w:val="center"/>
              <w:rPr>
                <w:rFonts w:ascii="GHEA Grapalat" w:hAnsi="GHEA Grapalat"/>
                <w:iCs/>
              </w:rPr>
            </w:pPr>
            <w:r w:rsidRPr="00AD29CE">
              <w:rPr>
                <w:rFonts w:ascii="GHEA Grapalat" w:hAnsi="GHEA Grapalat"/>
              </w:rPr>
              <w:t>___________________________</w:t>
            </w:r>
          </w:p>
          <w:p w14:paraId="44A6B36A" w14:textId="77777777" w:rsidR="005E24DA" w:rsidRPr="00CA2754" w:rsidRDefault="005E24DA" w:rsidP="007F31CF">
            <w:pPr>
              <w:widowControl w:val="0"/>
              <w:jc w:val="center"/>
              <w:rPr>
                <w:rFonts w:ascii="GHEA Grapalat" w:hAnsi="GHEA Grapalat"/>
                <w:iCs/>
                <w:vertAlign w:val="superscript"/>
              </w:rPr>
            </w:pPr>
            <w:r w:rsidRPr="00CA2754">
              <w:rPr>
                <w:rFonts w:ascii="GHEA Grapalat" w:hAnsi="GHEA Grapalat"/>
                <w:vertAlign w:val="superscript"/>
              </w:rPr>
              <w:t xml:space="preserve">подпись </w:t>
            </w:r>
          </w:p>
        </w:tc>
      </w:tr>
      <w:tr w:rsidR="005E24DA" w:rsidRPr="00AD29CE" w14:paraId="166A5F47" w14:textId="77777777" w:rsidTr="00963FC1">
        <w:trPr>
          <w:trHeight w:val="503"/>
          <w:tblCellSpacing w:w="7" w:type="dxa"/>
          <w:jc w:val="center"/>
        </w:trPr>
        <w:tc>
          <w:tcPr>
            <w:tcW w:w="0" w:type="auto"/>
            <w:vAlign w:val="center"/>
          </w:tcPr>
          <w:p w14:paraId="3C17BA8D" w14:textId="77777777" w:rsidR="005E24DA" w:rsidRPr="00AD29CE" w:rsidRDefault="005E24DA" w:rsidP="007F31CF">
            <w:pPr>
              <w:widowControl w:val="0"/>
              <w:jc w:val="center"/>
              <w:rPr>
                <w:rFonts w:ascii="GHEA Grapalat" w:hAnsi="GHEA Grapalat"/>
                <w:iCs/>
              </w:rPr>
            </w:pPr>
            <w:r w:rsidRPr="00AD29CE">
              <w:rPr>
                <w:rFonts w:ascii="GHEA Grapalat" w:hAnsi="GHEA Grapalat"/>
              </w:rPr>
              <w:t xml:space="preserve">___________________________ </w:t>
            </w:r>
          </w:p>
          <w:p w14:paraId="755C880A" w14:textId="77777777" w:rsidR="005E24DA" w:rsidRPr="00CA2754" w:rsidRDefault="005E24DA" w:rsidP="007F31CF">
            <w:pPr>
              <w:widowControl w:val="0"/>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79DBD925" w14:textId="77777777" w:rsidR="005E24DA" w:rsidRPr="00AD29CE" w:rsidRDefault="005E24DA" w:rsidP="007F31CF">
            <w:pPr>
              <w:widowControl w:val="0"/>
              <w:jc w:val="center"/>
              <w:rPr>
                <w:rFonts w:ascii="GHEA Grapalat" w:hAnsi="GHEA Grapalat"/>
                <w:iCs/>
              </w:rPr>
            </w:pPr>
            <w:r w:rsidRPr="00AD29CE">
              <w:rPr>
                <w:rFonts w:ascii="GHEA Grapalat" w:hAnsi="GHEA Grapalat"/>
              </w:rPr>
              <w:t>___________________________</w:t>
            </w:r>
          </w:p>
          <w:p w14:paraId="022667D7" w14:textId="77777777" w:rsidR="005E24DA" w:rsidRPr="00CA2754" w:rsidRDefault="005E24DA" w:rsidP="007F31CF">
            <w:pPr>
              <w:widowControl w:val="0"/>
              <w:jc w:val="center"/>
              <w:rPr>
                <w:rFonts w:ascii="GHEA Grapalat" w:hAnsi="GHEA Grapalat"/>
                <w:iCs/>
                <w:vertAlign w:val="superscript"/>
              </w:rPr>
            </w:pPr>
            <w:r w:rsidRPr="00CA2754">
              <w:rPr>
                <w:rFonts w:ascii="GHEA Grapalat" w:hAnsi="GHEA Grapalat"/>
                <w:vertAlign w:val="superscript"/>
              </w:rPr>
              <w:t>фамилия, имя</w:t>
            </w:r>
          </w:p>
        </w:tc>
      </w:tr>
      <w:tr w:rsidR="005E24DA" w:rsidRPr="00AD29CE" w14:paraId="34BB2454" w14:textId="77777777" w:rsidTr="00963FC1">
        <w:trPr>
          <w:trHeight w:val="281"/>
          <w:tblCellSpacing w:w="7" w:type="dxa"/>
          <w:jc w:val="center"/>
        </w:trPr>
        <w:tc>
          <w:tcPr>
            <w:tcW w:w="0" w:type="auto"/>
            <w:vAlign w:val="center"/>
          </w:tcPr>
          <w:p w14:paraId="09D5D4CE" w14:textId="77777777" w:rsidR="005E24DA" w:rsidRPr="00AD29CE" w:rsidRDefault="005E24DA" w:rsidP="007F31CF">
            <w:pPr>
              <w:widowControl w:val="0"/>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6B519B2E" w14:textId="77777777" w:rsidR="005E24DA" w:rsidRPr="00AD29CE" w:rsidRDefault="005E24DA" w:rsidP="007F31CF">
            <w:pPr>
              <w:widowControl w:val="0"/>
              <w:jc w:val="center"/>
              <w:rPr>
                <w:rFonts w:ascii="GHEA Grapalat" w:hAnsi="GHEA Grapalat"/>
                <w:iCs/>
                <w:color w:val="000000"/>
              </w:rPr>
            </w:pPr>
            <w:r w:rsidRPr="00AD29CE">
              <w:rPr>
                <w:rFonts w:ascii="GHEA Grapalat" w:hAnsi="GHEA Grapalat"/>
                <w:color w:val="000000"/>
              </w:rPr>
              <w:t>М. П.</w:t>
            </w:r>
          </w:p>
        </w:tc>
      </w:tr>
    </w:tbl>
    <w:p w14:paraId="0A6D84A8" w14:textId="77777777" w:rsidR="005E24DA" w:rsidRPr="00AD29CE" w:rsidRDefault="005E24DA" w:rsidP="007F31CF">
      <w:pPr>
        <w:widowControl w:val="0"/>
        <w:autoSpaceDE w:val="0"/>
        <w:autoSpaceDN w:val="0"/>
        <w:adjustRightInd w:val="0"/>
        <w:jc w:val="right"/>
        <w:rPr>
          <w:rFonts w:ascii="GHEA Grapalat" w:hAnsi="GHEA Grapalat" w:cs="TimesArmenianPSMT"/>
        </w:rPr>
      </w:pPr>
    </w:p>
    <w:p w14:paraId="2686E837" w14:textId="77777777" w:rsidR="005E24DA" w:rsidRDefault="005E24DA" w:rsidP="007F31CF">
      <w:pPr>
        <w:rPr>
          <w:rFonts w:ascii="GHEA Grapalat" w:hAnsi="GHEA Grapalat"/>
        </w:rPr>
      </w:pPr>
      <w:r>
        <w:rPr>
          <w:rFonts w:ascii="GHEA Grapalat" w:hAnsi="GHEA Grapalat"/>
        </w:rPr>
        <w:lastRenderedPageBreak/>
        <w:br w:type="page"/>
      </w:r>
    </w:p>
    <w:p w14:paraId="20874EE3" w14:textId="77777777" w:rsidR="005E24DA" w:rsidRPr="00AD29CE" w:rsidRDefault="005E24DA" w:rsidP="007F31CF">
      <w:pPr>
        <w:widowControl w:val="0"/>
        <w:autoSpaceDE w:val="0"/>
        <w:autoSpaceDN w:val="0"/>
        <w:adjustRightInd w:val="0"/>
        <w:jc w:val="right"/>
        <w:rPr>
          <w:rFonts w:ascii="GHEA Grapalat" w:hAnsi="GHEA Grapalat" w:cs="TimesArmenianPSMT"/>
          <w:i/>
        </w:rPr>
      </w:pPr>
      <w:r w:rsidRPr="00AD29CE">
        <w:rPr>
          <w:rFonts w:ascii="GHEA Grapalat" w:hAnsi="GHEA Grapalat"/>
          <w:i/>
        </w:rPr>
        <w:lastRenderedPageBreak/>
        <w:t>Приложение № 3.1</w:t>
      </w:r>
    </w:p>
    <w:p w14:paraId="01EA2A31" w14:textId="77777777" w:rsidR="005E24DA" w:rsidRPr="00AD29CE" w:rsidRDefault="005E24DA" w:rsidP="007F31CF">
      <w:pPr>
        <w:widowControl w:val="0"/>
        <w:autoSpaceDE w:val="0"/>
        <w:autoSpaceDN w:val="0"/>
        <w:adjustRightInd w:val="0"/>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0F615778" w14:textId="77777777" w:rsidR="005E24DA" w:rsidRPr="00AD29CE" w:rsidRDefault="005E24DA" w:rsidP="007F31CF">
      <w:pPr>
        <w:widowControl w:val="0"/>
        <w:rPr>
          <w:rFonts w:ascii="GHEA Grapalat" w:hAnsi="GHEA Grapalat"/>
        </w:rPr>
      </w:pPr>
    </w:p>
    <w:p w14:paraId="24655CE1" w14:textId="77777777" w:rsidR="005E24DA" w:rsidRPr="00565EAA" w:rsidRDefault="005E24DA" w:rsidP="007F31CF">
      <w:pPr>
        <w:widowControl w:val="0"/>
        <w:tabs>
          <w:tab w:val="left" w:pos="2250"/>
        </w:tabs>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5FA8FCC0" w14:textId="77777777" w:rsidR="005E24DA" w:rsidRPr="00007AA4" w:rsidRDefault="005E24DA" w:rsidP="007F31CF">
      <w:pPr>
        <w:widowControl w:val="0"/>
        <w:tabs>
          <w:tab w:val="left" w:pos="360"/>
          <w:tab w:val="left" w:pos="540"/>
          <w:tab w:val="left" w:pos="2250"/>
        </w:tabs>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70F549DB" w14:textId="77777777" w:rsidR="005E24DA" w:rsidRPr="00F65D1E" w:rsidRDefault="005E24DA" w:rsidP="007F31CF">
      <w:pPr>
        <w:widowControl w:val="0"/>
        <w:tabs>
          <w:tab w:val="left" w:pos="360"/>
          <w:tab w:val="left" w:pos="540"/>
          <w:tab w:val="left" w:pos="2250"/>
        </w:tabs>
        <w:jc w:val="center"/>
        <w:rPr>
          <w:rFonts w:ascii="GHEA Grapalat" w:hAnsi="GHEA Grapalat" w:cs="Sylfaen"/>
          <w:bCs/>
        </w:rPr>
      </w:pPr>
    </w:p>
    <w:p w14:paraId="0D1F5D48" w14:textId="77777777" w:rsidR="005E24DA" w:rsidRPr="005A78CD" w:rsidRDefault="005E24DA" w:rsidP="007F31CF">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074A5D6A" w14:textId="77777777" w:rsidR="005E24DA" w:rsidRPr="0096584B" w:rsidRDefault="005E24DA" w:rsidP="007F31CF">
      <w:pPr>
        <w:widowControl w:val="0"/>
        <w:ind w:left="7371" w:hanging="141"/>
        <w:jc w:val="both"/>
        <w:rPr>
          <w:rFonts w:ascii="GHEA Grapalat" w:hAnsi="GHEA Grapalat"/>
          <w:sz w:val="16"/>
        </w:rPr>
      </w:pPr>
      <w:r w:rsidRPr="00A979AE">
        <w:rPr>
          <w:rFonts w:ascii="GHEA Grapalat" w:hAnsi="GHEA Grapalat"/>
          <w:sz w:val="16"/>
        </w:rPr>
        <w:t>номер договора</w:t>
      </w:r>
    </w:p>
    <w:p w14:paraId="4AEE5F35" w14:textId="77777777" w:rsidR="005E24DA" w:rsidRPr="00C7119C" w:rsidRDefault="005E24DA" w:rsidP="007F31CF">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35C75AD5" w14:textId="77777777" w:rsidR="005E24DA" w:rsidRPr="005A78CD" w:rsidRDefault="005E24DA" w:rsidP="007F31CF">
      <w:pPr>
        <w:widowControl w:val="0"/>
        <w:tabs>
          <w:tab w:val="left" w:pos="6379"/>
        </w:tabs>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3BF46A68" w14:textId="77777777" w:rsidR="005E24DA" w:rsidRPr="0096584B" w:rsidRDefault="005E24DA" w:rsidP="007F31CF">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2AA2E722" w14:textId="77777777" w:rsidR="005E24DA" w:rsidRPr="00A979AE" w:rsidRDefault="005E24DA" w:rsidP="007F31CF">
      <w:pPr>
        <w:widowControl w:val="0"/>
        <w:ind w:left="3544" w:right="-360"/>
        <w:jc w:val="both"/>
        <w:rPr>
          <w:rFonts w:ascii="GHEA Grapalat" w:hAnsi="GHEA Grapalat"/>
          <w:sz w:val="16"/>
        </w:rPr>
      </w:pPr>
      <w:r w:rsidRPr="00410F7A">
        <w:rPr>
          <w:rFonts w:ascii="GHEA Grapalat" w:hAnsi="GHEA Grapalat"/>
          <w:sz w:val="16"/>
        </w:rPr>
        <w:t>имя Исполнителя</w:t>
      </w:r>
    </w:p>
    <w:p w14:paraId="4689C48A" w14:textId="77777777" w:rsidR="005E24DA" w:rsidRPr="00E467E3" w:rsidRDefault="005E24DA" w:rsidP="007F31CF">
      <w:pPr>
        <w:widowControl w:val="0"/>
        <w:tabs>
          <w:tab w:val="left" w:pos="360"/>
          <w:tab w:val="left" w:pos="540"/>
        </w:tabs>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5E24DA" w:rsidRPr="00AD29CE" w14:paraId="44714F52" w14:textId="77777777" w:rsidTr="00963FC1">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E45BD06" w14:textId="77777777" w:rsidR="005E24DA" w:rsidRPr="00AD29CE" w:rsidRDefault="005E24DA" w:rsidP="007F31CF">
            <w:pPr>
              <w:widowControl w:val="0"/>
              <w:jc w:val="center"/>
              <w:rPr>
                <w:rFonts w:ascii="GHEA Grapalat" w:hAnsi="GHEA Grapalat" w:cs="Sylfaen"/>
                <w:bCs/>
              </w:rPr>
            </w:pPr>
            <w:r w:rsidRPr="00AD29CE">
              <w:rPr>
                <w:rFonts w:ascii="GHEA Grapalat" w:hAnsi="GHEA Grapalat"/>
              </w:rPr>
              <w:t>Услуги</w:t>
            </w:r>
          </w:p>
        </w:tc>
      </w:tr>
      <w:tr w:rsidR="005E24DA" w:rsidRPr="00AD29CE" w14:paraId="5BCB7F37" w14:textId="77777777" w:rsidTr="00963FC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9FCC2D9" w14:textId="77777777" w:rsidR="005E24DA" w:rsidRPr="00AD29CE" w:rsidRDefault="005E24DA" w:rsidP="007F31CF">
            <w:pPr>
              <w:widowControl w:val="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00CBD24E" w14:textId="77777777" w:rsidR="005E24DA" w:rsidRPr="00AD29CE" w:rsidRDefault="005E24DA" w:rsidP="007F31CF">
            <w:pPr>
              <w:widowControl w:val="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264FBB27" w14:textId="77777777" w:rsidR="005E24DA" w:rsidRPr="00AD29CE" w:rsidRDefault="005E24DA" w:rsidP="007F31CF">
            <w:pPr>
              <w:widowControl w:val="0"/>
              <w:jc w:val="center"/>
              <w:rPr>
                <w:rFonts w:ascii="GHEA Grapalat" w:hAnsi="GHEA Grapalat"/>
              </w:rPr>
            </w:pPr>
            <w:r w:rsidRPr="00AD29CE">
              <w:rPr>
                <w:rFonts w:ascii="GHEA Grapalat" w:hAnsi="GHEA Grapalat"/>
              </w:rPr>
              <w:t>объем (фактический)</w:t>
            </w:r>
          </w:p>
        </w:tc>
      </w:tr>
      <w:tr w:rsidR="005E24DA" w:rsidRPr="00AD29CE" w14:paraId="14A46FFD" w14:textId="77777777" w:rsidTr="00963FC1">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8DC413A" w14:textId="77777777" w:rsidR="005E24DA" w:rsidRPr="00AD29CE" w:rsidRDefault="005E24DA" w:rsidP="007F31CF">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24BF20F1" w14:textId="77777777" w:rsidR="005E24DA" w:rsidRPr="00AD29CE" w:rsidRDefault="005E24DA" w:rsidP="007F31CF">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35F9358" w14:textId="77777777" w:rsidR="005E24DA" w:rsidRPr="00AD29CE" w:rsidRDefault="005E24DA" w:rsidP="007F31CF">
            <w:pPr>
              <w:widowControl w:val="0"/>
              <w:rPr>
                <w:rFonts w:ascii="GHEA Grapalat" w:hAnsi="GHEA Grapalat" w:cs="Sylfaen"/>
              </w:rPr>
            </w:pPr>
          </w:p>
        </w:tc>
      </w:tr>
      <w:tr w:rsidR="005E24DA" w:rsidRPr="00AD29CE" w14:paraId="446E6FA3" w14:textId="77777777" w:rsidTr="00963FC1">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368E84C" w14:textId="77777777" w:rsidR="005E24DA" w:rsidRPr="00AD29CE" w:rsidRDefault="005E24DA" w:rsidP="007F31CF">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6AA4659A" w14:textId="77777777" w:rsidR="005E24DA" w:rsidRPr="00AD29CE" w:rsidRDefault="005E24DA" w:rsidP="007F31CF">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3FDAB56A" w14:textId="77777777" w:rsidR="005E24DA" w:rsidRPr="00AD29CE" w:rsidRDefault="005E24DA" w:rsidP="007F31CF">
            <w:pPr>
              <w:widowControl w:val="0"/>
              <w:rPr>
                <w:rFonts w:ascii="GHEA Grapalat" w:hAnsi="GHEA Grapalat" w:cs="Sylfaen"/>
              </w:rPr>
            </w:pPr>
          </w:p>
        </w:tc>
      </w:tr>
    </w:tbl>
    <w:p w14:paraId="5BBD88AB" w14:textId="77777777" w:rsidR="005E24DA" w:rsidRPr="00AD29CE" w:rsidRDefault="005E24DA" w:rsidP="007F31CF">
      <w:pPr>
        <w:widowControl w:val="0"/>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1130FAC4" w14:textId="77777777" w:rsidR="005E24DA" w:rsidRDefault="005E24DA" w:rsidP="007F31CF">
      <w:pPr>
        <w:rPr>
          <w:rFonts w:ascii="GHEA Grapalat" w:hAnsi="GHEA Grapalat" w:cs="Sylfaen"/>
        </w:rPr>
      </w:pPr>
      <w:r>
        <w:rPr>
          <w:rFonts w:ascii="GHEA Grapalat" w:hAnsi="GHEA Grapalat" w:cs="Sylfaen"/>
        </w:rPr>
        <w:br w:type="page"/>
      </w:r>
    </w:p>
    <w:p w14:paraId="1F10E13C" w14:textId="77777777" w:rsidR="005E24DA" w:rsidRPr="00AD29CE" w:rsidRDefault="005E24DA" w:rsidP="007F31CF">
      <w:pPr>
        <w:widowControl w:val="0"/>
        <w:jc w:val="center"/>
        <w:rPr>
          <w:rFonts w:ascii="GHEA Grapalat" w:hAnsi="GHEA Grapalat" w:cs="Sylfaen"/>
        </w:rPr>
      </w:pPr>
      <w:r w:rsidRPr="00AD29CE">
        <w:rPr>
          <w:rFonts w:ascii="GHEA Grapalat" w:hAnsi="GHEA Grapalat"/>
        </w:rPr>
        <w:lastRenderedPageBreak/>
        <w:t>СТОРОНЫ</w:t>
      </w:r>
    </w:p>
    <w:p w14:paraId="659D7ED4" w14:textId="77777777" w:rsidR="005E24DA" w:rsidRPr="00AD29CE" w:rsidRDefault="005E24DA" w:rsidP="007F31CF">
      <w:pPr>
        <w:widowControl w:val="0"/>
        <w:tabs>
          <w:tab w:val="left" w:pos="360"/>
          <w:tab w:val="left" w:pos="540"/>
        </w:tabs>
        <w:rPr>
          <w:rFonts w:ascii="GHEA Grapalat" w:hAnsi="GHEA Grapalat" w:cs="Sylfaen"/>
        </w:rPr>
      </w:pPr>
    </w:p>
    <w:tbl>
      <w:tblPr>
        <w:tblW w:w="0" w:type="auto"/>
        <w:tblLook w:val="00A0" w:firstRow="1" w:lastRow="0" w:firstColumn="1" w:lastColumn="0" w:noHBand="0" w:noVBand="0"/>
      </w:tblPr>
      <w:tblGrid>
        <w:gridCol w:w="4325"/>
        <w:gridCol w:w="4745"/>
      </w:tblGrid>
      <w:tr w:rsidR="005E24DA" w:rsidRPr="00AD29CE" w14:paraId="54FA4FC7" w14:textId="77777777" w:rsidTr="00963FC1">
        <w:tc>
          <w:tcPr>
            <w:tcW w:w="4785" w:type="dxa"/>
          </w:tcPr>
          <w:p w14:paraId="66178885" w14:textId="77777777" w:rsidR="005E24DA" w:rsidRPr="00AD29CE" w:rsidRDefault="005E24DA" w:rsidP="007F31CF">
            <w:pPr>
              <w:widowControl w:val="0"/>
              <w:tabs>
                <w:tab w:val="left" w:pos="360"/>
                <w:tab w:val="left" w:pos="540"/>
              </w:tabs>
              <w:jc w:val="center"/>
              <w:rPr>
                <w:rFonts w:ascii="GHEA Grapalat" w:hAnsi="GHEA Grapalat" w:cs="Sylfaen"/>
                <w:b/>
                <w:bCs/>
              </w:rPr>
            </w:pPr>
            <w:r w:rsidRPr="00AD29CE">
              <w:rPr>
                <w:rFonts w:ascii="GHEA Grapalat" w:hAnsi="GHEA Grapalat"/>
                <w:b/>
              </w:rPr>
              <w:t>Сдал</w:t>
            </w:r>
          </w:p>
        </w:tc>
        <w:tc>
          <w:tcPr>
            <w:tcW w:w="5223" w:type="dxa"/>
          </w:tcPr>
          <w:p w14:paraId="2FDD39AC" w14:textId="77777777" w:rsidR="005E24DA" w:rsidRPr="00AD29CE" w:rsidRDefault="005E24DA" w:rsidP="007F31CF">
            <w:pPr>
              <w:widowControl w:val="0"/>
              <w:tabs>
                <w:tab w:val="left" w:pos="360"/>
                <w:tab w:val="left" w:pos="540"/>
              </w:tabs>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21D36C65" w14:textId="77777777" w:rsidR="005E24DA" w:rsidRPr="00AD29CE" w:rsidRDefault="005E24DA" w:rsidP="007F31CF">
      <w:pPr>
        <w:widowControl w:val="0"/>
        <w:tabs>
          <w:tab w:val="left" w:pos="360"/>
          <w:tab w:val="left" w:pos="540"/>
        </w:tabs>
        <w:jc w:val="right"/>
        <w:rPr>
          <w:rFonts w:ascii="GHEA Grapalat" w:hAnsi="GHEA Grapalat" w:cs="Sylfaen"/>
        </w:rPr>
      </w:pPr>
      <w:r w:rsidRPr="00AD29CE">
        <w:rPr>
          <w:rFonts w:ascii="GHEA Grapalat" w:hAnsi="GHEA Grapalat"/>
        </w:rPr>
        <w:t>представитель, спроектировавший заявку:</w:t>
      </w:r>
    </w:p>
    <w:p w14:paraId="46F23622" w14:textId="77777777" w:rsidR="005E24DA" w:rsidRPr="00AD29CE" w:rsidRDefault="005E24DA" w:rsidP="007F31CF">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5E24DA" w:rsidRPr="00AD29CE" w14:paraId="54C5CDE7" w14:textId="77777777" w:rsidTr="00963FC1">
        <w:trPr>
          <w:tblCellSpacing w:w="7" w:type="dxa"/>
          <w:jc w:val="center"/>
        </w:trPr>
        <w:tc>
          <w:tcPr>
            <w:tcW w:w="0" w:type="auto"/>
            <w:vAlign w:val="center"/>
          </w:tcPr>
          <w:p w14:paraId="55138F37" w14:textId="77777777" w:rsidR="005E24DA" w:rsidRPr="00AD29CE" w:rsidRDefault="005E24DA" w:rsidP="007F31CF">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6A6A1B27" w14:textId="77777777" w:rsidR="005E24DA" w:rsidRPr="00114F34" w:rsidRDefault="005E24DA" w:rsidP="007F31CF">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03A08FC6" w14:textId="77777777" w:rsidR="005E24DA" w:rsidRPr="00AD29CE" w:rsidRDefault="005E24DA" w:rsidP="007F31CF">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41B841EC" w14:textId="77777777" w:rsidR="005E24DA" w:rsidRPr="00114F34" w:rsidRDefault="005E24DA" w:rsidP="007F31CF">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5E24DA" w:rsidRPr="00AD29CE" w14:paraId="43FA7292" w14:textId="77777777" w:rsidTr="00963FC1">
        <w:trPr>
          <w:tblCellSpacing w:w="7" w:type="dxa"/>
          <w:jc w:val="center"/>
        </w:trPr>
        <w:tc>
          <w:tcPr>
            <w:tcW w:w="0" w:type="auto"/>
            <w:vAlign w:val="center"/>
          </w:tcPr>
          <w:p w14:paraId="43790896" w14:textId="77777777" w:rsidR="005E24DA" w:rsidRPr="00AD29CE" w:rsidRDefault="005E24DA" w:rsidP="007F31CF">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154B2B07" w14:textId="77777777" w:rsidR="005E24DA" w:rsidRPr="00114F34" w:rsidRDefault="005E24DA" w:rsidP="007F31CF">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7FBE586C" w14:textId="77777777" w:rsidR="005E24DA" w:rsidRPr="00AD29CE" w:rsidRDefault="005E24DA" w:rsidP="007F31CF">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44531FDE" w14:textId="77777777" w:rsidR="005E24DA" w:rsidRPr="00114F34" w:rsidRDefault="005E24DA" w:rsidP="007F31CF">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5E24DA" w:rsidRPr="00AD29CE" w14:paraId="6C393958" w14:textId="77777777" w:rsidTr="00963FC1">
        <w:trPr>
          <w:tblCellSpacing w:w="7" w:type="dxa"/>
          <w:jc w:val="center"/>
        </w:trPr>
        <w:tc>
          <w:tcPr>
            <w:tcW w:w="0" w:type="auto"/>
            <w:vAlign w:val="center"/>
          </w:tcPr>
          <w:p w14:paraId="7A0A2C98" w14:textId="77777777" w:rsidR="005E24DA" w:rsidRPr="00AD29CE" w:rsidRDefault="005E24DA" w:rsidP="007F31CF">
            <w:pPr>
              <w:widowControl w:val="0"/>
              <w:rPr>
                <w:rFonts w:ascii="GHEA Grapalat" w:hAnsi="GHEA Grapalat" w:cs="GHEA Grapalat"/>
                <w:color w:val="000000"/>
              </w:rPr>
            </w:pPr>
            <w:r>
              <w:rPr>
                <w:rFonts w:ascii="GHEA Grapalat" w:hAnsi="GHEA Grapalat"/>
                <w:color w:val="000000"/>
              </w:rPr>
              <w:t xml:space="preserve"> </w:t>
            </w:r>
          </w:p>
        </w:tc>
        <w:tc>
          <w:tcPr>
            <w:tcW w:w="0" w:type="auto"/>
            <w:vAlign w:val="center"/>
          </w:tcPr>
          <w:p w14:paraId="735DB016" w14:textId="77777777" w:rsidR="005E24DA" w:rsidRPr="00AD29CE" w:rsidRDefault="005E24DA" w:rsidP="007F31CF">
            <w:pPr>
              <w:widowControl w:val="0"/>
              <w:rPr>
                <w:rFonts w:ascii="GHEA Grapalat" w:hAnsi="GHEA Grapalat" w:cs="GHEA Grapalat"/>
                <w:color w:val="000000"/>
              </w:rPr>
            </w:pPr>
          </w:p>
        </w:tc>
      </w:tr>
    </w:tbl>
    <w:p w14:paraId="6A59E0D3" w14:textId="77777777" w:rsidR="005E24DA" w:rsidRPr="00AD29CE" w:rsidRDefault="005E24DA" w:rsidP="007F31CF">
      <w:pPr>
        <w:widowControl w:val="0"/>
        <w:ind w:left="-142" w:firstLine="142"/>
        <w:jc w:val="center"/>
        <w:rPr>
          <w:rFonts w:ascii="GHEA Grapalat" w:hAnsi="GHEA Grapalat" w:cs="Sylfaen"/>
          <w:b/>
        </w:rPr>
      </w:pPr>
    </w:p>
    <w:p w14:paraId="1512E23C" w14:textId="77777777" w:rsidR="005E24DA" w:rsidRPr="00AD29CE" w:rsidRDefault="005E24DA" w:rsidP="007F31CF">
      <w:pPr>
        <w:pStyle w:val="norm"/>
        <w:widowControl w:val="0"/>
        <w:spacing w:line="240" w:lineRule="auto"/>
        <w:ind w:firstLine="284"/>
        <w:jc w:val="center"/>
        <w:rPr>
          <w:rFonts w:ascii="GHEA Grapalat" w:hAnsi="GHEA Grapalat"/>
          <w:b/>
          <w:sz w:val="24"/>
          <w:szCs w:val="24"/>
        </w:rPr>
      </w:pPr>
    </w:p>
    <w:p w14:paraId="107DDAA3" w14:textId="77777777" w:rsidR="005E24DA" w:rsidRDefault="005E24DA" w:rsidP="007F31CF">
      <w:pPr>
        <w:rPr>
          <w:ins w:id="36" w:author="Inesa Kocharyan" w:date="2025-02-07T11:40:00Z"/>
          <w:rFonts w:ascii="GHEA Grapalat" w:hAnsi="GHEA Grapalat"/>
          <w:i/>
          <w:lang w:val="en-US"/>
        </w:rPr>
      </w:pPr>
      <w:ins w:id="37" w:author="Inesa Kocharyan" w:date="2025-02-07T11:40:00Z">
        <w:r>
          <w:rPr>
            <w:rFonts w:ascii="GHEA Grapalat" w:hAnsi="GHEA Grapalat"/>
            <w:i/>
            <w:lang w:val="en-US"/>
          </w:rPr>
          <w:br w:type="page"/>
        </w:r>
      </w:ins>
    </w:p>
    <w:p w14:paraId="47395397" w14:textId="77777777" w:rsidR="005E24DA" w:rsidRPr="00A33C34" w:rsidRDefault="005E24DA" w:rsidP="007F31CF">
      <w:pPr>
        <w:widowControl w:val="0"/>
        <w:jc w:val="right"/>
        <w:rPr>
          <w:rFonts w:ascii="GHEA Grapalat" w:hAnsi="GHEA Grapalat" w:cs="Sylfaen"/>
          <w:i/>
        </w:rPr>
      </w:pPr>
      <w:r w:rsidRPr="00A33C34">
        <w:rPr>
          <w:rFonts w:ascii="GHEA Grapalat" w:hAnsi="GHEA Grapalat"/>
          <w:i/>
        </w:rPr>
        <w:lastRenderedPageBreak/>
        <w:t>Приложение № 4</w:t>
      </w:r>
    </w:p>
    <w:p w14:paraId="7D48A06B" w14:textId="77777777" w:rsidR="005E24DA" w:rsidRPr="00A33C34" w:rsidRDefault="005E24DA" w:rsidP="007F31CF">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14:paraId="663F1D88" w14:textId="77777777" w:rsidR="005E24DA" w:rsidRPr="00A33C34" w:rsidRDefault="005E24DA" w:rsidP="007F31CF">
      <w:pPr>
        <w:jc w:val="center"/>
        <w:rPr>
          <w:rFonts w:ascii="GHEA Grapalat" w:hAnsi="GHEA Grapalat" w:cs="GHEA Grapalat"/>
        </w:rPr>
      </w:pPr>
    </w:p>
    <w:p w14:paraId="1E5CE391" w14:textId="77777777" w:rsidR="005E24DA" w:rsidRPr="00A33C34" w:rsidRDefault="005E24DA" w:rsidP="007F31CF">
      <w:pPr>
        <w:jc w:val="center"/>
        <w:rPr>
          <w:rFonts w:ascii="GHEA Grapalat" w:hAnsi="GHEA Grapalat" w:cs="GHEA Grapalat"/>
        </w:rPr>
      </w:pPr>
      <w:r w:rsidRPr="00A33C34">
        <w:rPr>
          <w:rFonts w:ascii="GHEA Grapalat" w:hAnsi="GHEA Grapalat" w:cs="GHEA Grapalat"/>
        </w:rPr>
        <w:t>УВЕДОМЛЕНИЕ</w:t>
      </w:r>
    </w:p>
    <w:p w14:paraId="6C93007F" w14:textId="77777777" w:rsidR="005E24DA" w:rsidRPr="00A33C34" w:rsidRDefault="005E24DA" w:rsidP="007F31CF">
      <w:pPr>
        <w:jc w:val="center"/>
        <w:rPr>
          <w:rFonts w:ascii="GHEA Grapalat" w:hAnsi="GHEA Grapalat" w:cs="GHEA Grapalat"/>
          <w:lang w:val="hy-AM"/>
        </w:rPr>
      </w:pPr>
    </w:p>
    <w:p w14:paraId="5E870BA2" w14:textId="77777777" w:rsidR="005E24DA" w:rsidRPr="00A33C34" w:rsidRDefault="005E24DA" w:rsidP="007F31CF">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14:paraId="7DD63DA9" w14:textId="77777777" w:rsidR="005E24DA" w:rsidRPr="00A33C34" w:rsidRDefault="005E24DA" w:rsidP="007F31CF">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финансового агента</w:t>
      </w:r>
    </w:p>
    <w:p w14:paraId="1F08673F" w14:textId="77777777" w:rsidR="005E24DA" w:rsidRPr="00A33C34" w:rsidRDefault="005E24DA" w:rsidP="007F31CF">
      <w:pPr>
        <w:rPr>
          <w:rFonts w:ascii="GHEA Grapalat" w:hAnsi="GHEA Grapalat"/>
          <w:vertAlign w:val="superscript"/>
          <w:lang w:val="es-ES"/>
        </w:rPr>
      </w:pPr>
    </w:p>
    <w:p w14:paraId="206D9044" w14:textId="77777777" w:rsidR="005E24DA" w:rsidRPr="00A33C34" w:rsidRDefault="005E24DA" w:rsidP="007F31CF">
      <w:pPr>
        <w:pStyle w:val="ListParagraph"/>
        <w:numPr>
          <w:ilvl w:val="0"/>
          <w:numId w:val="37"/>
        </w:numPr>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14:paraId="264432E8" w14:textId="77777777" w:rsidR="005E24DA" w:rsidRPr="00A33C34" w:rsidRDefault="005E24DA" w:rsidP="007F31CF">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2161BC95" w14:textId="77777777" w:rsidR="005E24DA" w:rsidRPr="00A33C34" w:rsidRDefault="005E24DA" w:rsidP="007F31CF">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 ------------------------- - ом</w:t>
      </w:r>
    </w:p>
    <w:p w14:paraId="3D8C72DA" w14:textId="77777777" w:rsidR="005E24DA" w:rsidRPr="00A33C34" w:rsidRDefault="005E24DA" w:rsidP="007F31CF">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501EDD0D" w14:textId="77777777" w:rsidR="005E24DA" w:rsidRPr="00A33C34" w:rsidRDefault="005E24DA" w:rsidP="007F31CF">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14:paraId="4B131CFB" w14:textId="77777777" w:rsidR="005E24DA" w:rsidRPr="00A33C34" w:rsidRDefault="005E24DA" w:rsidP="007F31CF">
      <w:pPr>
        <w:rPr>
          <w:rFonts w:ascii="GHEA Grapalat" w:hAnsi="GHEA Grapalat" w:cs="Sylfaen"/>
          <w:sz w:val="20"/>
          <w:szCs w:val="20"/>
          <w:lang w:val="es-ES"/>
        </w:rPr>
      </w:pPr>
    </w:p>
    <w:p w14:paraId="374B9A2F" w14:textId="77777777" w:rsidR="005E24DA" w:rsidRPr="00A33C34" w:rsidRDefault="005E24DA" w:rsidP="007F31CF">
      <w:pPr>
        <w:pStyle w:val="ListParagraph"/>
        <w:numPr>
          <w:ilvl w:val="0"/>
          <w:numId w:val="37"/>
        </w:numPr>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 .</w:t>
      </w:r>
    </w:p>
    <w:p w14:paraId="6A66BE1C" w14:textId="77777777" w:rsidR="005E24DA" w:rsidRPr="00A33C34" w:rsidRDefault="005E24DA" w:rsidP="007F31CF">
      <w:pPr>
        <w:jc w:val="center"/>
        <w:rPr>
          <w:rFonts w:ascii="GHEA Grapalat" w:hAnsi="GHEA Grapalat" w:cs="GHEA Grapalat"/>
          <w:lang w:val="es-ES"/>
        </w:rPr>
      </w:pPr>
    </w:p>
    <w:p w14:paraId="02982B7E" w14:textId="77777777" w:rsidR="005E24DA" w:rsidRPr="00A33C34" w:rsidRDefault="005E24DA" w:rsidP="007F31CF">
      <w:pPr>
        <w:ind w:firstLine="709"/>
        <w:rPr>
          <w:lang w:val="es-ES"/>
        </w:rPr>
      </w:pPr>
    </w:p>
    <w:p w14:paraId="22C922CB" w14:textId="77777777" w:rsidR="005E24DA" w:rsidRPr="00A33C34" w:rsidRDefault="005E24DA" w:rsidP="007F31CF">
      <w:pPr>
        <w:ind w:firstLine="709"/>
        <w:rPr>
          <w:lang w:val="es-ES"/>
        </w:rPr>
      </w:pPr>
    </w:p>
    <w:p w14:paraId="19488B0F" w14:textId="77777777" w:rsidR="005E24DA" w:rsidRPr="00A33C34" w:rsidRDefault="005E24DA" w:rsidP="007F31CF">
      <w:pPr>
        <w:ind w:firstLine="709"/>
        <w:rPr>
          <w:lang w:val="es-ES"/>
        </w:rPr>
      </w:pPr>
    </w:p>
    <w:p w14:paraId="0F0B899B" w14:textId="77777777" w:rsidR="005E24DA" w:rsidRPr="00A33C34" w:rsidRDefault="005E24DA" w:rsidP="007F31CF">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14:paraId="48AAB9E7" w14:textId="77777777" w:rsidR="005E24DA" w:rsidRPr="00A33C34" w:rsidRDefault="005E24DA" w:rsidP="007F31CF">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14:paraId="58AAAE67" w14:textId="77777777" w:rsidR="005E24DA" w:rsidRPr="00A33C34" w:rsidRDefault="005E24DA" w:rsidP="007F31CF">
      <w:pPr>
        <w:jc w:val="right"/>
        <w:rPr>
          <w:rFonts w:ascii="GHEA Grapalat" w:hAnsi="GHEA Grapalat"/>
          <w:sz w:val="20"/>
          <w:lang w:val="hy-AM"/>
        </w:rPr>
      </w:pPr>
      <w:r w:rsidRPr="00A33C34">
        <w:rPr>
          <w:rFonts w:ascii="GHEA Grapalat" w:hAnsi="GHEA Grapalat"/>
          <w:sz w:val="20"/>
          <w:lang w:val="hy-AM"/>
        </w:rPr>
        <w:t xml:space="preserve">    </w:t>
      </w:r>
    </w:p>
    <w:p w14:paraId="26F19D4E" w14:textId="77777777" w:rsidR="005E24DA" w:rsidRPr="00A33C34" w:rsidRDefault="005E24DA" w:rsidP="007F31CF">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14:paraId="1E2C84CB" w14:textId="77777777" w:rsidR="005E24DA" w:rsidRPr="00A33C34" w:rsidRDefault="005E24DA" w:rsidP="007F31CF">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14:paraId="2CEF0FDA" w14:textId="77777777" w:rsidR="005E24DA" w:rsidRPr="00A33C34" w:rsidRDefault="005E24DA" w:rsidP="007F31CF">
      <w:pPr>
        <w:jc w:val="center"/>
        <w:rPr>
          <w:rFonts w:ascii="GHEA Grapalat" w:hAnsi="GHEA Grapalat" w:cs="Sylfaen"/>
          <w:sz w:val="16"/>
          <w:szCs w:val="16"/>
          <w:lang w:val="es-ES"/>
        </w:rPr>
      </w:pPr>
    </w:p>
    <w:p w14:paraId="6A3FE932" w14:textId="77777777" w:rsidR="005E24DA" w:rsidRPr="00A33C34" w:rsidRDefault="005E24DA" w:rsidP="007F31CF">
      <w:pPr>
        <w:widowControl w:val="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p w14:paraId="1B10D4C2" w14:textId="77777777" w:rsidR="00A776CA" w:rsidRDefault="00A776CA" w:rsidP="007F31CF"/>
    <w:sectPr w:rsidR="00A776CA" w:rsidSect="005E24DA">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8FAD5A" w14:textId="77777777" w:rsidR="007D78CC" w:rsidRDefault="007D78CC" w:rsidP="005E24DA">
      <w:r>
        <w:separator/>
      </w:r>
    </w:p>
  </w:endnote>
  <w:endnote w:type="continuationSeparator" w:id="0">
    <w:p w14:paraId="3F852F58" w14:textId="77777777" w:rsidR="007D78CC" w:rsidRDefault="007D78CC" w:rsidP="005E24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Armenian">
    <w:panose1 w:val="020B0604020202020204"/>
    <w:charset w:val="00"/>
    <w:family w:val="swiss"/>
    <w:pitch w:val="variable"/>
    <w:sig w:usb0="00000203" w:usb1="00000000" w:usb2="00000000" w:usb3="00000000" w:csb0="00000005"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134F748A" w14:textId="77777777" w:rsidR="005E24DA" w:rsidRPr="00305BEC" w:rsidRDefault="005E24DA">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2</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EAAC0B" w14:textId="77777777" w:rsidR="007D78CC" w:rsidRDefault="007D78CC" w:rsidP="005E24DA">
      <w:r>
        <w:separator/>
      </w:r>
    </w:p>
  </w:footnote>
  <w:footnote w:type="continuationSeparator" w:id="0">
    <w:p w14:paraId="348CCD2C" w14:textId="77777777" w:rsidR="007D78CC" w:rsidRDefault="007D78CC" w:rsidP="005E24DA">
      <w:r>
        <w:continuationSeparator/>
      </w:r>
    </w:p>
  </w:footnote>
  <w:footnote w:id="1">
    <w:p w14:paraId="109433C1" w14:textId="77777777" w:rsidR="004D5EF6" w:rsidRPr="00ED3BA4" w:rsidRDefault="004D5EF6" w:rsidP="004D5EF6">
      <w:pPr>
        <w:pStyle w:val="FootnoteText"/>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TsDzB</w:t>
      </w:r>
      <w:r w:rsidRPr="00ED3BA4">
        <w:rPr>
          <w:rFonts w:ascii="GHEA Grapalat" w:hAnsi="GHEA Grapalat"/>
          <w:i/>
        </w:rPr>
        <w:t>", соответственно словами  "GH</w:t>
      </w:r>
      <w:r>
        <w:rPr>
          <w:rFonts w:ascii="GHEA Grapalat" w:hAnsi="GHEA Grapalat"/>
          <w:i/>
        </w:rPr>
        <w:t>TsDzB</w:t>
      </w:r>
      <w:r w:rsidRPr="00ED3BA4">
        <w:rPr>
          <w:rFonts w:ascii="GHEA Grapalat" w:hAnsi="GHEA Grapalat"/>
          <w:i/>
        </w:rPr>
        <w:t>" и "HMA</w:t>
      </w:r>
      <w:r>
        <w:rPr>
          <w:rFonts w:ascii="GHEA Grapalat" w:hAnsi="GHEA Grapalat"/>
          <w:i/>
        </w:rPr>
        <w:t>TsDzB</w:t>
      </w:r>
      <w:r w:rsidRPr="00ED3BA4">
        <w:rPr>
          <w:rFonts w:ascii="GHEA Grapalat" w:hAnsi="GHEA Grapalat"/>
          <w:i/>
        </w:rPr>
        <w:t>",</w:t>
      </w:r>
    </w:p>
  </w:footnote>
  <w:footnote w:id="2">
    <w:p w14:paraId="6D6E0A96" w14:textId="77777777" w:rsidR="005E24DA" w:rsidRPr="008842CE" w:rsidRDefault="005E24DA" w:rsidP="005E24DA">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319913A1" w14:textId="77777777" w:rsidR="005E24DA" w:rsidRPr="00541313" w:rsidRDefault="005E24DA" w:rsidP="005E24DA">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14:paraId="5892DA22" w14:textId="77777777" w:rsidR="005E24DA" w:rsidRPr="000429C3" w:rsidDel="00C2631C" w:rsidRDefault="005E24DA" w:rsidP="005E24DA">
      <w:pPr>
        <w:widowControl w:val="0"/>
        <w:ind w:firstLine="142"/>
        <w:jc w:val="both"/>
        <w:rPr>
          <w:del w:id="2" w:author="Vardan" w:date="2022-10-29T21:52:00Z"/>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w:t>
      </w:r>
      <w:r>
        <w:rPr>
          <w:rFonts w:ascii="GHEA Grapalat" w:hAnsi="GHEA Grapalat"/>
          <w:i/>
          <w:sz w:val="20"/>
          <w:szCs w:val="20"/>
        </w:rPr>
        <w:t xml:space="preserve"> 1-ого пункта </w:t>
      </w:r>
      <w:r w:rsidRPr="00D3436F">
        <w:rPr>
          <w:rFonts w:ascii="GHEA Grapalat" w:hAnsi="GHEA Grapalat"/>
          <w:i/>
          <w:sz w:val="20"/>
          <w:szCs w:val="20"/>
        </w:rPr>
        <w:t xml:space="preserve"> части 6 статьи 15 Закона РА "О закупках</w:t>
      </w:r>
      <w:r w:rsidRPr="00D3436F">
        <w:rPr>
          <w:rFonts w:ascii="GHEA Grapalat" w:hAnsi="GHEA Grapalat"/>
          <w:i/>
        </w:rPr>
        <w:t>"</w:t>
      </w:r>
      <w:r>
        <w:rPr>
          <w:rFonts w:ascii="GHEA Grapalat" w:hAnsi="GHEA Grapalat"/>
          <w:i/>
        </w:rPr>
        <w:t>,</w:t>
      </w:r>
    </w:p>
    <w:p w14:paraId="14C7319B" w14:textId="77777777" w:rsidR="005E24DA" w:rsidRDefault="005E24DA" w:rsidP="005E24DA">
      <w:pPr>
        <w:widowControl w:val="0"/>
        <w:ind w:firstLine="142"/>
        <w:jc w:val="both"/>
        <w:rPr>
          <w:rFonts w:ascii="GHEA Grapalat" w:hAnsi="GHEA Grapalat"/>
          <w:i/>
          <w:sz w:val="20"/>
          <w:szCs w:val="20"/>
        </w:rPr>
      </w:pPr>
      <w:r>
        <w:rPr>
          <w:rFonts w:ascii="GHEA Grapalat" w:hAnsi="GHEA Grapalat"/>
          <w:i/>
          <w:sz w:val="20"/>
          <w:szCs w:val="20"/>
        </w:rPr>
        <w:t>-</w:t>
      </w:r>
      <w:r w:rsidRPr="00C27A88">
        <w:t xml:space="preserve"> </w:t>
      </w:r>
      <w:r w:rsidRPr="00541313">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p w14:paraId="38C6C653" w14:textId="77777777" w:rsidR="005E24DA" w:rsidRDefault="005E24DA" w:rsidP="005E24DA">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1831C4">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14:paraId="3CB32EC7" w14:textId="77777777" w:rsidR="005E24DA" w:rsidRPr="00D3436F" w:rsidRDefault="005E24DA" w:rsidP="005E24DA">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14:paraId="41164CDA" w14:textId="77777777" w:rsidR="005E24DA" w:rsidRPr="008842CE" w:rsidRDefault="005E24DA" w:rsidP="005E24DA">
      <w:pPr>
        <w:pStyle w:val="FootnoteText"/>
        <w:widowControl w:val="0"/>
        <w:jc w:val="both"/>
        <w:rPr>
          <w:rFonts w:ascii="GHEA Grapalat" w:hAnsi="GHEA Grapalat"/>
          <w:lang w:val="af-ZA"/>
        </w:rPr>
      </w:pPr>
    </w:p>
    <w:p w14:paraId="0F8F28C1" w14:textId="77777777" w:rsidR="005E24DA" w:rsidRPr="008842CE" w:rsidRDefault="005E24DA" w:rsidP="005E24DA">
      <w:pPr>
        <w:pStyle w:val="FootnoteText"/>
        <w:widowControl w:val="0"/>
        <w:jc w:val="both"/>
        <w:rPr>
          <w:rFonts w:ascii="GHEA Grapalat" w:hAnsi="GHEA Grapalat"/>
          <w:lang w:val="af-ZA"/>
        </w:rPr>
      </w:pPr>
    </w:p>
  </w:footnote>
  <w:footnote w:id="4">
    <w:p w14:paraId="021B3AA0" w14:textId="77777777" w:rsidR="005E24DA" w:rsidRDefault="005E24DA" w:rsidP="005E24DA">
      <w:pPr>
        <w:pStyle w:val="FootnoteText"/>
        <w:jc w:val="both"/>
        <w:rPr>
          <w:rFonts w:asciiTheme="minorHAnsi" w:hAnsiTheme="minorHAnsi"/>
        </w:rPr>
      </w:pPr>
    </w:p>
    <w:p w14:paraId="69A4BCAD" w14:textId="77777777" w:rsidR="005E24DA" w:rsidRPr="004D0297" w:rsidRDefault="005E24DA" w:rsidP="005E24DA">
      <w:pPr>
        <w:pStyle w:val="FootnoteText"/>
        <w:jc w:val="both"/>
        <w:rPr>
          <w:rFonts w:ascii="GHEA Grapalat" w:hAnsi="GHEA Grapalat"/>
          <w:i/>
        </w:rPr>
      </w:pPr>
      <w:r w:rsidRPr="004D0297">
        <w:rPr>
          <w:rStyle w:val="FootnoteReference"/>
        </w:rPr>
        <w:t>5</w:t>
      </w:r>
      <w:r w:rsidRPr="004D0297">
        <w:t xml:space="preserve"> </w:t>
      </w:r>
      <w:r w:rsidRPr="004D0297">
        <w:rPr>
          <w:rFonts w:ascii="GHEA Grapalat" w:hAnsi="GHEA Grapalat"/>
          <w:i/>
        </w:rPr>
        <w:t>Если закупка осуществляется в форме закупки у одного лица, обусловленная безотлагательностью, то:</w:t>
      </w:r>
    </w:p>
    <w:p w14:paraId="6FE72DA9" w14:textId="77777777" w:rsidR="005E24DA" w:rsidRPr="004D0297" w:rsidRDefault="005E24DA" w:rsidP="005E24DA">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4D0297">
        <w:rPr>
          <w:rFonts w:ascii="GHEA Grapalat" w:hAnsi="GHEA Grapalat" w:hint="eastAsia"/>
          <w:i/>
          <w:sz w:val="20"/>
          <w:szCs w:val="20"/>
        </w:rPr>
        <w:t>комиссии</w:t>
      </w:r>
      <w:r w:rsidRPr="004D0297">
        <w:rPr>
          <w:rFonts w:ascii="GHEA Grapalat" w:hAnsi="GHEA Grapalat"/>
          <w:i/>
          <w:sz w:val="20"/>
          <w:szCs w:val="20"/>
        </w:rPr>
        <w:t xml:space="preserve"> </w:t>
      </w:r>
      <w:r w:rsidRPr="004D0297">
        <w:rPr>
          <w:rFonts w:ascii="GHEA Grapalat" w:hAnsi="GHEA Grapalat" w:hint="eastAsia"/>
          <w:i/>
          <w:sz w:val="20"/>
          <w:szCs w:val="20"/>
        </w:rPr>
        <w:t>разъяснения</w:t>
      </w:r>
      <w:r w:rsidRPr="004D0297">
        <w:rPr>
          <w:rFonts w:ascii="GHEA Grapalat" w:hAnsi="GHEA Grapalat"/>
          <w:i/>
          <w:sz w:val="20"/>
          <w:szCs w:val="20"/>
        </w:rPr>
        <w:t xml:space="preserve"> </w:t>
      </w:r>
      <w:r w:rsidRPr="004D0297">
        <w:rPr>
          <w:rFonts w:ascii="GHEA Grapalat" w:hAnsi="GHEA Grapalat" w:hint="eastAsia"/>
          <w:i/>
          <w:sz w:val="20"/>
          <w:szCs w:val="20"/>
        </w:rPr>
        <w:t>приглашения</w:t>
      </w:r>
      <w:r w:rsidRPr="004D0297">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4D0297">
        <w:rPr>
          <w:rFonts w:ascii="GHEA Grapalat" w:hAnsi="GHEA Grapalat" w:hint="eastAsia"/>
          <w:i/>
          <w:sz w:val="20"/>
          <w:szCs w:val="20"/>
        </w:rPr>
        <w:t>При</w:t>
      </w:r>
      <w:r w:rsidRPr="004D0297">
        <w:rPr>
          <w:rFonts w:ascii="GHEA Grapalat" w:hAnsi="GHEA Grapalat"/>
          <w:i/>
          <w:sz w:val="20"/>
          <w:szCs w:val="20"/>
        </w:rPr>
        <w:t xml:space="preserve"> </w:t>
      </w:r>
      <w:r w:rsidRPr="004D0297">
        <w:rPr>
          <w:rFonts w:ascii="GHEA Grapalat" w:hAnsi="GHEA Grapalat" w:hint="eastAsia"/>
          <w:i/>
          <w:sz w:val="20"/>
          <w:szCs w:val="20"/>
        </w:rPr>
        <w:t>этом</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может</w:t>
      </w:r>
      <w:r w:rsidRPr="004D0297">
        <w:rPr>
          <w:rFonts w:ascii="GHEA Grapalat" w:hAnsi="GHEA Grapalat"/>
          <w:i/>
          <w:sz w:val="20"/>
          <w:szCs w:val="20"/>
        </w:rPr>
        <w:t xml:space="preserve">  быть </w:t>
      </w:r>
      <w:r w:rsidRPr="004D0297">
        <w:rPr>
          <w:rFonts w:ascii="GHEA Grapalat" w:hAnsi="GHEA Grapalat" w:hint="eastAsia"/>
          <w:i/>
          <w:sz w:val="20"/>
          <w:szCs w:val="20"/>
        </w:rPr>
        <w:t>потребовано</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17:00 (</w:t>
      </w:r>
      <w:r w:rsidRPr="004D0297">
        <w:rPr>
          <w:rFonts w:ascii="GHEA Grapalat" w:hAnsi="GHEA Grapalat" w:hint="eastAsia"/>
          <w:i/>
          <w:sz w:val="20"/>
          <w:szCs w:val="20"/>
        </w:rPr>
        <w:t>по</w:t>
      </w:r>
      <w:r w:rsidRPr="004D0297">
        <w:rPr>
          <w:rFonts w:ascii="GHEA Grapalat" w:hAnsi="GHEA Grapalat"/>
          <w:i/>
          <w:sz w:val="20"/>
          <w:szCs w:val="20"/>
        </w:rPr>
        <w:t xml:space="preserve"> </w:t>
      </w:r>
      <w:r w:rsidRPr="004D0297">
        <w:rPr>
          <w:rFonts w:ascii="GHEA Grapalat" w:hAnsi="GHEA Grapalat" w:hint="eastAsia"/>
          <w:i/>
          <w:sz w:val="20"/>
          <w:szCs w:val="20"/>
        </w:rPr>
        <w:t>ереванскому</w:t>
      </w:r>
      <w:r w:rsidRPr="004D0297">
        <w:rPr>
          <w:rFonts w:ascii="GHEA Grapalat" w:hAnsi="GHEA Grapalat"/>
          <w:i/>
          <w:sz w:val="20"/>
          <w:szCs w:val="20"/>
        </w:rPr>
        <w:t xml:space="preserve"> </w:t>
      </w:r>
      <w:r w:rsidRPr="004D0297">
        <w:rPr>
          <w:rFonts w:ascii="GHEA Grapalat" w:hAnsi="GHEA Grapalat" w:hint="eastAsia"/>
          <w:i/>
          <w:sz w:val="20"/>
          <w:szCs w:val="20"/>
        </w:rPr>
        <w:t>времени</w:t>
      </w:r>
      <w:r w:rsidRPr="004D0297">
        <w:rPr>
          <w:rFonts w:ascii="GHEA Grapalat" w:hAnsi="GHEA Grapalat"/>
          <w:i/>
          <w:sz w:val="20"/>
          <w:szCs w:val="20"/>
        </w:rPr>
        <w:t xml:space="preserve">), </w:t>
      </w:r>
      <w:r w:rsidRPr="004D0297">
        <w:rPr>
          <w:rFonts w:ascii="GHEA Grapalat" w:hAnsi="GHEA Grapalat" w:hint="eastAsia"/>
          <w:i/>
          <w:sz w:val="20"/>
          <w:szCs w:val="20"/>
        </w:rPr>
        <w:t>указанного</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настоящем</w:t>
      </w:r>
      <w:r w:rsidRPr="004D0297">
        <w:rPr>
          <w:rFonts w:ascii="GHEA Grapalat" w:hAnsi="GHEA Grapalat"/>
          <w:i/>
          <w:sz w:val="20"/>
          <w:szCs w:val="20"/>
        </w:rPr>
        <w:t xml:space="preserve"> </w:t>
      </w:r>
      <w:r w:rsidRPr="004D0297">
        <w:rPr>
          <w:rFonts w:ascii="GHEA Grapalat" w:hAnsi="GHEA Grapalat" w:hint="eastAsia"/>
          <w:i/>
          <w:sz w:val="20"/>
          <w:szCs w:val="20"/>
        </w:rPr>
        <w:t>пункте</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Участник представляет указанный в настоящем пункте запрос посредством его отправки на электронную почту секретаря комиссии. </w:t>
      </w:r>
      <w:r w:rsidRPr="004D0297">
        <w:rPr>
          <w:rFonts w:ascii="GHEA Grapalat" w:hAnsi="GHEA Grapalat" w:hint="eastAsia"/>
          <w:i/>
          <w:sz w:val="20"/>
          <w:szCs w:val="20"/>
        </w:rPr>
        <w:t>Комиссия</w:t>
      </w:r>
      <w:r w:rsidRPr="004D0297">
        <w:rPr>
          <w:rFonts w:ascii="GHEA Grapalat" w:hAnsi="GHEA Grapalat"/>
          <w:i/>
          <w:sz w:val="20"/>
          <w:szCs w:val="20"/>
        </w:rPr>
        <w:t xml:space="preserve"> </w:t>
      </w:r>
      <w:r w:rsidRPr="004D0297">
        <w:rPr>
          <w:rFonts w:ascii="GHEA Grapalat" w:hAnsi="GHEA Grapalat" w:hint="eastAsia"/>
          <w:i/>
          <w:sz w:val="20"/>
          <w:szCs w:val="20"/>
        </w:rPr>
        <w:t>предоставляет</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представившему</w:t>
      </w:r>
      <w:r w:rsidRPr="004D0297">
        <w:rPr>
          <w:rFonts w:ascii="GHEA Grapalat" w:hAnsi="GHEA Grapalat"/>
          <w:i/>
          <w:sz w:val="20"/>
          <w:szCs w:val="20"/>
        </w:rPr>
        <w:t xml:space="preserve"> </w:t>
      </w:r>
      <w:r w:rsidRPr="004D0297">
        <w:rPr>
          <w:rFonts w:ascii="GHEA Grapalat" w:hAnsi="GHEA Grapalat" w:hint="eastAsia"/>
          <w:i/>
          <w:sz w:val="20"/>
          <w:szCs w:val="20"/>
        </w:rPr>
        <w:t>запрос</w:t>
      </w:r>
      <w:r w:rsidRPr="004D0297">
        <w:rPr>
          <w:rFonts w:ascii="GHEA Grapalat" w:hAnsi="GHEA Grapalat"/>
          <w:i/>
          <w:sz w:val="20"/>
          <w:szCs w:val="20"/>
        </w:rPr>
        <w:t xml:space="preserve"> </w:t>
      </w:r>
      <w:r w:rsidRPr="004D0297">
        <w:rPr>
          <w:rFonts w:ascii="GHEA Grapalat" w:hAnsi="GHEA Grapalat" w:hint="eastAsia"/>
          <w:i/>
          <w:sz w:val="20"/>
          <w:szCs w:val="20"/>
        </w:rPr>
        <w:t>участнику</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течение</w:t>
      </w:r>
      <w:r w:rsidRPr="004D0297">
        <w:rPr>
          <w:rFonts w:ascii="GHEA Grapalat" w:hAnsi="GHEA Grapalat"/>
          <w:i/>
          <w:sz w:val="20"/>
          <w:szCs w:val="20"/>
        </w:rPr>
        <w:t xml:space="preserve"> </w:t>
      </w:r>
      <w:r w:rsidRPr="004D0297">
        <w:rPr>
          <w:rFonts w:ascii="GHEA Grapalat" w:hAnsi="GHEA Grapalat" w:hint="eastAsia"/>
          <w:i/>
          <w:sz w:val="20"/>
          <w:szCs w:val="20"/>
        </w:rPr>
        <w:t>календарного</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w:t>
      </w:r>
      <w:r w:rsidRPr="004D0297">
        <w:rPr>
          <w:rFonts w:ascii="GHEA Grapalat" w:hAnsi="GHEA Grapalat" w:hint="eastAsia"/>
          <w:i/>
          <w:sz w:val="20"/>
          <w:szCs w:val="20"/>
        </w:rPr>
        <w:t>следующего</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w:t>
      </w:r>
      <w:r w:rsidRPr="004D0297">
        <w:rPr>
          <w:rFonts w:ascii="GHEA Grapalat" w:hAnsi="GHEA Grapalat" w:hint="eastAsia"/>
          <w:i/>
          <w:sz w:val="20"/>
          <w:szCs w:val="20"/>
        </w:rPr>
        <w:t>днем</w:t>
      </w:r>
      <w:r w:rsidRPr="004D0297">
        <w:rPr>
          <w:rFonts w:ascii="GHEA Grapalat" w:hAnsi="GHEA Grapalat"/>
          <w:i/>
          <w:sz w:val="20"/>
          <w:szCs w:val="20"/>
        </w:rPr>
        <w:t xml:space="preserve"> </w:t>
      </w:r>
      <w:r w:rsidRPr="004D0297">
        <w:rPr>
          <w:rFonts w:ascii="GHEA Grapalat" w:hAnsi="GHEA Grapalat" w:hint="eastAsia"/>
          <w:i/>
          <w:sz w:val="20"/>
          <w:szCs w:val="20"/>
        </w:rPr>
        <w:t>получения</w:t>
      </w:r>
      <w:r w:rsidRPr="004D0297">
        <w:rPr>
          <w:rFonts w:ascii="GHEA Grapalat" w:hAnsi="GHEA Grapalat"/>
          <w:i/>
          <w:sz w:val="20"/>
          <w:szCs w:val="20"/>
        </w:rPr>
        <w:t xml:space="preserve"> </w:t>
      </w:r>
      <w:r w:rsidRPr="004D0297">
        <w:rPr>
          <w:rFonts w:ascii="GHEA Grapalat" w:hAnsi="GHEA Grapalat" w:hint="eastAsia"/>
          <w:i/>
          <w:sz w:val="20"/>
          <w:szCs w:val="20"/>
        </w:rPr>
        <w:t>запроса</w:t>
      </w:r>
      <w:r w:rsidRPr="004D0297">
        <w:rPr>
          <w:rFonts w:ascii="GHEA Grapalat" w:hAnsi="GHEA Grapalat"/>
          <w:i/>
          <w:sz w:val="20"/>
          <w:szCs w:val="20"/>
        </w:rPr>
        <w:t xml:space="preserve">, </w:t>
      </w:r>
      <w:r w:rsidRPr="004D0297">
        <w:rPr>
          <w:rFonts w:ascii="GHEA Grapalat" w:hAnsi="GHEA Grapalat" w:hint="eastAsia"/>
          <w:i/>
          <w:sz w:val="20"/>
          <w:szCs w:val="20"/>
        </w:rPr>
        <w:t>но</w:t>
      </w:r>
      <w:r w:rsidRPr="004D0297">
        <w:rPr>
          <w:rFonts w:ascii="GHEA Grapalat" w:hAnsi="GHEA Grapalat"/>
          <w:i/>
          <w:sz w:val="20"/>
          <w:szCs w:val="20"/>
        </w:rPr>
        <w:t xml:space="preserve"> </w:t>
      </w:r>
      <w:r w:rsidRPr="004D0297">
        <w:rPr>
          <w:rFonts w:ascii="GHEA Grapalat" w:hAnsi="GHEA Grapalat" w:hint="eastAsia"/>
          <w:i/>
          <w:sz w:val="20"/>
          <w:szCs w:val="20"/>
        </w:rPr>
        <w:t>не</w:t>
      </w:r>
      <w:r w:rsidRPr="004D0297">
        <w:rPr>
          <w:rFonts w:ascii="GHEA Grapalat" w:hAnsi="GHEA Grapalat"/>
          <w:i/>
          <w:sz w:val="20"/>
          <w:szCs w:val="20"/>
        </w:rPr>
        <w:t xml:space="preserve"> </w:t>
      </w:r>
      <w:r w:rsidRPr="004D0297">
        <w:rPr>
          <w:rFonts w:ascii="GHEA Grapalat" w:hAnsi="GHEA Grapalat" w:hint="eastAsia"/>
          <w:i/>
          <w:sz w:val="20"/>
          <w:szCs w:val="20"/>
        </w:rPr>
        <w:t>позднее</w:t>
      </w:r>
      <w:r w:rsidRPr="004D0297">
        <w:rPr>
          <w:rFonts w:ascii="GHEA Grapalat" w:hAnsi="GHEA Grapalat"/>
          <w:i/>
          <w:sz w:val="20"/>
          <w:szCs w:val="20"/>
        </w:rPr>
        <w:t xml:space="preserve"> </w:t>
      </w:r>
      <w:r w:rsidRPr="004D0297">
        <w:rPr>
          <w:rFonts w:ascii="GHEA Grapalat" w:hAnsi="GHEA Grapalat" w:hint="eastAsia"/>
          <w:i/>
          <w:sz w:val="20"/>
          <w:szCs w:val="20"/>
        </w:rPr>
        <w:t>чем</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3 </w:t>
      </w:r>
      <w:r w:rsidRPr="004D0297">
        <w:rPr>
          <w:rFonts w:ascii="GHEA Grapalat" w:hAnsi="GHEA Grapalat" w:hint="eastAsia"/>
          <w:i/>
          <w:sz w:val="20"/>
          <w:szCs w:val="20"/>
        </w:rPr>
        <w:t>часа</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истечения окончательного срока подачи заявок на процедуру. 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12CFA40F" w14:textId="77777777" w:rsidR="005E24DA" w:rsidRPr="004D0297" w:rsidRDefault="005E24DA" w:rsidP="005E24DA">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42D58A12" w14:textId="77777777" w:rsidR="005E24DA" w:rsidRPr="004D0297" w:rsidRDefault="005E24DA" w:rsidP="005E24DA">
      <w:pPr>
        <w:pStyle w:val="FootnoteText"/>
        <w:jc w:val="both"/>
        <w:rPr>
          <w:rFonts w:ascii="GHEA Grapalat" w:hAnsi="GHEA Grapalat"/>
          <w:i/>
        </w:rPr>
      </w:pPr>
      <w:r w:rsidRPr="004D0297">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p w14:paraId="151EBE57" w14:textId="77777777" w:rsidR="005E24DA" w:rsidRPr="004D0297" w:rsidRDefault="005E24DA" w:rsidP="005E24DA">
      <w:pPr>
        <w:pStyle w:val="FootnoteText"/>
      </w:pPr>
    </w:p>
  </w:footnote>
  <w:footnote w:id="5">
    <w:p w14:paraId="5778D55D" w14:textId="77777777" w:rsidR="005E24DA" w:rsidRDefault="005E24DA" w:rsidP="005E24DA">
      <w:pPr>
        <w:widowControl w:val="0"/>
        <w:jc w:val="both"/>
        <w:rPr>
          <w:rFonts w:ascii="GHEA Grapalat" w:hAnsi="GHEA Grapalat"/>
          <w:i/>
          <w:sz w:val="20"/>
          <w:szCs w:val="20"/>
        </w:rPr>
      </w:pPr>
      <w:r>
        <w:rPr>
          <w:rStyle w:val="FootnoteReference"/>
        </w:rPr>
        <w:t>6</w:t>
      </w:r>
      <w: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если</w:t>
      </w:r>
      <w:r w:rsidRPr="00B56E91">
        <w:rPr>
          <w:rFonts w:ascii="GHEA Grapalat" w:hAnsi="GHEA Grapalat"/>
          <w:i/>
          <w:sz w:val="20"/>
          <w:szCs w:val="20"/>
        </w:rPr>
        <w:t>:</w:t>
      </w:r>
      <w:r w:rsidRPr="00BC07EB">
        <w:rPr>
          <w:rFonts w:ascii="GHEA Grapalat" w:hAnsi="GHEA Grapalat"/>
          <w:i/>
          <w:sz w:val="20"/>
          <w:szCs w:val="20"/>
        </w:rPr>
        <w:t xml:space="preserve"> </w:t>
      </w:r>
    </w:p>
    <w:p w14:paraId="519E2EBF" w14:textId="77777777" w:rsidR="005E24DA" w:rsidRDefault="005E24DA" w:rsidP="005E24DA">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процедура закупки организована на основании</w:t>
      </w:r>
      <w:ins w:id="8" w:author="Vardan" w:date="2022-10-29T21:57:00Z">
        <w:r>
          <w:rPr>
            <w:rFonts w:ascii="GHEA Grapalat" w:hAnsi="GHEA Grapalat"/>
            <w:i/>
            <w:sz w:val="20"/>
            <w:szCs w:val="20"/>
          </w:rPr>
          <w:t xml:space="preserve"> </w:t>
        </w:r>
      </w:ins>
      <w:r>
        <w:rPr>
          <w:rFonts w:ascii="GHEA Grapalat" w:hAnsi="GHEA Grapalat"/>
          <w:i/>
          <w:sz w:val="20"/>
          <w:szCs w:val="20"/>
        </w:rPr>
        <w:t>1-ого пункта</w:t>
      </w:r>
      <w:r w:rsidRPr="00BC07EB">
        <w:rPr>
          <w:rFonts w:ascii="GHEA Grapalat" w:hAnsi="GHEA Grapalat"/>
          <w:i/>
          <w:sz w:val="20"/>
          <w:szCs w:val="20"/>
        </w:rPr>
        <w:t xml:space="preserve"> части 6 статьи 15 Закона</w:t>
      </w:r>
      <w:r>
        <w:rPr>
          <w:rFonts w:ascii="GHEA Grapalat" w:hAnsi="GHEA Grapalat"/>
          <w:i/>
          <w:sz w:val="20"/>
          <w:szCs w:val="20"/>
        </w:rPr>
        <w:t xml:space="preserve"> </w:t>
      </w:r>
    </w:p>
    <w:p w14:paraId="3C7426AF" w14:textId="77777777" w:rsidR="005E24DA" w:rsidRPr="001144D1" w:rsidRDefault="005E24DA" w:rsidP="005E24DA">
      <w:pPr>
        <w:widowControl w:val="0"/>
        <w:tabs>
          <w:tab w:val="left" w:pos="142"/>
        </w:tabs>
        <w:ind w:left="142" w:hanging="142"/>
        <w:jc w:val="both"/>
      </w:pPr>
      <w:r>
        <w:rPr>
          <w:rFonts w:ascii="GHEA Grapalat" w:hAnsi="GHEA Grapalat"/>
          <w:i/>
          <w:sz w:val="20"/>
          <w:szCs w:val="20"/>
        </w:rPr>
        <w:t>-</w:t>
      </w:r>
      <w:r w:rsidRPr="00C27A88">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6">
    <w:p w14:paraId="7629C09D" w14:textId="77777777" w:rsidR="005E24DA" w:rsidRPr="004D49BD" w:rsidRDefault="005E24DA" w:rsidP="005E24DA">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3ACF4AFC" w14:textId="77777777" w:rsidR="005E24DA" w:rsidRDefault="005E24DA" w:rsidP="005E24DA">
      <w:pPr>
        <w:pStyle w:val="FootnoteText"/>
        <w:jc w:val="both"/>
        <w:rPr>
          <w:rFonts w:asciiTheme="minorHAnsi" w:hAnsiTheme="minorHAnsi"/>
        </w:rPr>
      </w:pPr>
    </w:p>
    <w:p w14:paraId="3D7C7A71" w14:textId="77777777" w:rsidR="005E24DA" w:rsidRPr="00D3436F" w:rsidRDefault="005E24DA" w:rsidP="005E24DA">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6B72132B" w14:textId="77777777" w:rsidR="005E24DA" w:rsidRPr="000811C1" w:rsidRDefault="005E24DA" w:rsidP="005E24DA">
      <w:pPr>
        <w:pStyle w:val="FootnoteText"/>
        <w:rPr>
          <w:rFonts w:asciiTheme="minorHAnsi" w:hAnsiTheme="minorHAnsi"/>
        </w:rPr>
      </w:pPr>
    </w:p>
  </w:footnote>
  <w:footnote w:id="7">
    <w:p w14:paraId="098C6FFA" w14:textId="77777777" w:rsidR="005E24DA" w:rsidRPr="00FE2AA4" w:rsidRDefault="005E24DA" w:rsidP="005E24DA">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8">
    <w:p w14:paraId="59393E09" w14:textId="77777777" w:rsidR="005E24DA" w:rsidRPr="00BB3AD3" w:rsidRDefault="005E24DA" w:rsidP="005E24DA">
      <w:pPr>
        <w:pStyle w:val="FootnoteText"/>
        <w:jc w:val="both"/>
        <w:rPr>
          <w:rFonts w:ascii="GHEA Grapalat" w:hAnsi="GHEA Grapalat"/>
          <w:i/>
        </w:rPr>
      </w:pPr>
      <w:r w:rsidRPr="00BB3AD3">
        <w:rPr>
          <w:rStyle w:val="FootnoteReference"/>
          <w:sz w:val="18"/>
          <w:szCs w:val="18"/>
        </w:rPr>
        <w:t>12</w:t>
      </w:r>
      <w:r w:rsidRPr="00BB3AD3">
        <w:rPr>
          <w:rFonts w:ascii="GHEA Grapalat" w:hAnsi="GHEA Grapalat"/>
          <w:i/>
          <w:sz w:val="18"/>
          <w:szCs w:val="18"/>
        </w:rPr>
        <w:t xml:space="preserve">     </w:t>
      </w:r>
      <w:r w:rsidRPr="00BB3AD3">
        <w:rPr>
          <w:rFonts w:ascii="GHEA Grapalat" w:hAnsi="GHEA Grapalat"/>
          <w:i/>
          <w:sz w:val="18"/>
          <w:szCs w:val="18"/>
          <w:lang w:val="hy-AM"/>
        </w:rPr>
        <w:t xml:space="preserve">  </w:t>
      </w:r>
      <w:r w:rsidRPr="00BB3AD3">
        <w:rPr>
          <w:rFonts w:ascii="GHEA Grapalat" w:hAnsi="GHEA Grapalat"/>
          <w:i/>
        </w:rPr>
        <w:t>Если:</w:t>
      </w:r>
    </w:p>
    <w:p w14:paraId="040DB464" w14:textId="77777777" w:rsidR="005E24DA" w:rsidRPr="00BB3AD3" w:rsidRDefault="005E24DA" w:rsidP="005E24DA">
      <w:pPr>
        <w:pStyle w:val="FootnoteText"/>
        <w:jc w:val="both"/>
        <w:rPr>
          <w:rFonts w:ascii="GHEA Grapalat" w:hAnsi="GHEA Grapalat"/>
          <w:i/>
        </w:rPr>
      </w:pPr>
      <w:r w:rsidRPr="00BB3AD3">
        <w:rPr>
          <w:rFonts w:ascii="GHEA Grapalat" w:hAnsi="GHEA Grapalat"/>
          <w:i/>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1CCE20FE" w14:textId="77777777" w:rsidR="005E24DA" w:rsidRPr="00503411" w:rsidRDefault="005E24DA" w:rsidP="005E24DA">
      <w:pPr>
        <w:pStyle w:val="FootnoteText"/>
        <w:jc w:val="both"/>
        <w:rPr>
          <w:rFonts w:ascii="GHEA Grapalat" w:hAnsi="GHEA Grapalat"/>
          <w:i/>
        </w:rPr>
      </w:pPr>
      <w:r w:rsidRPr="00BB3AD3">
        <w:rPr>
          <w:rFonts w:ascii="GHEA Grapalat" w:hAnsi="GHEA Grapalat"/>
          <w:i/>
        </w:rPr>
        <w:t>-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4.1.", а приложение 4 исключается из приглашения.</w:t>
      </w:r>
    </w:p>
    <w:p w14:paraId="2AD480BF" w14:textId="77777777" w:rsidR="005E24DA" w:rsidRPr="00DF0ADE" w:rsidRDefault="005E24DA" w:rsidP="005E24DA">
      <w:pPr>
        <w:pStyle w:val="FootnoteText"/>
        <w:jc w:val="both"/>
        <w:rPr>
          <w:rFonts w:ascii="GHEA Grapalat" w:hAnsi="GHEA Grapalat" w:cs="Sylfaen"/>
          <w:i/>
          <w:sz w:val="16"/>
          <w:szCs w:val="16"/>
        </w:rPr>
      </w:pPr>
    </w:p>
  </w:footnote>
  <w:footnote w:id="9">
    <w:p w14:paraId="355BFC60" w14:textId="77777777" w:rsidR="005E24DA" w:rsidRPr="00511966" w:rsidRDefault="005E24DA" w:rsidP="005E24DA">
      <w:pPr>
        <w:pStyle w:val="FootnoteText"/>
        <w:jc w:val="both"/>
        <w:rPr>
          <w:rFonts w:ascii="GHEA Grapalat" w:hAnsi="GHEA Grapalat"/>
          <w:i/>
        </w:rPr>
      </w:pPr>
      <w:r w:rsidRPr="007F41D5">
        <w:rPr>
          <w:rStyle w:val="FootnoteReference"/>
          <w:sz w:val="28"/>
          <w:szCs w:val="28"/>
        </w:rPr>
        <w:t>13</w:t>
      </w:r>
      <w:r w:rsidRPr="007F41D5">
        <w:rPr>
          <w:sz w:val="28"/>
          <w:szCs w:val="28"/>
        </w:rP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 xml:space="preserve">25 </w:t>
      </w:r>
      <w:r w:rsidRPr="00C67FAB">
        <w:rPr>
          <w:rFonts w:ascii="GHEA Grapalat" w:hAnsi="GHEA Grapalat"/>
          <w:i/>
        </w:rPr>
        <w:t>млн. драмов РА</w:t>
      </w:r>
      <w:r>
        <w:rPr>
          <w:rFonts w:ascii="GHEA Grapalat" w:hAnsi="GHEA Grapalat"/>
          <w:i/>
        </w:rPr>
        <w:t xml:space="preserve"> и </w:t>
      </w:r>
      <w:r w:rsidRPr="007F41D5">
        <w:rPr>
          <w:rFonts w:ascii="GHEA Grapalat" w:hAnsi="GHEA Grapalat"/>
          <w:i/>
        </w:rPr>
        <w:t>и предметом закупки не являются услуги по экспертизе проектной документации, необходимой для выполнения строительных про</w:t>
      </w:r>
      <w:r>
        <w:rPr>
          <w:rFonts w:ascii="GHEA Grapalat" w:hAnsi="GHEA Grapalat"/>
          <w:i/>
        </w:rPr>
        <w:t xml:space="preserve">грамм, </w:t>
      </w:r>
      <w:r w:rsidRPr="00C67FAB">
        <w:rPr>
          <w:rFonts w:ascii="GHEA Grapalat" w:hAnsi="GHEA Grapalat"/>
          <w:i/>
        </w:rPr>
        <w:t>то слова</w:t>
      </w:r>
      <w:r>
        <w:rPr>
          <w:rFonts w:ascii="GHEA Grapalat" w:hAnsi="GHEA Grapalat"/>
          <w:i/>
        </w:rPr>
        <w:t xml:space="preserve"> </w:t>
      </w:r>
      <w:r w:rsidRPr="007F41D5">
        <w:rPr>
          <w:rFonts w:ascii="GHEA Grapalat" w:hAnsi="GHEA Grapalat"/>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7F41D5">
        <w:rPr>
          <w:rFonts w:ascii="GHEA Grapalat" w:hAnsi="GHEA Grapalat"/>
          <w:i/>
        </w:rPr>
        <w:t xml:space="preserve">”. 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10">
    <w:p w14:paraId="24EDB250" w14:textId="77777777" w:rsidR="005E24DA" w:rsidRPr="008E4439" w:rsidRDefault="005E24DA" w:rsidP="005E24DA">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4DDE6CD2" w14:textId="77777777" w:rsidR="005E24DA" w:rsidRPr="000811C1" w:rsidRDefault="005E24DA" w:rsidP="005E24DA">
      <w:pPr>
        <w:pStyle w:val="FootnoteText"/>
        <w:rPr>
          <w:rFonts w:ascii="Sylfaen" w:hAnsi="Sylfaen"/>
          <w:sz w:val="18"/>
          <w:szCs w:val="18"/>
        </w:rPr>
      </w:pPr>
    </w:p>
  </w:footnote>
  <w:footnote w:id="11">
    <w:p w14:paraId="6901923F" w14:textId="77777777" w:rsidR="005E24DA" w:rsidRPr="00A31673" w:rsidRDefault="005E24DA" w:rsidP="005E24DA">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14:paraId="7C54728B" w14:textId="77777777" w:rsidR="005E24DA" w:rsidRPr="00DE7706" w:rsidRDefault="005E24DA" w:rsidP="005E24DA">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3">
    <w:p w14:paraId="00D70567" w14:textId="77777777" w:rsidR="005E24DA" w:rsidRDefault="005E24DA" w:rsidP="005E24DA">
      <w:pPr>
        <w:jc w:val="both"/>
      </w:pPr>
    </w:p>
    <w:p w14:paraId="53F6E3EF" w14:textId="77777777" w:rsidR="005E24DA" w:rsidRPr="008444F1" w:rsidRDefault="005E24DA" w:rsidP="005E24DA">
      <w:pPr>
        <w:jc w:val="both"/>
        <w:rPr>
          <w:i/>
        </w:rPr>
      </w:pPr>
    </w:p>
    <w:p w14:paraId="41932569" w14:textId="77777777" w:rsidR="005E24DA" w:rsidRPr="00B1013B" w:rsidRDefault="005E24DA" w:rsidP="005E24DA">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450F0D6D" w14:textId="77777777" w:rsidR="005E24DA" w:rsidRPr="00B1013B" w:rsidRDefault="005E24DA" w:rsidP="005E24DA">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14:paraId="6D82F818" w14:textId="77777777" w:rsidR="005E24DA" w:rsidRPr="00B1013B" w:rsidRDefault="005E24DA" w:rsidP="005E24DA">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5474A754" w14:textId="77777777" w:rsidR="005E24DA" w:rsidRDefault="005E24DA" w:rsidP="005E24DA">
      <w:pPr>
        <w:jc w:val="both"/>
        <w:rPr>
          <w:rFonts w:ascii="GHEA Grapalat" w:hAnsi="GHEA Grapalat"/>
          <w:sz w:val="20"/>
          <w:szCs w:val="20"/>
          <w:lang w:val="af-ZA"/>
        </w:rPr>
      </w:pPr>
    </w:p>
    <w:p w14:paraId="1A44300A" w14:textId="77777777" w:rsidR="005E24DA" w:rsidRDefault="005E24DA" w:rsidP="005E24DA">
      <w:pPr>
        <w:pStyle w:val="FootnoteText"/>
        <w:rPr>
          <w:rFonts w:asciiTheme="minorHAnsi" w:hAnsiTheme="minorHAnsi"/>
          <w:lang w:val="af-ZA"/>
        </w:rPr>
      </w:pPr>
    </w:p>
  </w:footnote>
  <w:footnote w:id="14">
    <w:p w14:paraId="44F3A009" w14:textId="77777777" w:rsidR="005E24DA" w:rsidRPr="00DC619D" w:rsidRDefault="005E24DA" w:rsidP="005E24DA">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5">
    <w:p w14:paraId="514F6025" w14:textId="77777777" w:rsidR="005E24DA" w:rsidRPr="00D3436F" w:rsidRDefault="005E24DA" w:rsidP="005E24DA">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6D285457" w14:textId="77777777" w:rsidR="005E24DA" w:rsidRPr="00D3436F" w:rsidRDefault="005E24DA" w:rsidP="005E24DA">
      <w:pPr>
        <w:pStyle w:val="FootnoteText"/>
        <w:rPr>
          <w:lang w:val="es-ES"/>
        </w:rPr>
      </w:pPr>
    </w:p>
  </w:footnote>
  <w:footnote w:id="16">
    <w:p w14:paraId="3F3872D5" w14:textId="77777777" w:rsidR="005E24DA" w:rsidRPr="00A75ACE" w:rsidRDefault="005E24DA" w:rsidP="005E24DA">
      <w:pPr>
        <w:pStyle w:val="FootnoteText"/>
        <w:jc w:val="both"/>
        <w:rPr>
          <w:rFonts w:ascii="GHEA Grapalat" w:hAnsi="GHEA Grapalat"/>
          <w:i/>
          <w:sz w:val="18"/>
          <w:szCs w:val="18"/>
        </w:rPr>
      </w:pPr>
      <w:r w:rsidRPr="00A75ACE">
        <w:rPr>
          <w:rStyle w:val="FootnoteReference"/>
          <w:sz w:val="18"/>
          <w:szCs w:val="18"/>
        </w:rPr>
        <w:t>*</w:t>
      </w:r>
      <w:r w:rsidRPr="00A75ACE">
        <w:rPr>
          <w:sz w:val="18"/>
          <w:szCs w:val="18"/>
        </w:rPr>
        <w:t xml:space="preserve"> </w:t>
      </w:r>
      <w:r w:rsidRPr="00A75ACE">
        <w:rPr>
          <w:rFonts w:ascii="GHEA Grapalat" w:hAnsi="GHEA Grapalat"/>
          <w:i/>
          <w:sz w:val="18"/>
          <w:szCs w:val="18"/>
        </w:rPr>
        <w:t>Заполняется секретарем Комиссии до опубликования приглашения в бюллетене.</w:t>
      </w:r>
    </w:p>
    <w:p w14:paraId="739A3E80" w14:textId="77777777" w:rsidR="005E24DA" w:rsidRPr="00A75ACE" w:rsidRDefault="005E24DA" w:rsidP="005E24DA">
      <w:pPr>
        <w:widowControl w:val="0"/>
        <w:spacing w:after="160"/>
        <w:ind w:right="-1"/>
        <w:jc w:val="both"/>
        <w:rPr>
          <w:rFonts w:ascii="GHEA Grapalat" w:hAnsi="GHEA Grapalat"/>
          <w:b/>
          <w:sz w:val="18"/>
          <w:szCs w:val="18"/>
        </w:rPr>
      </w:pPr>
      <w:r w:rsidRPr="00A75ACE">
        <w:rPr>
          <w:rFonts w:ascii="GHEA Grapalat" w:hAnsi="GHEA Grapalat"/>
          <w:i/>
          <w:sz w:val="18"/>
          <w:szCs w:val="18"/>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закупаемой в рамках данной процедуры услуги превышает 25 млн. драмов РА, то слова "девяносто рабочих дней" заменяются словами " сто двадцать рабочих дней".</w:t>
      </w:r>
    </w:p>
    <w:p w14:paraId="7F5CAEA1" w14:textId="77777777" w:rsidR="005E24DA" w:rsidRPr="00601148" w:rsidRDefault="005E24DA" w:rsidP="005E24DA">
      <w:pPr>
        <w:pStyle w:val="FootnoteText"/>
        <w:ind w:right="-1"/>
        <w:jc w:val="both"/>
      </w:pPr>
    </w:p>
    <w:p w14:paraId="21A459B1" w14:textId="77777777" w:rsidR="005E24DA" w:rsidRPr="00377A47" w:rsidRDefault="005E24DA" w:rsidP="005E24DA">
      <w:pPr>
        <w:pStyle w:val="FootnoteText"/>
        <w:ind w:right="-1"/>
        <w:jc w:val="both"/>
      </w:pPr>
    </w:p>
  </w:footnote>
  <w:footnote w:id="17">
    <w:p w14:paraId="391190E0" w14:textId="77777777" w:rsidR="005E24DA" w:rsidRPr="008842CE" w:rsidRDefault="005E24DA" w:rsidP="005E24DA">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71EFB657" w14:textId="77777777" w:rsidR="005E24DA" w:rsidRPr="008842CE" w:rsidRDefault="005E24DA" w:rsidP="005E24DA">
      <w:pPr>
        <w:pStyle w:val="FootnoteText"/>
        <w:jc w:val="both"/>
        <w:rPr>
          <w:rFonts w:ascii="GHEA Grapalat" w:hAnsi="GHEA Grapalat"/>
        </w:rPr>
      </w:pPr>
    </w:p>
  </w:footnote>
  <w:footnote w:id="18">
    <w:p w14:paraId="14332710" w14:textId="77777777" w:rsidR="005E24DA" w:rsidRPr="008842CE" w:rsidRDefault="005E24DA" w:rsidP="005E24DA">
      <w:pPr>
        <w:pStyle w:val="FootnoteText"/>
        <w:jc w:val="both"/>
      </w:pPr>
    </w:p>
  </w:footnote>
  <w:footnote w:id="19">
    <w:p w14:paraId="096E433E" w14:textId="77777777" w:rsidR="005E24DA" w:rsidRPr="00217344" w:rsidRDefault="005E24DA" w:rsidP="005E24DA">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0">
    <w:p w14:paraId="66165E5D" w14:textId="77777777" w:rsidR="005E24DA" w:rsidRPr="008842CE" w:rsidRDefault="005E24DA" w:rsidP="005E24DA">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032F0283" w14:textId="77777777" w:rsidR="005E24DA" w:rsidRPr="008842CE" w:rsidRDefault="005E24DA" w:rsidP="005E24DA">
      <w:pPr>
        <w:pStyle w:val="FootnoteText"/>
        <w:jc w:val="both"/>
        <w:rPr>
          <w:rFonts w:ascii="GHEA Grapalat" w:hAnsi="GHEA Grapalat"/>
        </w:rPr>
      </w:pPr>
    </w:p>
  </w:footnote>
  <w:footnote w:id="21">
    <w:p w14:paraId="3D7FFE35" w14:textId="77777777" w:rsidR="005E24DA" w:rsidRPr="008842CE" w:rsidRDefault="005E24DA" w:rsidP="005E24DA">
      <w:pPr>
        <w:pStyle w:val="FootnoteText"/>
        <w:jc w:val="both"/>
      </w:pPr>
    </w:p>
  </w:footnote>
  <w:footnote w:id="22">
    <w:p w14:paraId="514BF3D3" w14:textId="77777777" w:rsidR="005E24DA" w:rsidRPr="00186B0B" w:rsidRDefault="005E24DA" w:rsidP="005E24DA">
      <w:pPr>
        <w:pStyle w:val="FootnoteText"/>
        <w:jc w:val="both"/>
        <w:rPr>
          <w:rFonts w:ascii="GHEA Grapalat" w:hAnsi="GHEA Grapalat"/>
          <w:i/>
        </w:rPr>
      </w:pPr>
      <w:r w:rsidRPr="00186B0B">
        <w:rPr>
          <w:rStyle w:val="FootnoteReference"/>
          <w:rFonts w:ascii="GHEA Grapalat" w:hAnsi="GHEA Grapalat"/>
          <w:sz w:val="22"/>
          <w:szCs w:val="22"/>
        </w:rPr>
        <w:t>*</w:t>
      </w:r>
      <w:r w:rsidRPr="00186B0B">
        <w:rPr>
          <w:rFonts w:ascii="GHEA Grapalat" w:hAnsi="GHEA Grapalat"/>
          <w:sz w:val="22"/>
          <w:szCs w:val="22"/>
        </w:rPr>
        <w:t xml:space="preserve"> </w:t>
      </w:r>
      <w:r w:rsidRPr="00186B0B">
        <w:rPr>
          <w:rFonts w:ascii="GHEA Grapalat" w:hAnsi="GHEA Grapalat"/>
          <w:i/>
        </w:rPr>
        <w:t>Заполняется секретарем Комиссии до опубликования приглашения в бюллетене.</w:t>
      </w:r>
    </w:p>
    <w:p w14:paraId="69D5C9AE" w14:textId="77777777" w:rsidR="005E24DA" w:rsidRPr="00186B0B" w:rsidRDefault="005E24DA" w:rsidP="005E24DA">
      <w:pPr>
        <w:pStyle w:val="FootnoteText"/>
        <w:jc w:val="both"/>
        <w:rPr>
          <w:rFonts w:ascii="GHEA Grapalat" w:hAnsi="GHEA Grapalat"/>
          <w:i/>
        </w:rPr>
      </w:pPr>
      <w:r w:rsidRPr="00186B0B">
        <w:rPr>
          <w:rFonts w:ascii="GHEA Grapalat" w:hAnsi="GHEA Grapalat"/>
          <w:i/>
          <w:vertAlign w:val="superscript"/>
        </w:rPr>
        <w:t>16.1</w:t>
      </w:r>
      <w:r w:rsidRPr="00186B0B">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после слова ,,в соответствии с,, дополняется словами ,, градостроительной нормативно-технической и утвержденной проектно-сметной документацией и,,</w:t>
      </w:r>
    </w:p>
  </w:footnote>
  <w:footnote w:id="23">
    <w:p w14:paraId="49A704DB" w14:textId="77777777" w:rsidR="005E24DA" w:rsidRPr="00B86FB7" w:rsidRDefault="005E24DA" w:rsidP="005E24DA">
      <w:pPr>
        <w:pStyle w:val="FootnoteText"/>
        <w:jc w:val="both"/>
        <w:rPr>
          <w:rFonts w:ascii="GHEA Grapalat" w:hAnsi="GHEA Grapalat"/>
          <w:i/>
          <w:sz w:val="18"/>
          <w:szCs w:val="18"/>
        </w:rPr>
      </w:pPr>
      <w:r w:rsidRPr="00B86FB7">
        <w:rPr>
          <w:rStyle w:val="FootnoteReference"/>
          <w:i/>
          <w:sz w:val="18"/>
          <w:szCs w:val="18"/>
        </w:rPr>
        <w:t>17</w:t>
      </w:r>
      <w:r w:rsidRPr="00B86FB7">
        <w:rPr>
          <w:i/>
          <w:sz w:val="18"/>
          <w:szCs w:val="18"/>
        </w:rPr>
        <w:t xml:space="preserve"> </w:t>
      </w:r>
      <w:r w:rsidRPr="00B86FB7">
        <w:rPr>
          <w:rFonts w:ascii="GHEA Grapalat" w:hAnsi="GHEA Grapalat"/>
          <w:i/>
          <w:sz w:val="18"/>
          <w:szCs w:val="18"/>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14:paraId="27722DEF" w14:textId="77777777" w:rsidR="005E24DA" w:rsidRPr="00B86FB7" w:rsidRDefault="005E24DA" w:rsidP="005E24DA">
      <w:pPr>
        <w:pStyle w:val="FootnoteText"/>
        <w:jc w:val="both"/>
        <w:rPr>
          <w:rFonts w:ascii="GHEA Grapalat" w:hAnsi="GHEA Grapalat"/>
          <w:i/>
          <w:sz w:val="18"/>
          <w:szCs w:val="18"/>
        </w:rPr>
      </w:pPr>
      <w:r w:rsidRPr="00B86FB7">
        <w:rPr>
          <w:rFonts w:ascii="GHEA Grapalat" w:hAnsi="GHEA Grapalat"/>
          <w:i/>
          <w:sz w:val="18"/>
          <w:szCs w:val="18"/>
          <w:vertAlign w:val="superscript"/>
        </w:rPr>
        <w:t>17.1</w:t>
      </w:r>
      <w:r w:rsidRPr="00B86FB7">
        <w:rPr>
          <w:rFonts w:ascii="GHEA Grapalat" w:hAnsi="GHEA Grapalat"/>
          <w:i/>
          <w:sz w:val="18"/>
          <w:szCs w:val="18"/>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w:t>
      </w:r>
      <w:r w:rsidRPr="00B86FB7">
        <w:rPr>
          <w:rFonts w:ascii="GHEA Grapalat" w:hAnsi="GHEA Grapalat"/>
        </w:rPr>
        <w:t xml:space="preserve"> </w:t>
      </w:r>
      <w:r w:rsidRPr="00B86FB7">
        <w:rPr>
          <w:rFonts w:ascii="GHEA Grapalat" w:hAnsi="GHEA Grapalat"/>
          <w:i/>
          <w:sz w:val="18"/>
          <w:szCs w:val="18"/>
        </w:rPr>
        <w:t>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 "</w:t>
      </w:r>
    </w:p>
    <w:p w14:paraId="625904A3" w14:textId="77777777" w:rsidR="005E24DA" w:rsidRPr="00EA7C34" w:rsidRDefault="005E24DA" w:rsidP="005E24DA">
      <w:pPr>
        <w:pStyle w:val="FootnoteText"/>
        <w:rPr>
          <w:rFonts w:ascii="Sylfaen" w:hAnsi="Sylfaen"/>
        </w:rPr>
      </w:pPr>
    </w:p>
  </w:footnote>
  <w:footnote w:id="24">
    <w:p w14:paraId="0C13C0C0" w14:textId="77777777" w:rsidR="005E24DA" w:rsidRPr="006F5F33" w:rsidRDefault="005E24DA" w:rsidP="005E24DA">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25">
    <w:p w14:paraId="33BD7272" w14:textId="77777777" w:rsidR="005E24DA" w:rsidRPr="00615130" w:rsidRDefault="005E24DA" w:rsidP="005E24DA">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05DC5549" w14:textId="77777777" w:rsidR="005E24DA" w:rsidRPr="00615130" w:rsidRDefault="005E24DA" w:rsidP="005E24DA">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70C08B23" w14:textId="77777777" w:rsidR="005E24DA" w:rsidRPr="00615130" w:rsidRDefault="005E24DA" w:rsidP="005E24DA">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25A6B1B5" w14:textId="77777777" w:rsidR="005E24DA" w:rsidRPr="006F5F33" w:rsidRDefault="005E24DA" w:rsidP="005E24DA">
      <w:pPr>
        <w:pStyle w:val="FootnoteText"/>
        <w:jc w:val="both"/>
        <w:rPr>
          <w:rFonts w:ascii="GHEA Grapalat" w:hAnsi="GHEA Grapalat"/>
          <w:lang w:val="hy-AM"/>
        </w:rPr>
      </w:pPr>
      <w:r w:rsidRPr="006F5F33">
        <w:rPr>
          <w:rFonts w:ascii="GHEA Grapalat" w:hAnsi="GHEA Grapalat"/>
          <w:i/>
        </w:rPr>
        <w:t>.</w:t>
      </w:r>
    </w:p>
    <w:p w14:paraId="0860640E" w14:textId="77777777" w:rsidR="005E24DA" w:rsidRPr="00615130" w:rsidRDefault="005E24DA" w:rsidP="005E24DA">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74EB0F53" w14:textId="77777777" w:rsidR="005E24DA" w:rsidRPr="00576D9C" w:rsidRDefault="005E24DA" w:rsidP="005E24DA">
      <w:pPr>
        <w:pStyle w:val="FootnoteText"/>
        <w:jc w:val="both"/>
        <w:rPr>
          <w:rFonts w:ascii="GHEA Grapalat" w:hAnsi="GHEA Grapalat"/>
          <w:lang w:val="hy-AM"/>
        </w:rPr>
      </w:pPr>
    </w:p>
  </w:footnote>
  <w:footnote w:id="26">
    <w:p w14:paraId="41A84B16" w14:textId="77777777" w:rsidR="005E24DA" w:rsidRPr="006F5F33" w:rsidRDefault="005E24DA" w:rsidP="005E24DA">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7">
    <w:p w14:paraId="70554FD9" w14:textId="77777777" w:rsidR="005E24DA" w:rsidRPr="006F5F33" w:rsidRDefault="005E24DA" w:rsidP="005E24DA">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8">
    <w:p w14:paraId="13E53544" w14:textId="77777777" w:rsidR="005E24DA" w:rsidRPr="00E40AC8" w:rsidRDefault="005E24DA" w:rsidP="005E24DA">
      <w:pPr>
        <w:pStyle w:val="FootnoteText"/>
        <w:jc w:val="both"/>
      </w:pPr>
      <w:r>
        <w:rPr>
          <w:rStyle w:val="FootnoteReference"/>
        </w:rPr>
        <w:t>*</w:t>
      </w:r>
      <w:r>
        <w:t xml:space="preserve"> </w:t>
      </w:r>
      <w:r w:rsidRPr="00D97342">
        <w:rPr>
          <w:rFonts w:ascii="GHEA Grapalat" w:hAnsi="GHEA Grapalat"/>
          <w:i/>
        </w:rPr>
        <w:t xml:space="preserve">Срок </w:t>
      </w:r>
      <w:r>
        <w:rPr>
          <w:rFonts w:ascii="GHEA Grapalat" w:hAnsi="GHEA Grapalat"/>
          <w:i/>
        </w:rPr>
        <w:t>оказания услуг</w:t>
      </w:r>
      <w:r w:rsidRPr="00D97342">
        <w:rPr>
          <w:rFonts w:ascii="GHEA Grapalat" w:hAnsi="GHEA Grapalat"/>
          <w:i/>
        </w:rPr>
        <w:t>, а в случае поэтапно</w:t>
      </w:r>
      <w:r>
        <w:rPr>
          <w:rFonts w:ascii="GHEA Grapalat" w:hAnsi="GHEA Grapalat"/>
          <w:i/>
        </w:rPr>
        <w:t xml:space="preserve">го оказания ускуг </w:t>
      </w:r>
      <w:r w:rsidRPr="00D97342">
        <w:rPr>
          <w:rFonts w:ascii="GHEA Grapalat" w:hAnsi="GHEA Grapalat"/>
          <w:i/>
        </w:rPr>
        <w:t>—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w:t>
      </w:r>
      <w:r>
        <w:rPr>
          <w:rFonts w:ascii="GHEA Grapalat" w:hAnsi="GHEA Grapalat"/>
          <w:i/>
        </w:rPr>
        <w:t>м</w:t>
      </w:r>
      <w:r w:rsidRPr="00D97342">
        <w:rPr>
          <w:rFonts w:ascii="GHEA Grapalat" w:hAnsi="GHEA Grapalat"/>
          <w:i/>
        </w:rPr>
        <w:t xml:space="preserve"> прав и обязанностей сторон, за исключением случая, когда отобранный участник соглашается </w:t>
      </w:r>
      <w:r>
        <w:rPr>
          <w:rFonts w:ascii="GHEA Grapalat" w:hAnsi="GHEA Grapalat"/>
          <w:i/>
        </w:rPr>
        <w:t>оказать услугу</w:t>
      </w:r>
      <w:r w:rsidRPr="00D97342">
        <w:rPr>
          <w:rFonts w:ascii="GHEA Grapalat" w:hAnsi="GHEA Grapalat"/>
          <w:i/>
        </w:rPr>
        <w:t xml:space="preserve"> в более короткий</w:t>
      </w:r>
      <w:r>
        <w:rPr>
          <w:rFonts w:ascii="GHEA Grapalat" w:hAnsi="GHEA Grapalat"/>
          <w:i/>
        </w:rPr>
        <w:t xml:space="preserve"> срок.</w:t>
      </w:r>
      <w:r w:rsidRPr="00AD29CE">
        <w:rPr>
          <w:rFonts w:ascii="GHEA Grapalat" w:hAnsi="GHEA Grapalat"/>
          <w:i/>
        </w:rPr>
        <w:t>.</w:t>
      </w:r>
    </w:p>
  </w:footnote>
  <w:footnote w:id="29">
    <w:p w14:paraId="5B3927E0" w14:textId="77777777" w:rsidR="005E24DA" w:rsidRPr="00E40AC8" w:rsidRDefault="005E24DA" w:rsidP="005E24DA">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AD29CE">
        <w:rPr>
          <w:rFonts w:ascii="GHEA Grapalat" w:hAnsi="GHEA Grapalat"/>
          <w:i/>
        </w:rPr>
        <w:t>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30">
    <w:p w14:paraId="3ABBA2BA" w14:textId="77777777" w:rsidR="005E24DA" w:rsidRPr="00CA2754" w:rsidRDefault="005E24DA" w:rsidP="005E24DA">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4B5E980E" w14:textId="77777777" w:rsidR="005E24DA" w:rsidRPr="00CA2754" w:rsidRDefault="005E24DA" w:rsidP="005E24DA">
      <w:pPr>
        <w:pStyle w:val="FootnoteText"/>
        <w:jc w:val="both"/>
        <w:rPr>
          <w:sz w:val="2"/>
          <w:szCs w:val="2"/>
        </w:rPr>
      </w:pPr>
    </w:p>
  </w:footnote>
  <w:footnote w:id="31">
    <w:p w14:paraId="06FC2CCD" w14:textId="77777777" w:rsidR="005E24DA" w:rsidRPr="00CA2754" w:rsidRDefault="005E24DA" w:rsidP="005E24DA">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795638017">
    <w:abstractNumId w:val="21"/>
  </w:num>
  <w:num w:numId="2" w16cid:durableId="358966977">
    <w:abstractNumId w:val="11"/>
  </w:num>
  <w:num w:numId="3" w16cid:durableId="1262295824">
    <w:abstractNumId w:val="20"/>
  </w:num>
  <w:num w:numId="4" w16cid:durableId="1542739645">
    <w:abstractNumId w:val="16"/>
  </w:num>
  <w:num w:numId="5" w16cid:durableId="153841184">
    <w:abstractNumId w:val="25"/>
  </w:num>
  <w:num w:numId="6" w16cid:durableId="1711801497">
    <w:abstractNumId w:val="21"/>
    <w:lvlOverride w:ilvl="0">
      <w:startOverride w:val="1"/>
    </w:lvlOverride>
    <w:lvlOverride w:ilvl="1"/>
    <w:lvlOverride w:ilvl="2"/>
    <w:lvlOverride w:ilvl="3"/>
    <w:lvlOverride w:ilvl="4"/>
    <w:lvlOverride w:ilvl="5"/>
    <w:lvlOverride w:ilvl="6"/>
    <w:lvlOverride w:ilvl="7"/>
    <w:lvlOverride w:ilvl="8"/>
  </w:num>
  <w:num w:numId="7" w16cid:durableId="122822777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86144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45992646">
    <w:abstractNumId w:val="18"/>
  </w:num>
  <w:num w:numId="10" w16cid:durableId="1077824106">
    <w:abstractNumId w:val="6"/>
  </w:num>
  <w:num w:numId="11" w16cid:durableId="95683738">
    <w:abstractNumId w:val="9"/>
  </w:num>
  <w:num w:numId="12" w16cid:durableId="714431721">
    <w:abstractNumId w:val="32"/>
  </w:num>
  <w:num w:numId="13" w16cid:durableId="32341617">
    <w:abstractNumId w:val="28"/>
  </w:num>
  <w:num w:numId="14" w16cid:durableId="2057928494">
    <w:abstractNumId w:val="14"/>
  </w:num>
  <w:num w:numId="15" w16cid:durableId="1706255185">
    <w:abstractNumId w:val="30"/>
  </w:num>
  <w:num w:numId="16" w16cid:durableId="1647004940">
    <w:abstractNumId w:val="15"/>
  </w:num>
  <w:num w:numId="17" w16cid:durableId="1421682666">
    <w:abstractNumId w:val="7"/>
  </w:num>
  <w:num w:numId="18" w16cid:durableId="840120803">
    <w:abstractNumId w:val="1"/>
  </w:num>
  <w:num w:numId="19" w16cid:durableId="1027563894">
    <w:abstractNumId w:val="17"/>
  </w:num>
  <w:num w:numId="20" w16cid:durableId="174695586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31926974">
    <w:abstractNumId w:val="22"/>
  </w:num>
  <w:num w:numId="22" w16cid:durableId="835733496">
    <w:abstractNumId w:val="8"/>
  </w:num>
  <w:num w:numId="23" w16cid:durableId="1617519822">
    <w:abstractNumId w:val="19"/>
  </w:num>
  <w:num w:numId="24" w16cid:durableId="1843661168">
    <w:abstractNumId w:val="13"/>
  </w:num>
  <w:num w:numId="25" w16cid:durableId="1122531042">
    <w:abstractNumId w:val="5"/>
  </w:num>
  <w:num w:numId="26" w16cid:durableId="163671573">
    <w:abstractNumId w:val="4"/>
  </w:num>
  <w:num w:numId="27" w16cid:durableId="304167097">
    <w:abstractNumId w:val="0"/>
  </w:num>
  <w:num w:numId="28" w16cid:durableId="110901313">
    <w:abstractNumId w:val="10"/>
  </w:num>
  <w:num w:numId="29" w16cid:durableId="1019895818">
    <w:abstractNumId w:val="27"/>
  </w:num>
  <w:num w:numId="30" w16cid:durableId="817498634">
    <w:abstractNumId w:val="24"/>
  </w:num>
  <w:num w:numId="31" w16cid:durableId="449400519">
    <w:abstractNumId w:val="23"/>
  </w:num>
  <w:num w:numId="32" w16cid:durableId="1923298630">
    <w:abstractNumId w:val="31"/>
  </w:num>
  <w:num w:numId="33" w16cid:durableId="226261669">
    <w:abstractNumId w:val="26"/>
  </w:num>
  <w:num w:numId="34" w16cid:durableId="2040009735">
    <w:abstractNumId w:val="2"/>
  </w:num>
  <w:num w:numId="35" w16cid:durableId="110975140">
    <w:abstractNumId w:val="12"/>
  </w:num>
  <w:num w:numId="36" w16cid:durableId="1403721716">
    <w:abstractNumId w:val="29"/>
  </w:num>
  <w:num w:numId="37" w16cid:durableId="2040206571">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0647"/>
    <w:rsid w:val="0006176C"/>
    <w:rsid w:val="000813E5"/>
    <w:rsid w:val="000A178A"/>
    <w:rsid w:val="000B6F95"/>
    <w:rsid w:val="00154C13"/>
    <w:rsid w:val="001D17B0"/>
    <w:rsid w:val="002155A6"/>
    <w:rsid w:val="00227D81"/>
    <w:rsid w:val="00246190"/>
    <w:rsid w:val="00274FCB"/>
    <w:rsid w:val="00302589"/>
    <w:rsid w:val="003C3018"/>
    <w:rsid w:val="003E029D"/>
    <w:rsid w:val="004D5EF6"/>
    <w:rsid w:val="004F354C"/>
    <w:rsid w:val="004F3B5B"/>
    <w:rsid w:val="00500E05"/>
    <w:rsid w:val="00593735"/>
    <w:rsid w:val="005E24DA"/>
    <w:rsid w:val="005E7897"/>
    <w:rsid w:val="005F2586"/>
    <w:rsid w:val="006037F7"/>
    <w:rsid w:val="0069468E"/>
    <w:rsid w:val="007A52A9"/>
    <w:rsid w:val="007D6E39"/>
    <w:rsid w:val="007D78CC"/>
    <w:rsid w:val="007E48C8"/>
    <w:rsid w:val="007F31CF"/>
    <w:rsid w:val="008103AE"/>
    <w:rsid w:val="008422BB"/>
    <w:rsid w:val="00873A45"/>
    <w:rsid w:val="008A55B1"/>
    <w:rsid w:val="00905868"/>
    <w:rsid w:val="00936476"/>
    <w:rsid w:val="0095679B"/>
    <w:rsid w:val="00A7454C"/>
    <w:rsid w:val="00A776CA"/>
    <w:rsid w:val="00AB1A87"/>
    <w:rsid w:val="00BD0647"/>
    <w:rsid w:val="00C01892"/>
    <w:rsid w:val="00C509DB"/>
    <w:rsid w:val="00C53563"/>
    <w:rsid w:val="00C66D0E"/>
    <w:rsid w:val="00C874BC"/>
    <w:rsid w:val="00DA1D6C"/>
    <w:rsid w:val="00DD58E0"/>
    <w:rsid w:val="00EE4D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68D49"/>
  <w15:chartTrackingRefBased/>
  <w15:docId w15:val="{A24DFB67-A7F0-4C37-ACEB-E7F85B5A0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24DA"/>
    <w:pPr>
      <w:spacing w:after="0" w:line="240" w:lineRule="auto"/>
    </w:pPr>
    <w:rPr>
      <w:rFonts w:ascii="Times New Roman" w:eastAsia="Times New Roman" w:hAnsi="Times New Roman" w:cs="Times New Roman"/>
      <w:kern w:val="0"/>
      <w:lang w:val="ru-RU" w:eastAsia="ru-RU" w:bidi="ru-RU"/>
      <w14:ligatures w14:val="none"/>
    </w:rPr>
  </w:style>
  <w:style w:type="paragraph" w:styleId="Heading1">
    <w:name w:val="heading 1"/>
    <w:basedOn w:val="Normal"/>
    <w:next w:val="Normal"/>
    <w:link w:val="Heading1Char"/>
    <w:qFormat/>
    <w:rsid w:val="00BD064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nhideWhenUsed/>
    <w:qFormat/>
    <w:rsid w:val="00BD064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nhideWhenUsed/>
    <w:qFormat/>
    <w:rsid w:val="00BD064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nhideWhenUsed/>
    <w:qFormat/>
    <w:rsid w:val="00BD0647"/>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nhideWhenUsed/>
    <w:qFormat/>
    <w:rsid w:val="00BD0647"/>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nhideWhenUsed/>
    <w:qFormat/>
    <w:rsid w:val="00BD064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BD064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BD064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BD064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D064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rsid w:val="00BD064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rsid w:val="00BD064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rsid w:val="00BD0647"/>
    <w:rPr>
      <w:rFonts w:eastAsiaTheme="majorEastAsia" w:cstheme="majorBidi"/>
      <w:i/>
      <w:iCs/>
      <w:color w:val="2F5496" w:themeColor="accent1" w:themeShade="BF"/>
    </w:rPr>
  </w:style>
  <w:style w:type="character" w:customStyle="1" w:styleId="Heading5Char">
    <w:name w:val="Heading 5 Char"/>
    <w:basedOn w:val="DefaultParagraphFont"/>
    <w:link w:val="Heading5"/>
    <w:rsid w:val="00BD0647"/>
    <w:rPr>
      <w:rFonts w:eastAsiaTheme="majorEastAsia" w:cstheme="majorBidi"/>
      <w:color w:val="2F5496" w:themeColor="accent1" w:themeShade="BF"/>
    </w:rPr>
  </w:style>
  <w:style w:type="character" w:customStyle="1" w:styleId="Heading6Char">
    <w:name w:val="Heading 6 Char"/>
    <w:basedOn w:val="DefaultParagraphFont"/>
    <w:link w:val="Heading6"/>
    <w:rsid w:val="00BD0647"/>
    <w:rPr>
      <w:rFonts w:eastAsiaTheme="majorEastAsia" w:cstheme="majorBidi"/>
      <w:i/>
      <w:iCs/>
      <w:color w:val="595959" w:themeColor="text1" w:themeTint="A6"/>
    </w:rPr>
  </w:style>
  <w:style w:type="character" w:customStyle="1" w:styleId="Heading7Char">
    <w:name w:val="Heading 7 Char"/>
    <w:basedOn w:val="DefaultParagraphFont"/>
    <w:link w:val="Heading7"/>
    <w:rsid w:val="00BD0647"/>
    <w:rPr>
      <w:rFonts w:eastAsiaTheme="majorEastAsia" w:cstheme="majorBidi"/>
      <w:color w:val="595959" w:themeColor="text1" w:themeTint="A6"/>
    </w:rPr>
  </w:style>
  <w:style w:type="character" w:customStyle="1" w:styleId="Heading8Char">
    <w:name w:val="Heading 8 Char"/>
    <w:basedOn w:val="DefaultParagraphFont"/>
    <w:link w:val="Heading8"/>
    <w:rsid w:val="00BD0647"/>
    <w:rPr>
      <w:rFonts w:eastAsiaTheme="majorEastAsia" w:cstheme="majorBidi"/>
      <w:i/>
      <w:iCs/>
      <w:color w:val="272727" w:themeColor="text1" w:themeTint="D8"/>
    </w:rPr>
  </w:style>
  <w:style w:type="character" w:customStyle="1" w:styleId="Heading9Char">
    <w:name w:val="Heading 9 Char"/>
    <w:basedOn w:val="DefaultParagraphFont"/>
    <w:link w:val="Heading9"/>
    <w:rsid w:val="00BD0647"/>
    <w:rPr>
      <w:rFonts w:eastAsiaTheme="majorEastAsia" w:cstheme="majorBidi"/>
      <w:color w:val="272727" w:themeColor="text1" w:themeTint="D8"/>
    </w:rPr>
  </w:style>
  <w:style w:type="paragraph" w:styleId="Title">
    <w:name w:val="Title"/>
    <w:basedOn w:val="Normal"/>
    <w:next w:val="Normal"/>
    <w:link w:val="TitleChar"/>
    <w:qFormat/>
    <w:rsid w:val="00BD064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BD06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D064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D064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D0647"/>
    <w:pPr>
      <w:spacing w:before="160"/>
      <w:jc w:val="center"/>
    </w:pPr>
    <w:rPr>
      <w:i/>
      <w:iCs/>
      <w:color w:val="404040" w:themeColor="text1" w:themeTint="BF"/>
    </w:rPr>
  </w:style>
  <w:style w:type="character" w:customStyle="1" w:styleId="QuoteChar">
    <w:name w:val="Quote Char"/>
    <w:basedOn w:val="DefaultParagraphFont"/>
    <w:link w:val="Quote"/>
    <w:uiPriority w:val="29"/>
    <w:rsid w:val="00BD0647"/>
    <w:rPr>
      <w:i/>
      <w:iCs/>
      <w:color w:val="404040" w:themeColor="text1" w:themeTint="BF"/>
    </w:rPr>
  </w:style>
  <w:style w:type="paragraph" w:styleId="ListParagraph">
    <w:name w:val="List Paragraph"/>
    <w:basedOn w:val="Normal"/>
    <w:link w:val="ListParagraphChar"/>
    <w:uiPriority w:val="34"/>
    <w:qFormat/>
    <w:rsid w:val="00BD0647"/>
    <w:pPr>
      <w:ind w:left="720"/>
      <w:contextualSpacing/>
    </w:pPr>
  </w:style>
  <w:style w:type="character" w:styleId="IntenseEmphasis">
    <w:name w:val="Intense Emphasis"/>
    <w:basedOn w:val="DefaultParagraphFont"/>
    <w:uiPriority w:val="21"/>
    <w:qFormat/>
    <w:rsid w:val="00BD0647"/>
    <w:rPr>
      <w:i/>
      <w:iCs/>
      <w:color w:val="2F5496" w:themeColor="accent1" w:themeShade="BF"/>
    </w:rPr>
  </w:style>
  <w:style w:type="paragraph" w:styleId="IntenseQuote">
    <w:name w:val="Intense Quote"/>
    <w:basedOn w:val="Normal"/>
    <w:next w:val="Normal"/>
    <w:link w:val="IntenseQuoteChar"/>
    <w:uiPriority w:val="30"/>
    <w:qFormat/>
    <w:rsid w:val="00BD064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D0647"/>
    <w:rPr>
      <w:i/>
      <w:iCs/>
      <w:color w:val="2F5496" w:themeColor="accent1" w:themeShade="BF"/>
    </w:rPr>
  </w:style>
  <w:style w:type="character" w:styleId="IntenseReference">
    <w:name w:val="Intense Reference"/>
    <w:basedOn w:val="DefaultParagraphFont"/>
    <w:uiPriority w:val="32"/>
    <w:qFormat/>
    <w:rsid w:val="00BD0647"/>
    <w:rPr>
      <w:b/>
      <w:bCs/>
      <w:smallCaps/>
      <w:color w:val="2F5496" w:themeColor="accent1" w:themeShade="BF"/>
      <w:spacing w:val="5"/>
    </w:rPr>
  </w:style>
  <w:style w:type="paragraph" w:styleId="BodyTextIndent">
    <w:name w:val="Body Text Indent"/>
    <w:aliases w:val=" Char, Char Char Char Char,Char Char Char Char"/>
    <w:basedOn w:val="Normal"/>
    <w:link w:val="BodyTextIndentChar"/>
    <w:rsid w:val="005E24DA"/>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basedOn w:val="DefaultParagraphFont"/>
    <w:link w:val="BodyTextIndent"/>
    <w:rsid w:val="005E24DA"/>
    <w:rPr>
      <w:rFonts w:ascii="Arial LatArm" w:eastAsia="Times New Roman" w:hAnsi="Arial LatArm" w:cs="Times New Roman"/>
      <w:i/>
      <w:kern w:val="0"/>
      <w:sz w:val="20"/>
      <w:szCs w:val="20"/>
      <w:lang w:val="ru-RU" w:eastAsia="ru-RU" w:bidi="ru-RU"/>
      <w14:ligatures w14:val="none"/>
    </w:rPr>
  </w:style>
  <w:style w:type="paragraph" w:styleId="Footer">
    <w:name w:val="footer"/>
    <w:basedOn w:val="Normal"/>
    <w:link w:val="FooterChar"/>
    <w:uiPriority w:val="99"/>
    <w:rsid w:val="005E24DA"/>
    <w:pPr>
      <w:tabs>
        <w:tab w:val="center" w:pos="4320"/>
        <w:tab w:val="right" w:pos="8640"/>
      </w:tabs>
    </w:pPr>
    <w:rPr>
      <w:sz w:val="20"/>
      <w:szCs w:val="20"/>
    </w:rPr>
  </w:style>
  <w:style w:type="character" w:customStyle="1" w:styleId="FooterChar">
    <w:name w:val="Footer Char"/>
    <w:basedOn w:val="DefaultParagraphFont"/>
    <w:link w:val="Footer"/>
    <w:uiPriority w:val="99"/>
    <w:rsid w:val="005E24DA"/>
    <w:rPr>
      <w:rFonts w:ascii="Times New Roman" w:eastAsia="Times New Roman" w:hAnsi="Times New Roman" w:cs="Times New Roman"/>
      <w:kern w:val="0"/>
      <w:sz w:val="20"/>
      <w:szCs w:val="20"/>
      <w:lang w:val="ru-RU" w:eastAsia="ru-RU" w:bidi="ru-RU"/>
      <w14:ligatures w14:val="none"/>
    </w:rPr>
  </w:style>
  <w:style w:type="paragraph" w:styleId="BodyTextIndent3">
    <w:name w:val="Body Text Indent 3"/>
    <w:basedOn w:val="Normal"/>
    <w:link w:val="BodyTextIndent3Char"/>
    <w:rsid w:val="005E24DA"/>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5E24DA"/>
    <w:rPr>
      <w:rFonts w:ascii="Times Armenian" w:eastAsia="Times New Roman" w:hAnsi="Times Armenian" w:cs="Times New Roman"/>
      <w:kern w:val="0"/>
      <w:sz w:val="20"/>
      <w:szCs w:val="20"/>
      <w:lang w:val="ru-RU" w:eastAsia="ru-RU" w:bidi="ru-RU"/>
      <w14:ligatures w14:val="none"/>
    </w:rPr>
  </w:style>
  <w:style w:type="paragraph" w:styleId="BodyText2">
    <w:name w:val="Body Text 2"/>
    <w:basedOn w:val="Normal"/>
    <w:link w:val="BodyText2Char"/>
    <w:rsid w:val="005E24DA"/>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5E24DA"/>
    <w:rPr>
      <w:rFonts w:ascii="Arial LatArm" w:eastAsia="Times New Roman" w:hAnsi="Arial LatArm" w:cs="Times New Roman"/>
      <w:kern w:val="0"/>
      <w:sz w:val="20"/>
      <w:szCs w:val="20"/>
      <w:lang w:val="ru-RU" w:eastAsia="ru-RU" w:bidi="ru-RU"/>
      <w14:ligatures w14:val="none"/>
    </w:rPr>
  </w:style>
  <w:style w:type="paragraph" w:styleId="BodyTextIndent2">
    <w:name w:val="Body Text Indent 2"/>
    <w:basedOn w:val="Normal"/>
    <w:link w:val="BodyTextIndent2Char"/>
    <w:rsid w:val="005E24DA"/>
    <w:pPr>
      <w:spacing w:line="360" w:lineRule="auto"/>
      <w:ind w:firstLine="540"/>
      <w:jc w:val="both"/>
    </w:pPr>
    <w:rPr>
      <w:rFonts w:ascii="Baltica" w:hAnsi="Baltica"/>
      <w:sz w:val="20"/>
      <w:szCs w:val="20"/>
    </w:rPr>
  </w:style>
  <w:style w:type="character" w:customStyle="1" w:styleId="BodyTextIndent2Char">
    <w:name w:val="Body Text Indent 2 Char"/>
    <w:basedOn w:val="DefaultParagraphFont"/>
    <w:link w:val="BodyTextIndent2"/>
    <w:rsid w:val="005E24DA"/>
    <w:rPr>
      <w:rFonts w:ascii="Baltica" w:eastAsia="Times New Roman" w:hAnsi="Baltica" w:cs="Times New Roman"/>
      <w:kern w:val="0"/>
      <w:sz w:val="20"/>
      <w:szCs w:val="20"/>
      <w:lang w:val="ru-RU" w:eastAsia="ru-RU" w:bidi="ru-RU"/>
      <w14:ligatures w14:val="none"/>
    </w:rPr>
  </w:style>
  <w:style w:type="paragraph" w:customStyle="1" w:styleId="Char">
    <w:name w:val="Char"/>
    <w:basedOn w:val="Normal"/>
    <w:semiHidden/>
    <w:rsid w:val="005E24DA"/>
    <w:pPr>
      <w:spacing w:after="160" w:line="360" w:lineRule="auto"/>
      <w:ind w:firstLine="709"/>
      <w:jc w:val="both"/>
    </w:pPr>
    <w:rPr>
      <w:rFonts w:ascii="Arial AMU" w:hAnsi="Arial AMU" w:cs="Arial"/>
      <w:sz w:val="22"/>
      <w:szCs w:val="20"/>
    </w:rPr>
  </w:style>
  <w:style w:type="paragraph" w:customStyle="1" w:styleId="Default">
    <w:name w:val="Default"/>
    <w:rsid w:val="005E24DA"/>
    <w:pPr>
      <w:autoSpaceDE w:val="0"/>
      <w:autoSpaceDN w:val="0"/>
      <w:adjustRightInd w:val="0"/>
      <w:spacing w:after="0" w:line="240" w:lineRule="auto"/>
    </w:pPr>
    <w:rPr>
      <w:rFonts w:ascii="Arial Unicode" w:eastAsia="Times New Roman" w:hAnsi="Arial Unicode" w:cs="Arial Unicode"/>
      <w:color w:val="000000"/>
      <w:kern w:val="0"/>
      <w:lang w:val="ru-RU" w:eastAsia="ru-RU" w:bidi="ru-RU"/>
      <w14:ligatures w14:val="none"/>
    </w:rPr>
  </w:style>
  <w:style w:type="paragraph" w:styleId="BalloonText">
    <w:name w:val="Balloon Text"/>
    <w:basedOn w:val="Normal"/>
    <w:link w:val="BalloonTextChar"/>
    <w:rsid w:val="005E24DA"/>
    <w:rPr>
      <w:rFonts w:ascii="Tahoma" w:hAnsi="Tahoma"/>
      <w:sz w:val="16"/>
      <w:szCs w:val="16"/>
    </w:rPr>
  </w:style>
  <w:style w:type="character" w:customStyle="1" w:styleId="BalloonTextChar">
    <w:name w:val="Balloon Text Char"/>
    <w:basedOn w:val="DefaultParagraphFont"/>
    <w:link w:val="BalloonText"/>
    <w:rsid w:val="005E24DA"/>
    <w:rPr>
      <w:rFonts w:ascii="Tahoma" w:eastAsia="Times New Roman" w:hAnsi="Tahoma" w:cs="Times New Roman"/>
      <w:kern w:val="0"/>
      <w:sz w:val="16"/>
      <w:szCs w:val="16"/>
      <w:lang w:val="ru-RU" w:eastAsia="ru-RU" w:bidi="ru-RU"/>
      <w14:ligatures w14:val="none"/>
    </w:rPr>
  </w:style>
  <w:style w:type="character" w:styleId="Hyperlink">
    <w:name w:val="Hyperlink"/>
    <w:rsid w:val="005E24DA"/>
    <w:rPr>
      <w:color w:val="0000FF"/>
      <w:u w:val="single"/>
    </w:rPr>
  </w:style>
  <w:style w:type="character" w:customStyle="1" w:styleId="CharChar1">
    <w:name w:val="Char Char1"/>
    <w:locked/>
    <w:rsid w:val="005E24DA"/>
    <w:rPr>
      <w:rFonts w:ascii="Arial LatArm" w:hAnsi="Arial LatArm"/>
      <w:i/>
      <w:lang w:val="ru-RU" w:eastAsia="ru-RU" w:bidi="ru-RU"/>
    </w:rPr>
  </w:style>
  <w:style w:type="paragraph" w:styleId="BodyText">
    <w:name w:val="Body Text"/>
    <w:basedOn w:val="Normal"/>
    <w:link w:val="BodyTextChar"/>
    <w:rsid w:val="005E24DA"/>
    <w:pPr>
      <w:spacing w:after="120"/>
    </w:pPr>
  </w:style>
  <w:style w:type="character" w:customStyle="1" w:styleId="BodyTextChar">
    <w:name w:val="Body Text Char"/>
    <w:basedOn w:val="DefaultParagraphFont"/>
    <w:link w:val="BodyText"/>
    <w:rsid w:val="005E24DA"/>
    <w:rPr>
      <w:rFonts w:ascii="Times New Roman" w:eastAsia="Times New Roman" w:hAnsi="Times New Roman" w:cs="Times New Roman"/>
      <w:kern w:val="0"/>
      <w:lang w:val="ru-RU" w:eastAsia="ru-RU" w:bidi="ru-RU"/>
      <w14:ligatures w14:val="none"/>
    </w:rPr>
  </w:style>
  <w:style w:type="paragraph" w:styleId="Index1">
    <w:name w:val="index 1"/>
    <w:basedOn w:val="Normal"/>
    <w:next w:val="Normal"/>
    <w:autoRedefine/>
    <w:semiHidden/>
    <w:rsid w:val="005E24DA"/>
    <w:pPr>
      <w:ind w:left="240" w:hanging="240"/>
    </w:pPr>
  </w:style>
  <w:style w:type="paragraph" w:styleId="IndexHeading">
    <w:name w:val="index heading"/>
    <w:basedOn w:val="Normal"/>
    <w:next w:val="Index1"/>
    <w:semiHidden/>
    <w:rsid w:val="005E24DA"/>
    <w:rPr>
      <w:sz w:val="20"/>
      <w:szCs w:val="20"/>
    </w:rPr>
  </w:style>
  <w:style w:type="paragraph" w:styleId="Header">
    <w:name w:val="header"/>
    <w:basedOn w:val="Normal"/>
    <w:link w:val="HeaderChar"/>
    <w:rsid w:val="005E24DA"/>
    <w:pPr>
      <w:tabs>
        <w:tab w:val="center" w:pos="4153"/>
        <w:tab w:val="right" w:pos="8306"/>
      </w:tabs>
    </w:pPr>
    <w:rPr>
      <w:sz w:val="20"/>
      <w:szCs w:val="20"/>
    </w:rPr>
  </w:style>
  <w:style w:type="character" w:customStyle="1" w:styleId="HeaderChar">
    <w:name w:val="Header Char"/>
    <w:basedOn w:val="DefaultParagraphFont"/>
    <w:link w:val="Header"/>
    <w:rsid w:val="005E24DA"/>
    <w:rPr>
      <w:rFonts w:ascii="Times New Roman" w:eastAsia="Times New Roman" w:hAnsi="Times New Roman" w:cs="Times New Roman"/>
      <w:kern w:val="0"/>
      <w:sz w:val="20"/>
      <w:szCs w:val="20"/>
      <w:lang w:val="ru-RU" w:eastAsia="ru-RU" w:bidi="ru-RU"/>
      <w14:ligatures w14:val="none"/>
    </w:rPr>
  </w:style>
  <w:style w:type="paragraph" w:styleId="BodyText3">
    <w:name w:val="Body Text 3"/>
    <w:basedOn w:val="Normal"/>
    <w:link w:val="BodyText3Char"/>
    <w:rsid w:val="005E24DA"/>
    <w:pPr>
      <w:jc w:val="both"/>
    </w:pPr>
    <w:rPr>
      <w:rFonts w:ascii="Arial LatArm" w:hAnsi="Arial LatArm"/>
      <w:sz w:val="20"/>
      <w:szCs w:val="20"/>
    </w:rPr>
  </w:style>
  <w:style w:type="character" w:customStyle="1" w:styleId="BodyText3Char">
    <w:name w:val="Body Text 3 Char"/>
    <w:basedOn w:val="DefaultParagraphFont"/>
    <w:link w:val="BodyText3"/>
    <w:rsid w:val="005E24DA"/>
    <w:rPr>
      <w:rFonts w:ascii="Arial LatArm" w:eastAsia="Times New Roman" w:hAnsi="Arial LatArm" w:cs="Times New Roman"/>
      <w:kern w:val="0"/>
      <w:sz w:val="20"/>
      <w:szCs w:val="20"/>
      <w:lang w:val="ru-RU" w:eastAsia="ru-RU" w:bidi="ru-RU"/>
      <w14:ligatures w14:val="none"/>
    </w:rPr>
  </w:style>
  <w:style w:type="character" w:styleId="PageNumber">
    <w:name w:val="page number"/>
    <w:basedOn w:val="DefaultParagraphFont"/>
    <w:rsid w:val="005E24DA"/>
  </w:style>
  <w:style w:type="paragraph" w:styleId="FootnoteText">
    <w:name w:val="footnote text"/>
    <w:basedOn w:val="Normal"/>
    <w:link w:val="FootnoteTextChar"/>
    <w:semiHidden/>
    <w:rsid w:val="005E24DA"/>
    <w:rPr>
      <w:rFonts w:ascii="Times Armenian" w:hAnsi="Times Armenian"/>
      <w:sz w:val="20"/>
      <w:szCs w:val="20"/>
    </w:rPr>
  </w:style>
  <w:style w:type="character" w:customStyle="1" w:styleId="FootnoteTextChar">
    <w:name w:val="Footnote Text Char"/>
    <w:basedOn w:val="DefaultParagraphFont"/>
    <w:link w:val="FootnoteText"/>
    <w:semiHidden/>
    <w:rsid w:val="005E24DA"/>
    <w:rPr>
      <w:rFonts w:ascii="Times Armenian" w:eastAsia="Times New Roman" w:hAnsi="Times Armenian" w:cs="Times New Roman"/>
      <w:kern w:val="0"/>
      <w:sz w:val="20"/>
      <w:szCs w:val="20"/>
      <w:lang w:val="ru-RU" w:eastAsia="ru-RU" w:bidi="ru-RU"/>
      <w14:ligatures w14:val="none"/>
    </w:rPr>
  </w:style>
  <w:style w:type="paragraph" w:customStyle="1" w:styleId="CharCharCharCharCharCharCharCharCharCharCharChar">
    <w:name w:val="Char Char Char Char Char Char Char Char Char Char Char Char"/>
    <w:basedOn w:val="Normal"/>
    <w:rsid w:val="005E24DA"/>
    <w:pPr>
      <w:spacing w:after="160" w:line="240" w:lineRule="exact"/>
    </w:pPr>
    <w:rPr>
      <w:rFonts w:ascii="Arial" w:hAnsi="Arial" w:cs="Arial"/>
      <w:sz w:val="20"/>
      <w:szCs w:val="20"/>
    </w:rPr>
  </w:style>
  <w:style w:type="paragraph" w:customStyle="1" w:styleId="norm">
    <w:name w:val="norm"/>
    <w:basedOn w:val="Normal"/>
    <w:rsid w:val="005E24DA"/>
    <w:pPr>
      <w:spacing w:line="480" w:lineRule="auto"/>
      <w:ind w:firstLine="709"/>
      <w:jc w:val="both"/>
    </w:pPr>
    <w:rPr>
      <w:rFonts w:ascii="Arial Armenian" w:hAnsi="Arial Armenian"/>
      <w:sz w:val="22"/>
      <w:szCs w:val="20"/>
    </w:rPr>
  </w:style>
  <w:style w:type="character" w:customStyle="1" w:styleId="normChar">
    <w:name w:val="norm Char"/>
    <w:locked/>
    <w:rsid w:val="005E24DA"/>
    <w:rPr>
      <w:rFonts w:ascii="Arial Armenian" w:hAnsi="Arial Armenian"/>
      <w:sz w:val="22"/>
      <w:lang w:val="ru-RU" w:eastAsia="ru-RU" w:bidi="ru-RU"/>
    </w:rPr>
  </w:style>
  <w:style w:type="character" w:customStyle="1" w:styleId="CharCharChar">
    <w:name w:val="Char Char Char"/>
    <w:rsid w:val="005E24DA"/>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5E24DA"/>
    <w:pPr>
      <w:spacing w:before="100" w:beforeAutospacing="1" w:after="100" w:afterAutospacing="1"/>
    </w:pPr>
  </w:style>
  <w:style w:type="character" w:styleId="Strong">
    <w:name w:val="Strong"/>
    <w:qFormat/>
    <w:rsid w:val="005E24DA"/>
    <w:rPr>
      <w:b/>
      <w:bCs/>
    </w:rPr>
  </w:style>
  <w:style w:type="character" w:styleId="FootnoteReference">
    <w:name w:val="footnote reference"/>
    <w:semiHidden/>
    <w:rsid w:val="005E24DA"/>
    <w:rPr>
      <w:vertAlign w:val="superscript"/>
    </w:rPr>
  </w:style>
  <w:style w:type="character" w:customStyle="1" w:styleId="CharChar22">
    <w:name w:val="Char Char22"/>
    <w:rsid w:val="005E24DA"/>
    <w:rPr>
      <w:rFonts w:ascii="Arial Armenian" w:hAnsi="Arial Armenian"/>
      <w:sz w:val="28"/>
      <w:lang w:val="ru-RU"/>
    </w:rPr>
  </w:style>
  <w:style w:type="character" w:customStyle="1" w:styleId="CharChar20">
    <w:name w:val="Char Char20"/>
    <w:rsid w:val="005E24DA"/>
    <w:rPr>
      <w:rFonts w:ascii="Times LatArm" w:hAnsi="Times LatArm"/>
      <w:b/>
      <w:sz w:val="28"/>
      <w:lang w:val="ru-RU"/>
    </w:rPr>
  </w:style>
  <w:style w:type="character" w:customStyle="1" w:styleId="CharChar16">
    <w:name w:val="Char Char16"/>
    <w:rsid w:val="005E24DA"/>
    <w:rPr>
      <w:rFonts w:ascii="Times Armenian" w:hAnsi="Times Armenian"/>
      <w:b/>
      <w:lang w:val="ru-RU"/>
    </w:rPr>
  </w:style>
  <w:style w:type="character" w:customStyle="1" w:styleId="CharChar15">
    <w:name w:val="Char Char15"/>
    <w:rsid w:val="005E24DA"/>
    <w:rPr>
      <w:rFonts w:ascii="Times Armenian" w:hAnsi="Times Armenian"/>
      <w:i/>
      <w:lang w:val="ru-RU"/>
    </w:rPr>
  </w:style>
  <w:style w:type="character" w:customStyle="1" w:styleId="CharChar13">
    <w:name w:val="Char Char13"/>
    <w:rsid w:val="005E24DA"/>
    <w:rPr>
      <w:rFonts w:ascii="Arial Armenian" w:hAnsi="Arial Armenian"/>
      <w:lang w:val="ru-RU"/>
    </w:rPr>
  </w:style>
  <w:style w:type="character" w:styleId="CommentReference">
    <w:name w:val="annotation reference"/>
    <w:semiHidden/>
    <w:rsid w:val="005E24DA"/>
    <w:rPr>
      <w:sz w:val="16"/>
      <w:szCs w:val="16"/>
    </w:rPr>
  </w:style>
  <w:style w:type="paragraph" w:styleId="CommentText">
    <w:name w:val="annotation text"/>
    <w:basedOn w:val="Normal"/>
    <w:link w:val="CommentTextChar"/>
    <w:semiHidden/>
    <w:rsid w:val="005E24DA"/>
    <w:rPr>
      <w:rFonts w:ascii="Times Armenian" w:hAnsi="Times Armenian"/>
      <w:sz w:val="20"/>
      <w:szCs w:val="20"/>
    </w:rPr>
  </w:style>
  <w:style w:type="character" w:customStyle="1" w:styleId="CommentTextChar">
    <w:name w:val="Comment Text Char"/>
    <w:basedOn w:val="DefaultParagraphFont"/>
    <w:link w:val="CommentText"/>
    <w:semiHidden/>
    <w:rsid w:val="005E24DA"/>
    <w:rPr>
      <w:rFonts w:ascii="Times Armenian" w:eastAsia="Times New Roman" w:hAnsi="Times Armenian" w:cs="Times New Roman"/>
      <w:kern w:val="0"/>
      <w:sz w:val="20"/>
      <w:szCs w:val="20"/>
      <w:lang w:val="ru-RU" w:eastAsia="ru-RU" w:bidi="ru-RU"/>
      <w14:ligatures w14:val="none"/>
    </w:rPr>
  </w:style>
  <w:style w:type="paragraph" w:styleId="CommentSubject">
    <w:name w:val="annotation subject"/>
    <w:basedOn w:val="CommentText"/>
    <w:next w:val="CommentText"/>
    <w:link w:val="CommentSubjectChar"/>
    <w:semiHidden/>
    <w:rsid w:val="005E24DA"/>
    <w:rPr>
      <w:b/>
      <w:bCs/>
    </w:rPr>
  </w:style>
  <w:style w:type="character" w:customStyle="1" w:styleId="CommentSubjectChar">
    <w:name w:val="Comment Subject Char"/>
    <w:basedOn w:val="CommentTextChar"/>
    <w:link w:val="CommentSubject"/>
    <w:semiHidden/>
    <w:rsid w:val="005E24DA"/>
    <w:rPr>
      <w:rFonts w:ascii="Times Armenian" w:eastAsia="Times New Roman" w:hAnsi="Times Armenian" w:cs="Times New Roman"/>
      <w:b/>
      <w:bCs/>
      <w:kern w:val="0"/>
      <w:sz w:val="20"/>
      <w:szCs w:val="20"/>
      <w:lang w:val="ru-RU" w:eastAsia="ru-RU" w:bidi="ru-RU"/>
      <w14:ligatures w14:val="none"/>
    </w:rPr>
  </w:style>
  <w:style w:type="paragraph" w:styleId="EndnoteText">
    <w:name w:val="endnote text"/>
    <w:basedOn w:val="Normal"/>
    <w:link w:val="EndnoteTextChar"/>
    <w:semiHidden/>
    <w:rsid w:val="005E24DA"/>
    <w:rPr>
      <w:rFonts w:ascii="Times Armenian" w:hAnsi="Times Armenian"/>
      <w:sz w:val="20"/>
      <w:szCs w:val="20"/>
    </w:rPr>
  </w:style>
  <w:style w:type="character" w:customStyle="1" w:styleId="EndnoteTextChar">
    <w:name w:val="Endnote Text Char"/>
    <w:basedOn w:val="DefaultParagraphFont"/>
    <w:link w:val="EndnoteText"/>
    <w:semiHidden/>
    <w:rsid w:val="005E24DA"/>
    <w:rPr>
      <w:rFonts w:ascii="Times Armenian" w:eastAsia="Times New Roman" w:hAnsi="Times Armenian" w:cs="Times New Roman"/>
      <w:kern w:val="0"/>
      <w:sz w:val="20"/>
      <w:szCs w:val="20"/>
      <w:lang w:val="ru-RU" w:eastAsia="ru-RU" w:bidi="ru-RU"/>
      <w14:ligatures w14:val="none"/>
    </w:rPr>
  </w:style>
  <w:style w:type="character" w:styleId="EndnoteReference">
    <w:name w:val="endnote reference"/>
    <w:semiHidden/>
    <w:rsid w:val="005E24DA"/>
    <w:rPr>
      <w:vertAlign w:val="superscript"/>
    </w:rPr>
  </w:style>
  <w:style w:type="paragraph" w:styleId="DocumentMap">
    <w:name w:val="Document Map"/>
    <w:basedOn w:val="Normal"/>
    <w:link w:val="DocumentMapChar"/>
    <w:semiHidden/>
    <w:rsid w:val="005E24D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5E24DA"/>
    <w:rPr>
      <w:rFonts w:ascii="Tahoma" w:eastAsia="Times New Roman" w:hAnsi="Tahoma" w:cs="Tahoma"/>
      <w:kern w:val="0"/>
      <w:sz w:val="20"/>
      <w:szCs w:val="20"/>
      <w:shd w:val="clear" w:color="auto" w:fill="000080"/>
      <w:lang w:val="ru-RU" w:eastAsia="ru-RU" w:bidi="ru-RU"/>
      <w14:ligatures w14:val="none"/>
    </w:rPr>
  </w:style>
  <w:style w:type="paragraph" w:styleId="Revision">
    <w:name w:val="Revision"/>
    <w:hidden/>
    <w:semiHidden/>
    <w:rsid w:val="005E24DA"/>
    <w:pPr>
      <w:spacing w:after="0" w:line="240" w:lineRule="auto"/>
    </w:pPr>
    <w:rPr>
      <w:rFonts w:ascii="Times Armenian" w:eastAsia="Times New Roman" w:hAnsi="Times Armenian" w:cs="Times New Roman"/>
      <w:kern w:val="0"/>
      <w:szCs w:val="20"/>
      <w:lang w:val="ru-RU" w:eastAsia="ru-RU" w:bidi="ru-RU"/>
      <w14:ligatures w14:val="none"/>
    </w:rPr>
  </w:style>
  <w:style w:type="table" w:styleId="TableGrid">
    <w:name w:val="Table Grid"/>
    <w:basedOn w:val="TableNormal"/>
    <w:uiPriority w:val="39"/>
    <w:rsid w:val="005E24DA"/>
    <w:pPr>
      <w:spacing w:after="0" w:line="240" w:lineRule="auto"/>
    </w:pPr>
    <w:rPr>
      <w:rFonts w:ascii="Times New Roman" w:eastAsia="Times New Roman" w:hAnsi="Times New Roman" w:cs="Times New Roman"/>
      <w:kern w:val="0"/>
      <w:sz w:val="20"/>
      <w:szCs w:val="20"/>
      <w:lang w:val="ru-RU" w:eastAsia="ru-RU" w:bidi="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5E24DA"/>
    <w:pPr>
      <w:spacing w:after="160" w:line="240" w:lineRule="exact"/>
    </w:pPr>
    <w:rPr>
      <w:rFonts w:ascii="Verdana" w:hAnsi="Verdana"/>
      <w:sz w:val="20"/>
      <w:szCs w:val="20"/>
    </w:rPr>
  </w:style>
  <w:style w:type="paragraph" w:customStyle="1" w:styleId="Style2">
    <w:name w:val="Style2"/>
    <w:basedOn w:val="Normal"/>
    <w:rsid w:val="005E24DA"/>
    <w:pPr>
      <w:jc w:val="center"/>
    </w:pPr>
    <w:rPr>
      <w:rFonts w:ascii="Arial Armenian" w:hAnsi="Arial Armenian"/>
      <w:w w:val="90"/>
      <w:sz w:val="22"/>
      <w:szCs w:val="20"/>
    </w:rPr>
  </w:style>
  <w:style w:type="character" w:customStyle="1" w:styleId="CharChar23">
    <w:name w:val="Char Char23"/>
    <w:rsid w:val="005E24DA"/>
    <w:rPr>
      <w:rFonts w:ascii="Arial Armenian" w:hAnsi="Arial Armenian"/>
      <w:sz w:val="28"/>
      <w:lang w:val="ru-RU" w:eastAsia="ru-RU" w:bidi="ru-RU"/>
    </w:rPr>
  </w:style>
  <w:style w:type="character" w:customStyle="1" w:styleId="CharChar21">
    <w:name w:val="Char Char21"/>
    <w:rsid w:val="005E24DA"/>
    <w:rPr>
      <w:rFonts w:ascii="Arial LatArm" w:hAnsi="Arial LatArm"/>
      <w:b/>
      <w:color w:val="0000FF"/>
      <w:lang w:val="ru-RU" w:eastAsia="ru-RU" w:bidi="ru-RU"/>
    </w:rPr>
  </w:style>
  <w:style w:type="character" w:customStyle="1" w:styleId="CharChar25">
    <w:name w:val="Char Char25"/>
    <w:rsid w:val="005E24DA"/>
    <w:rPr>
      <w:rFonts w:ascii="Arial Armenian" w:hAnsi="Arial Armenian"/>
      <w:sz w:val="28"/>
      <w:lang w:val="ru-RU" w:eastAsia="ru-RU" w:bidi="ru-RU"/>
    </w:rPr>
  </w:style>
  <w:style w:type="character" w:customStyle="1" w:styleId="CharChar24">
    <w:name w:val="Char Char24"/>
    <w:rsid w:val="005E24DA"/>
    <w:rPr>
      <w:rFonts w:ascii="Arial LatArm" w:hAnsi="Arial LatArm"/>
      <w:b/>
      <w:color w:val="0000FF"/>
      <w:lang w:val="ru-RU" w:eastAsia="ru-RU" w:bidi="ru-RU"/>
    </w:rPr>
  </w:style>
  <w:style w:type="paragraph" w:styleId="BlockText">
    <w:name w:val="Block Text"/>
    <w:basedOn w:val="Normal"/>
    <w:rsid w:val="005E24DA"/>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E24DA"/>
    <w:pPr>
      <w:autoSpaceDE w:val="0"/>
      <w:autoSpaceDN w:val="0"/>
      <w:adjustRightInd w:val="0"/>
    </w:pPr>
    <w:rPr>
      <w:rFonts w:ascii="Times Armenian" w:hAnsi="Times Armenian"/>
    </w:rPr>
  </w:style>
  <w:style w:type="paragraph" w:customStyle="1" w:styleId="Normal2">
    <w:name w:val="Normal+2"/>
    <w:basedOn w:val="Normal"/>
    <w:next w:val="Normal"/>
    <w:rsid w:val="005E24DA"/>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E24DA"/>
    <w:pPr>
      <w:widowControl w:val="0"/>
      <w:adjustRightInd w:val="0"/>
      <w:spacing w:after="160" w:line="240" w:lineRule="exact"/>
    </w:pPr>
    <w:rPr>
      <w:sz w:val="20"/>
      <w:szCs w:val="20"/>
    </w:rPr>
  </w:style>
  <w:style w:type="paragraph" w:customStyle="1" w:styleId="xl63">
    <w:name w:val="xl63"/>
    <w:basedOn w:val="Normal"/>
    <w:rsid w:val="005E24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E24D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E24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E24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E24D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E24DA"/>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E24DA"/>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E24DA"/>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E24DA"/>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E24DA"/>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E24DA"/>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E24DA"/>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E24DA"/>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E24DA"/>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E24DA"/>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E24DA"/>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E24DA"/>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E24DA"/>
    <w:pPr>
      <w:spacing w:before="100" w:beforeAutospacing="1" w:after="100" w:afterAutospacing="1"/>
    </w:pPr>
    <w:rPr>
      <w:rFonts w:eastAsia="Arial Unicode MS"/>
      <w:sz w:val="16"/>
      <w:szCs w:val="16"/>
    </w:rPr>
  </w:style>
  <w:style w:type="paragraph" w:customStyle="1" w:styleId="font13">
    <w:name w:val="font13"/>
    <w:basedOn w:val="Normal"/>
    <w:rsid w:val="005E24DA"/>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E24DA"/>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E24DA"/>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E24DA"/>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E24DA"/>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E24DA"/>
    <w:pPr>
      <w:suppressAutoHyphens/>
      <w:spacing w:line="100" w:lineRule="atLeast"/>
    </w:pPr>
    <w:rPr>
      <w:kern w:val="1"/>
      <w:sz w:val="20"/>
      <w:szCs w:val="20"/>
    </w:rPr>
  </w:style>
  <w:style w:type="character" w:styleId="FollowedHyperlink">
    <w:name w:val="FollowedHyperlink"/>
    <w:rsid w:val="005E24DA"/>
    <w:rPr>
      <w:color w:val="800080"/>
      <w:u w:val="single"/>
    </w:rPr>
  </w:style>
  <w:style w:type="character" w:customStyle="1" w:styleId="CharCharCharChar1">
    <w:name w:val="Char Char Char Char1"/>
    <w:aliases w:val=" Char Char Char Char Char Char"/>
    <w:rsid w:val="005E24DA"/>
    <w:rPr>
      <w:rFonts w:ascii="Arial LatArm" w:hAnsi="Arial LatArm"/>
      <w:sz w:val="24"/>
      <w:lang w:val="ru-RU" w:eastAsia="ru-RU" w:bidi="ru-RU"/>
    </w:rPr>
  </w:style>
  <w:style w:type="character" w:customStyle="1" w:styleId="CharChar">
    <w:name w:val="Char Char"/>
    <w:locked/>
    <w:rsid w:val="005E24DA"/>
    <w:rPr>
      <w:lang w:val="ru-RU" w:eastAsia="ru-RU" w:bidi="ru-RU"/>
    </w:rPr>
  </w:style>
  <w:style w:type="paragraph" w:customStyle="1" w:styleId="Char3CharCharChar">
    <w:name w:val="Char3 Char Char Char"/>
    <w:basedOn w:val="Normal"/>
    <w:next w:val="Normal"/>
    <w:semiHidden/>
    <w:rsid w:val="005E24DA"/>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5E24DA"/>
  </w:style>
  <w:style w:type="character" w:styleId="Emphasis">
    <w:name w:val="Emphasis"/>
    <w:qFormat/>
    <w:rsid w:val="005E24DA"/>
    <w:rPr>
      <w:i/>
      <w:iCs/>
    </w:rPr>
  </w:style>
  <w:style w:type="character" w:customStyle="1" w:styleId="ezkurwreuab5ozgtqnkl">
    <w:name w:val="ezkurwreuab5ozgtqnkl"/>
    <w:basedOn w:val="DefaultParagraphFont"/>
    <w:rsid w:val="005E24DA"/>
  </w:style>
  <w:style w:type="character" w:styleId="UnresolvedMention">
    <w:name w:val="Unresolved Mention"/>
    <w:basedOn w:val="DefaultParagraphFont"/>
    <w:uiPriority w:val="99"/>
    <w:semiHidden/>
    <w:unhideWhenUsed/>
    <w:rsid w:val="009364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mailto:ani.hambardzumyan@yerevan.am" TargetMode="External"/><Relationship Id="rId18" Type="http://schemas.openxmlformats.org/officeDocument/2006/relationships/hyperlink" Target="mailto:gor.muradyan@yerevan.am"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armeps.am/" TargetMode="Externa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styles" Target="styles.xml"/><Relationship Id="rId16" Type="http://schemas.openxmlformats.org/officeDocument/2006/relationships/hyperlink" Target="mailto:gor.muradyan@yerevan.am"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mailto:ani.hambardzumyan@yerevan.am" TargetMode="External"/><Relationship Id="rId19" Type="http://schemas.openxmlformats.org/officeDocument/2006/relationships/hyperlink" Target="http://www.procurement.am" TargetMode="External"/><Relationship Id="rId4" Type="http://schemas.openxmlformats.org/officeDocument/2006/relationships/webSettings" Target="webSettings.xml"/><Relationship Id="rId9" Type="http://schemas.openxmlformats.org/officeDocument/2006/relationships/hyperlink" Target="https://ru.wikipedia.org/wiki/%D0%90%D0%BC%D0%B1%D0%B0%D1%80%D1%86%D1%83%D0%BC%D1%8F%D0%BD" TargetMode="External"/><Relationship Id="rId14" Type="http://schemas.openxmlformats.org/officeDocument/2006/relationships/hyperlink" Target="mailto:gor.muradyan@yerevan.am" TargetMode="Externa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92</Pages>
  <Words>26011</Words>
  <Characters>148263</Characters>
  <Application>Microsoft Office Word</Application>
  <DocSecurity>0</DocSecurity>
  <Lines>1235</Lines>
  <Paragraphs>347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 Muradyan</dc:creator>
  <cp:keywords/>
  <dc:description/>
  <cp:lastModifiedBy>Gor Muradyan</cp:lastModifiedBy>
  <cp:revision>35</cp:revision>
  <dcterms:created xsi:type="dcterms:W3CDTF">2025-11-25T05:07:00Z</dcterms:created>
  <dcterms:modified xsi:type="dcterms:W3CDTF">2025-12-03T04:56:00Z</dcterms:modified>
</cp:coreProperties>
</file>